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3601" w14:textId="77777777" w:rsidR="0073242A" w:rsidRPr="00303DC2" w:rsidRDefault="0073242A" w:rsidP="0073242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4"/>
          <w:szCs w:val="24"/>
        </w:rPr>
      </w:pPr>
    </w:p>
    <w:p w14:paraId="6FDF9D00"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ТИПОВАЯ ФОРМА.</w:t>
      </w:r>
    </w:p>
    <w:p w14:paraId="709704A1" w14:textId="77777777" w:rsidR="00BC057F" w:rsidRPr="00181597" w:rsidRDefault="00BC057F" w:rsidP="00BC057F">
      <w:pPr>
        <w:autoSpaceDE w:val="0"/>
        <w:autoSpaceDN w:val="0"/>
        <w:adjustRightInd w:val="0"/>
        <w:spacing w:after="0" w:line="240" w:lineRule="auto"/>
        <w:rPr>
          <w:rFonts w:ascii="Tahoma" w:hAnsi="Tahoma" w:cs="Tahoma"/>
          <w:i/>
        </w:rPr>
      </w:pPr>
    </w:p>
    <w:p w14:paraId="6C998999"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Заказчик: Компания / РОКС НН</w:t>
      </w:r>
    </w:p>
    <w:p w14:paraId="5940AF30"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 xml:space="preserve">Исполнитель: РОКС НН / </w:t>
      </w:r>
      <w:r w:rsidR="004038DF">
        <w:rPr>
          <w:rFonts w:ascii="Tahoma" w:hAnsi="Tahoma" w:cs="Tahoma"/>
          <w:i/>
        </w:rPr>
        <w:t>сторонний</w:t>
      </w:r>
      <w:r w:rsidRPr="00181597">
        <w:rPr>
          <w:rFonts w:ascii="Tahoma" w:hAnsi="Tahoma" w:cs="Tahoma"/>
          <w:i/>
        </w:rPr>
        <w:t xml:space="preserve"> контрагент</w:t>
      </w:r>
    </w:p>
    <w:p w14:paraId="218DA0FA" w14:textId="77777777" w:rsidR="00BC057F" w:rsidRPr="007A52A0" w:rsidRDefault="00BC057F" w:rsidP="007A52A0">
      <w:pPr>
        <w:spacing w:after="0" w:line="240" w:lineRule="auto"/>
        <w:ind w:right="-2"/>
        <w:rPr>
          <w:rFonts w:ascii="Tahoma" w:eastAsia="Times New Roman" w:hAnsi="Tahoma" w:cs="Tahoma"/>
          <w:bCs/>
        </w:rPr>
      </w:pPr>
    </w:p>
    <w:p w14:paraId="783FFC6F" w14:textId="27E72907" w:rsidR="00E61CB2" w:rsidRDefault="00E628BA" w:rsidP="00E61CB2">
      <w:pPr>
        <w:autoSpaceDE w:val="0"/>
        <w:autoSpaceDN w:val="0"/>
        <w:adjustRightInd w:val="0"/>
        <w:spacing w:after="0" w:line="240" w:lineRule="auto"/>
        <w:rPr>
          <w:rFonts w:ascii="Tahoma" w:hAnsi="Tahoma" w:cs="Tahoma"/>
          <w:i/>
        </w:rPr>
      </w:pPr>
      <w:r w:rsidRPr="00592D52">
        <w:rPr>
          <w:rFonts w:ascii="Tahoma" w:hAnsi="Tahoma" w:cs="Tahoma"/>
          <w:i/>
        </w:rPr>
        <w:t xml:space="preserve">Применяется для </w:t>
      </w:r>
      <w:r>
        <w:rPr>
          <w:rFonts w:ascii="Tahoma" w:hAnsi="Tahoma" w:cs="Tahoma"/>
          <w:i/>
        </w:rPr>
        <w:t xml:space="preserve">оказания </w:t>
      </w:r>
      <w:r w:rsidRPr="00592D52">
        <w:rPr>
          <w:rFonts w:ascii="Tahoma" w:hAnsi="Tahoma" w:cs="Tahoma"/>
          <w:i/>
        </w:rPr>
        <w:t xml:space="preserve">любых </w:t>
      </w:r>
      <w:r>
        <w:rPr>
          <w:rFonts w:ascii="Tahoma" w:hAnsi="Tahoma" w:cs="Tahoma"/>
          <w:i/>
        </w:rPr>
        <w:t>услуг</w:t>
      </w:r>
      <w:r w:rsidRPr="00592D52">
        <w:rPr>
          <w:rFonts w:ascii="Tahoma" w:hAnsi="Tahoma" w:cs="Tahoma"/>
          <w:i/>
        </w:rPr>
        <w:t>,</w:t>
      </w:r>
    </w:p>
    <w:p w14:paraId="6A1DB9FF" w14:textId="77777777" w:rsidR="00E61CB2" w:rsidRDefault="00E61CB2" w:rsidP="00365092">
      <w:pPr>
        <w:autoSpaceDE w:val="0"/>
        <w:autoSpaceDN w:val="0"/>
        <w:adjustRightInd w:val="0"/>
        <w:spacing w:after="0" w:line="240" w:lineRule="auto"/>
        <w:rPr>
          <w:rFonts w:ascii="Tahoma" w:hAnsi="Tahoma" w:cs="Tahoma"/>
          <w:i/>
        </w:rPr>
      </w:pPr>
    </w:p>
    <w:p w14:paraId="4BF399D9" w14:textId="3421272C" w:rsidR="00E628BA" w:rsidRPr="00592D52" w:rsidRDefault="00E628BA" w:rsidP="00365092">
      <w:pPr>
        <w:autoSpaceDE w:val="0"/>
        <w:autoSpaceDN w:val="0"/>
        <w:adjustRightInd w:val="0"/>
        <w:spacing w:after="0" w:line="240" w:lineRule="auto"/>
        <w:rPr>
          <w:rFonts w:ascii="Tahoma" w:hAnsi="Tahoma" w:cs="Tahoma"/>
          <w:i/>
        </w:rPr>
      </w:pPr>
      <w:r w:rsidRPr="00592D52">
        <w:rPr>
          <w:rFonts w:ascii="Tahoma" w:hAnsi="Tahoma" w:cs="Tahoma"/>
          <w:i/>
        </w:rPr>
        <w:t>за исключением</w:t>
      </w:r>
      <w:r w:rsidRPr="003571A1">
        <w:rPr>
          <w:rFonts w:ascii="Tahoma" w:hAnsi="Tahoma" w:cs="Tahoma"/>
          <w:i/>
        </w:rPr>
        <w:t xml:space="preserve">: </w:t>
      </w:r>
      <w:r w:rsidR="00E61CB2">
        <w:rPr>
          <w:rFonts w:ascii="Tahoma" w:hAnsi="Tahoma" w:cs="Tahoma"/>
          <w:i/>
        </w:rPr>
        <w:t xml:space="preserve">оказание </w:t>
      </w:r>
      <w:r>
        <w:rPr>
          <w:rFonts w:ascii="Tahoma" w:hAnsi="Tahoma" w:cs="Tahoma"/>
          <w:i/>
        </w:rPr>
        <w:t>услуг по размещению рекламно-информационных материалов в сети «</w:t>
      </w:r>
      <w:r w:rsidR="00E61CB2">
        <w:rPr>
          <w:rFonts w:ascii="Tahoma" w:hAnsi="Tahoma" w:cs="Tahoma"/>
          <w:i/>
        </w:rPr>
        <w:t>Интернет</w:t>
      </w:r>
      <w:r>
        <w:rPr>
          <w:rFonts w:ascii="Tahoma" w:hAnsi="Tahoma" w:cs="Tahoma"/>
          <w:i/>
        </w:rPr>
        <w:t xml:space="preserve">», </w:t>
      </w:r>
      <w:r w:rsidR="00E61CB2" w:rsidRPr="00365092">
        <w:rPr>
          <w:rFonts w:ascii="Tahoma" w:hAnsi="Tahoma" w:cs="Tahoma"/>
          <w:i/>
        </w:rPr>
        <w:t>по техническому обслуживанию огнетушителей, по экспертизе промышленной безопасности</w:t>
      </w:r>
      <w:bookmarkStart w:id="0" w:name="_GoBack"/>
      <w:bookmarkEnd w:id="0"/>
      <w:r w:rsidR="00E61CB2" w:rsidRPr="00365092">
        <w:rPr>
          <w:rFonts w:ascii="Tahoma" w:hAnsi="Tahoma" w:cs="Tahoma"/>
          <w:i/>
        </w:rPr>
        <w:t xml:space="preserve"> </w:t>
      </w:r>
    </w:p>
    <w:p w14:paraId="516556CF" w14:textId="5EAEA02F" w:rsidR="00930384" w:rsidRDefault="00930384" w:rsidP="007A52A0">
      <w:pPr>
        <w:spacing w:after="0" w:line="240" w:lineRule="auto"/>
        <w:ind w:right="-2"/>
        <w:rPr>
          <w:rFonts w:ascii="Tahoma" w:eastAsia="Times New Roman" w:hAnsi="Tahoma" w:cs="Tahoma"/>
          <w:bCs/>
        </w:rPr>
      </w:pPr>
    </w:p>
    <w:p w14:paraId="6C441578" w14:textId="77777777" w:rsidR="00E61CB2" w:rsidRPr="007A52A0" w:rsidRDefault="00E61CB2" w:rsidP="007A52A0">
      <w:pPr>
        <w:spacing w:after="0" w:line="240" w:lineRule="auto"/>
        <w:ind w:right="-2"/>
        <w:rPr>
          <w:rFonts w:ascii="Tahoma" w:eastAsia="Times New Roman" w:hAnsi="Tahoma" w:cs="Tahoma"/>
          <w:bCs/>
        </w:rPr>
      </w:pPr>
    </w:p>
    <w:p w14:paraId="37C021AF" w14:textId="77777777" w:rsidR="00181597" w:rsidRDefault="00181597" w:rsidP="00930384">
      <w:pPr>
        <w:spacing w:after="0" w:line="240" w:lineRule="auto"/>
        <w:ind w:right="-2"/>
        <w:rPr>
          <w:rFonts w:ascii="Tahoma" w:eastAsia="Times New Roman" w:hAnsi="Tahoma" w:cs="Tahoma"/>
          <w:bCs/>
        </w:rPr>
      </w:pPr>
      <w:r w:rsidRPr="007A52A0">
        <w:rPr>
          <w:rFonts w:ascii="Tahoma" w:eastAsia="Times New Roman" w:hAnsi="Tahoma" w:cs="Tahoma"/>
          <w:bCs/>
        </w:rPr>
        <w:t>Вводится вместо ТФД:</w:t>
      </w:r>
    </w:p>
    <w:p w14:paraId="60D91249" w14:textId="77777777" w:rsidR="00930384" w:rsidRPr="007A52A0" w:rsidRDefault="00930384" w:rsidP="007A52A0">
      <w:pPr>
        <w:spacing w:after="0" w:line="240" w:lineRule="auto"/>
        <w:ind w:right="-2"/>
        <w:rPr>
          <w:rFonts w:ascii="Tahoma" w:eastAsia="Times New Roman" w:hAnsi="Tahoma" w:cs="Tahoma"/>
          <w:bCs/>
        </w:rPr>
      </w:pPr>
    </w:p>
    <w:p w14:paraId="7FFE62CE" w14:textId="1B62DEF9" w:rsidR="00E628BA" w:rsidRPr="00365092" w:rsidRDefault="00E628BA" w:rsidP="007A52A0">
      <w:pPr>
        <w:spacing w:after="0" w:line="240" w:lineRule="auto"/>
        <w:ind w:right="-2"/>
        <w:rPr>
          <w:rFonts w:ascii="Tahoma" w:eastAsia="Times New Roman" w:hAnsi="Tahoma" w:cs="Tahoma"/>
          <w:bCs/>
        </w:rPr>
      </w:pPr>
      <w:r w:rsidRPr="00365092">
        <w:rPr>
          <w:rFonts w:ascii="Tahoma" w:eastAsia="Times New Roman" w:hAnsi="Tahoma" w:cs="Tahoma"/>
          <w:bCs/>
        </w:rPr>
        <w:t>- БЗ-2019/764 – Договор оказания услуг (заказчик) с ФЛ, не являющимися ИП. Централизованная</w:t>
      </w:r>
      <w:r w:rsidR="006D1F37">
        <w:rPr>
          <w:rFonts w:ascii="Tahoma" w:eastAsia="Times New Roman" w:hAnsi="Tahoma" w:cs="Tahoma"/>
          <w:bCs/>
        </w:rPr>
        <w:t>.</w:t>
      </w:r>
    </w:p>
    <w:p w14:paraId="029F60F3" w14:textId="3B10AE0E" w:rsidR="00181597" w:rsidRPr="007A52A0" w:rsidRDefault="00181597" w:rsidP="007A52A0">
      <w:pPr>
        <w:spacing w:after="0" w:line="240" w:lineRule="auto"/>
        <w:ind w:right="-2"/>
        <w:rPr>
          <w:rFonts w:ascii="Tahoma" w:eastAsia="Times New Roman" w:hAnsi="Tahoma" w:cs="Tahoma"/>
          <w:bCs/>
        </w:rPr>
      </w:pPr>
      <w:r w:rsidRPr="00006F5B">
        <w:rPr>
          <w:rFonts w:ascii="Tahoma" w:hAnsi="Tahoma" w:cs="Tahoma"/>
          <w:bCs/>
        </w:rPr>
        <w:t xml:space="preserve">- </w:t>
      </w:r>
      <w:r w:rsidRPr="007A52A0">
        <w:rPr>
          <w:rFonts w:ascii="Tahoma" w:eastAsia="Times New Roman" w:hAnsi="Tahoma" w:cs="Tahoma"/>
          <w:bCs/>
        </w:rPr>
        <w:t>БЗ-2019/</w:t>
      </w:r>
      <w:r w:rsidR="000117B6" w:rsidRPr="007A52A0">
        <w:rPr>
          <w:rFonts w:ascii="Tahoma" w:eastAsia="Times New Roman" w:hAnsi="Tahoma" w:cs="Tahoma"/>
          <w:bCs/>
        </w:rPr>
        <w:t>755</w:t>
      </w:r>
      <w:r w:rsidRPr="007A52A0">
        <w:rPr>
          <w:rFonts w:ascii="Tahoma" w:eastAsia="Times New Roman" w:hAnsi="Tahoma" w:cs="Tahoma"/>
          <w:bCs/>
        </w:rPr>
        <w:tab/>
        <w:t xml:space="preserve"> – Договор </w:t>
      </w:r>
      <w:r w:rsidR="007D7673" w:rsidRPr="007A52A0">
        <w:rPr>
          <w:rFonts w:ascii="Tahoma" w:eastAsia="Times New Roman" w:hAnsi="Tahoma" w:cs="Tahoma"/>
          <w:bCs/>
        </w:rPr>
        <w:t xml:space="preserve">оказания услуг </w:t>
      </w:r>
      <w:r w:rsidRPr="007A52A0">
        <w:rPr>
          <w:rFonts w:ascii="Tahoma" w:eastAsia="Times New Roman" w:hAnsi="Tahoma" w:cs="Tahoma"/>
          <w:bCs/>
        </w:rPr>
        <w:t>(заказчик). Централизованная</w:t>
      </w:r>
      <w:r w:rsidR="006D1F37">
        <w:rPr>
          <w:rFonts w:ascii="Tahoma" w:eastAsia="Times New Roman" w:hAnsi="Tahoma" w:cs="Tahoma"/>
          <w:bCs/>
        </w:rPr>
        <w:t>.</w:t>
      </w:r>
    </w:p>
    <w:p w14:paraId="3757095E" w14:textId="09F22063" w:rsidR="00181597" w:rsidRPr="007A52A0" w:rsidRDefault="00181597" w:rsidP="007A52A0">
      <w:pPr>
        <w:spacing w:after="0" w:line="240" w:lineRule="auto"/>
        <w:ind w:right="-2"/>
        <w:rPr>
          <w:rFonts w:ascii="Tahoma" w:eastAsia="Times New Roman" w:hAnsi="Tahoma" w:cs="Tahoma"/>
          <w:bCs/>
        </w:rPr>
      </w:pPr>
      <w:r w:rsidRPr="007A52A0">
        <w:rPr>
          <w:rFonts w:ascii="Tahoma" w:eastAsia="Times New Roman" w:hAnsi="Tahoma" w:cs="Tahoma"/>
          <w:bCs/>
        </w:rPr>
        <w:t>- БЗ-2019/73</w:t>
      </w:r>
      <w:r w:rsidR="007D7673" w:rsidRPr="007A52A0">
        <w:rPr>
          <w:rFonts w:ascii="Tahoma" w:eastAsia="Times New Roman" w:hAnsi="Tahoma" w:cs="Tahoma"/>
          <w:bCs/>
        </w:rPr>
        <w:t>3</w:t>
      </w:r>
      <w:r w:rsidRPr="007A52A0">
        <w:rPr>
          <w:rFonts w:ascii="Tahoma" w:eastAsia="Times New Roman" w:hAnsi="Tahoma" w:cs="Tahoma"/>
          <w:bCs/>
        </w:rPr>
        <w:tab/>
        <w:t xml:space="preserve"> – Договор </w:t>
      </w:r>
      <w:r w:rsidR="007D7673" w:rsidRPr="007A52A0">
        <w:rPr>
          <w:rFonts w:ascii="Tahoma" w:eastAsia="Times New Roman" w:hAnsi="Tahoma" w:cs="Tahoma"/>
          <w:bCs/>
        </w:rPr>
        <w:t xml:space="preserve">оказания услуг </w:t>
      </w:r>
      <w:r w:rsidRPr="007A52A0">
        <w:rPr>
          <w:rFonts w:ascii="Tahoma" w:eastAsia="Times New Roman" w:hAnsi="Tahoma" w:cs="Tahoma"/>
          <w:bCs/>
        </w:rPr>
        <w:t>(</w:t>
      </w:r>
      <w:r w:rsidR="007D7673" w:rsidRPr="007A52A0">
        <w:rPr>
          <w:rFonts w:ascii="Tahoma" w:eastAsia="Times New Roman" w:hAnsi="Tahoma" w:cs="Tahoma"/>
          <w:bCs/>
        </w:rPr>
        <w:t>рамочный</w:t>
      </w:r>
      <w:r w:rsidRPr="007A52A0">
        <w:rPr>
          <w:rFonts w:ascii="Tahoma" w:eastAsia="Times New Roman" w:hAnsi="Tahoma" w:cs="Tahoma"/>
          <w:bCs/>
        </w:rPr>
        <w:t>; заказчик). Централизованная</w:t>
      </w:r>
      <w:r w:rsidR="006D1F37">
        <w:rPr>
          <w:rFonts w:ascii="Tahoma" w:eastAsia="Times New Roman" w:hAnsi="Tahoma" w:cs="Tahoma"/>
          <w:bCs/>
        </w:rPr>
        <w:t>.</w:t>
      </w:r>
    </w:p>
    <w:p w14:paraId="3E3D58B3" w14:textId="77777777" w:rsidR="00941214" w:rsidRPr="007A52A0" w:rsidRDefault="00941214" w:rsidP="00941214">
      <w:pPr>
        <w:spacing w:after="0" w:line="240" w:lineRule="auto"/>
        <w:ind w:right="-2"/>
        <w:rPr>
          <w:rFonts w:ascii="Tahoma" w:eastAsia="Times New Roman" w:hAnsi="Tahoma" w:cs="Tahoma"/>
          <w:bCs/>
        </w:rPr>
      </w:pPr>
      <w:r w:rsidRPr="00006F5B">
        <w:rPr>
          <w:rFonts w:ascii="Tahoma" w:hAnsi="Tahoma" w:cs="Tahoma"/>
          <w:bCs/>
        </w:rPr>
        <w:t xml:space="preserve">- </w:t>
      </w:r>
      <w:r w:rsidRPr="007A52A0">
        <w:rPr>
          <w:rFonts w:ascii="Tahoma" w:eastAsia="Times New Roman" w:hAnsi="Tahoma" w:cs="Tahoma"/>
          <w:bCs/>
        </w:rPr>
        <w:t>БЗ-2019/</w:t>
      </w:r>
      <w:r>
        <w:rPr>
          <w:rFonts w:ascii="Tahoma" w:eastAsia="Times New Roman" w:hAnsi="Tahoma" w:cs="Tahoma"/>
          <w:bCs/>
        </w:rPr>
        <w:t>646</w:t>
      </w:r>
      <w:r w:rsidRPr="007A52A0">
        <w:rPr>
          <w:rFonts w:ascii="Tahoma" w:eastAsia="Times New Roman" w:hAnsi="Tahoma" w:cs="Tahoma"/>
          <w:bCs/>
        </w:rPr>
        <w:tab/>
        <w:t xml:space="preserve"> – Договор оказания услуг </w:t>
      </w:r>
      <w:r>
        <w:rPr>
          <w:rFonts w:ascii="Tahoma" w:eastAsia="Times New Roman" w:hAnsi="Tahoma" w:cs="Tahoma"/>
          <w:bCs/>
        </w:rPr>
        <w:t xml:space="preserve">производственного характера </w:t>
      </w:r>
      <w:r w:rsidRPr="007A52A0">
        <w:rPr>
          <w:rFonts w:ascii="Tahoma" w:eastAsia="Times New Roman" w:hAnsi="Tahoma" w:cs="Tahoma"/>
          <w:bCs/>
        </w:rPr>
        <w:t xml:space="preserve">(заказчик). </w:t>
      </w:r>
      <w:r>
        <w:rPr>
          <w:rFonts w:ascii="Tahoma" w:eastAsia="Times New Roman" w:hAnsi="Tahoma" w:cs="Tahoma"/>
          <w:bCs/>
        </w:rPr>
        <w:t>ЗФ.</w:t>
      </w:r>
    </w:p>
    <w:p w14:paraId="5280AF5B" w14:textId="77777777" w:rsidR="00941214" w:rsidRDefault="00941214" w:rsidP="00941214">
      <w:pPr>
        <w:spacing w:after="0" w:line="240" w:lineRule="auto"/>
        <w:ind w:right="-2"/>
        <w:rPr>
          <w:rFonts w:ascii="Tahoma" w:eastAsia="Times New Roman" w:hAnsi="Tahoma" w:cs="Tahoma"/>
          <w:bCs/>
        </w:rPr>
      </w:pPr>
      <w:r w:rsidRPr="007A52A0">
        <w:rPr>
          <w:rFonts w:ascii="Tahoma" w:eastAsia="Times New Roman" w:hAnsi="Tahoma" w:cs="Tahoma"/>
          <w:bCs/>
        </w:rPr>
        <w:t>- БЗ-2019/</w:t>
      </w:r>
      <w:r>
        <w:rPr>
          <w:rFonts w:ascii="Tahoma" w:eastAsia="Times New Roman" w:hAnsi="Tahoma" w:cs="Tahoma"/>
          <w:bCs/>
        </w:rPr>
        <w:t>632</w:t>
      </w:r>
      <w:r w:rsidRPr="007A52A0">
        <w:rPr>
          <w:rFonts w:ascii="Tahoma" w:eastAsia="Times New Roman" w:hAnsi="Tahoma" w:cs="Tahoma"/>
          <w:bCs/>
        </w:rPr>
        <w:t xml:space="preserve"> – Договор </w:t>
      </w:r>
      <w:r w:rsidRPr="00E7121B">
        <w:rPr>
          <w:rFonts w:ascii="Tahoma" w:eastAsia="Times New Roman" w:hAnsi="Tahoma" w:cs="Tahoma"/>
          <w:bCs/>
        </w:rPr>
        <w:t>оказания услуг по проверке соответствия лаборатории (центра, метрологической службы)</w:t>
      </w:r>
      <w:r>
        <w:rPr>
          <w:rFonts w:ascii="Tahoma" w:eastAsia="Times New Roman" w:hAnsi="Tahoma" w:cs="Tahoma"/>
          <w:bCs/>
        </w:rPr>
        <w:t xml:space="preserve"> (заказчик). ЗФ.</w:t>
      </w:r>
    </w:p>
    <w:p w14:paraId="210F32BF" w14:textId="3866019A" w:rsidR="00B37AAC" w:rsidRDefault="00941214" w:rsidP="00930384">
      <w:pPr>
        <w:spacing w:after="0" w:line="240" w:lineRule="auto"/>
        <w:ind w:right="-2"/>
        <w:rPr>
          <w:rFonts w:ascii="Tahoma" w:hAnsi="Tahoma" w:cs="Tahoma"/>
          <w:bCs/>
        </w:rPr>
      </w:pPr>
      <w:r w:rsidRPr="007A52A0">
        <w:rPr>
          <w:rFonts w:ascii="Tahoma" w:eastAsia="Times New Roman" w:hAnsi="Tahoma" w:cs="Tahoma"/>
          <w:bCs/>
        </w:rPr>
        <w:t>- БЗ-2019/</w:t>
      </w:r>
      <w:r>
        <w:rPr>
          <w:rFonts w:ascii="Tahoma" w:eastAsia="Times New Roman" w:hAnsi="Tahoma" w:cs="Tahoma"/>
          <w:bCs/>
        </w:rPr>
        <w:t>1020</w:t>
      </w:r>
      <w:r w:rsidRPr="007A52A0">
        <w:rPr>
          <w:rFonts w:ascii="Tahoma" w:eastAsia="Times New Roman" w:hAnsi="Tahoma" w:cs="Tahoma"/>
          <w:bCs/>
        </w:rPr>
        <w:t xml:space="preserve"> – Договор </w:t>
      </w:r>
      <w:r w:rsidRPr="00E7121B">
        <w:rPr>
          <w:rFonts w:ascii="Tahoma" w:eastAsia="Times New Roman" w:hAnsi="Tahoma" w:cs="Tahoma"/>
          <w:bCs/>
        </w:rPr>
        <w:t xml:space="preserve">оказания услуг по </w:t>
      </w:r>
      <w:r w:rsidRPr="000B3C5C">
        <w:rPr>
          <w:rFonts w:ascii="Tahoma" w:eastAsia="Times New Roman" w:hAnsi="Tahoma" w:cs="Tahoma"/>
          <w:bCs/>
        </w:rPr>
        <w:t xml:space="preserve">обследованию и оценке технического состояния строительных конструкций зданий и сооружений </w:t>
      </w:r>
      <w:r>
        <w:rPr>
          <w:rFonts w:ascii="Tahoma" w:eastAsia="Times New Roman" w:hAnsi="Tahoma" w:cs="Tahoma"/>
          <w:bCs/>
        </w:rPr>
        <w:t>(заказчик). ЗФ.</w:t>
      </w:r>
    </w:p>
    <w:p w14:paraId="5F1A7A77" w14:textId="77777777" w:rsidR="00930384" w:rsidRPr="007A52A0" w:rsidRDefault="00930384" w:rsidP="007A52A0">
      <w:pPr>
        <w:pStyle w:val="afc"/>
        <w:widowControl w:val="0"/>
        <w:pBdr>
          <w:bottom w:val="none" w:sz="0" w:space="0" w:color="auto"/>
        </w:pBdr>
        <w:suppressAutoHyphens/>
        <w:spacing w:after="0"/>
        <w:contextualSpacing w:val="0"/>
        <w:jc w:val="center"/>
        <w:rPr>
          <w:rFonts w:ascii="Tahoma" w:hAnsi="Tahoma" w:cs="Tahoma"/>
          <w:b/>
          <w:sz w:val="22"/>
          <w:szCs w:val="22"/>
        </w:rPr>
      </w:pPr>
    </w:p>
    <w:p w14:paraId="15D90019" w14:textId="77777777" w:rsidR="00BC057F" w:rsidRPr="00BC057F" w:rsidRDefault="00BC057F" w:rsidP="00BC057F">
      <w:pPr>
        <w:pStyle w:val="aff6"/>
        <w:tabs>
          <w:tab w:val="clear" w:pos="851"/>
          <w:tab w:val="left" w:pos="993"/>
        </w:tabs>
        <w:ind w:left="0"/>
        <w:rPr>
          <w:b/>
          <w:i/>
        </w:rPr>
      </w:pPr>
      <w:r w:rsidRPr="00BC057F">
        <w:rPr>
          <w:b/>
          <w:i/>
        </w:rPr>
        <w:t>Условные обозначения:</w:t>
      </w:r>
    </w:p>
    <w:p w14:paraId="51F5A4E6" w14:textId="77777777" w:rsidR="00BA6CEB" w:rsidRDefault="00BC057F" w:rsidP="00BC057F">
      <w:pPr>
        <w:pStyle w:val="aff6"/>
        <w:tabs>
          <w:tab w:val="clear" w:pos="851"/>
          <w:tab w:val="left" w:pos="993"/>
        </w:tabs>
        <w:ind w:left="0"/>
        <w:rPr>
          <w:i/>
        </w:rPr>
      </w:pPr>
      <w:r w:rsidRPr="00BC057F">
        <w:rPr>
          <w:i/>
        </w:rPr>
        <w:t>Варианты, приведённые в квадратных скобках «</w:t>
      </w:r>
      <w:r w:rsidRPr="007A52A0">
        <w:rPr>
          <w:i/>
          <w:color w:val="FF0000"/>
        </w:rPr>
        <w:t>[</w:t>
      </w:r>
      <w:r w:rsidRPr="00BC057F">
        <w:rPr>
          <w:i/>
        </w:rPr>
        <w:t>…</w:t>
      </w:r>
      <w:r w:rsidRPr="007A52A0">
        <w:rPr>
          <w:i/>
          <w:color w:val="FF0000"/>
        </w:rPr>
        <w:t>]</w:t>
      </w:r>
      <w:r w:rsidRPr="00BC057F">
        <w:rPr>
          <w:i/>
        </w:rPr>
        <w:t xml:space="preserve">» – нужно выбирать, если это применимо к отношениям. </w:t>
      </w:r>
    </w:p>
    <w:p w14:paraId="41A745E4" w14:textId="0CEC1AAB" w:rsidR="00BA6CEB" w:rsidRDefault="00BA6CEB" w:rsidP="00BA6CEB">
      <w:pPr>
        <w:pStyle w:val="aff6"/>
        <w:tabs>
          <w:tab w:val="clear" w:pos="851"/>
          <w:tab w:val="left" w:pos="993"/>
        </w:tabs>
        <w:ind w:left="0"/>
        <w:rPr>
          <w:i/>
        </w:rPr>
      </w:pPr>
      <w:r w:rsidRPr="001F6808">
        <w:rPr>
          <w:i/>
        </w:rPr>
        <w:t>Если знак «</w:t>
      </w:r>
      <w:r w:rsidRPr="00BB3304">
        <w:rPr>
          <w:i/>
          <w:color w:val="FF0000"/>
        </w:rPr>
        <w:t>/</w:t>
      </w:r>
      <w:r w:rsidRPr="001F6808">
        <w:rPr>
          <w:i/>
        </w:rPr>
        <w:t xml:space="preserve">» </w:t>
      </w:r>
      <w:r>
        <w:rPr>
          <w:i/>
        </w:rPr>
        <w:t>размещён</w:t>
      </w:r>
      <w:r w:rsidRPr="001F6808">
        <w:rPr>
          <w:i/>
        </w:rPr>
        <w:t xml:space="preserve"> за пределами квадратных скобок </w:t>
      </w:r>
      <w:r>
        <w:rPr>
          <w:i/>
        </w:rPr>
        <w:t>–</w:t>
      </w:r>
      <w:r w:rsidR="00044BCF">
        <w:rPr>
          <w:i/>
        </w:rPr>
        <w:t xml:space="preserve"> </w:t>
      </w:r>
      <w:r>
        <w:rPr>
          <w:i/>
        </w:rPr>
        <w:t>«</w:t>
      </w:r>
      <w:r w:rsidRPr="00BB3304">
        <w:rPr>
          <w:i/>
          <w:color w:val="FF0000"/>
        </w:rPr>
        <w:t>[</w:t>
      </w:r>
      <w:r w:rsidRPr="001F6808">
        <w:rPr>
          <w:i/>
        </w:rPr>
        <w:t>…</w:t>
      </w:r>
      <w:r w:rsidRPr="00BB3304">
        <w:rPr>
          <w:i/>
          <w:color w:val="FF0000"/>
        </w:rPr>
        <w:t>]</w:t>
      </w:r>
      <w:r w:rsidRPr="00BB3304">
        <w:rPr>
          <w:i/>
        </w:rPr>
        <w:t>»</w:t>
      </w:r>
      <w:r w:rsidR="00044BCF">
        <w:rPr>
          <w:i/>
        </w:rPr>
        <w:t xml:space="preserve"> </w:t>
      </w:r>
      <w:r w:rsidRPr="00BB3304">
        <w:rPr>
          <w:i/>
          <w:color w:val="FF0000"/>
        </w:rPr>
        <w:t>/</w:t>
      </w:r>
      <w:r w:rsidRPr="001F6808">
        <w:rPr>
          <w:i/>
        </w:rPr>
        <w:t xml:space="preserve"> «</w:t>
      </w:r>
      <w:r w:rsidRPr="00BB3304">
        <w:rPr>
          <w:i/>
          <w:color w:val="FF0000"/>
        </w:rPr>
        <w:t>[</w:t>
      </w:r>
      <w:r w:rsidRPr="001F6808">
        <w:rPr>
          <w:i/>
        </w:rPr>
        <w:t>…</w:t>
      </w:r>
      <w:r w:rsidRPr="00BB3304">
        <w:rPr>
          <w:i/>
          <w:color w:val="FF0000"/>
        </w:rPr>
        <w:t>]</w:t>
      </w:r>
      <w:r w:rsidRPr="001F6808">
        <w:rPr>
          <w:i/>
        </w:rPr>
        <w:t>»</w:t>
      </w:r>
      <w:r>
        <w:rPr>
          <w:i/>
        </w:rPr>
        <w:t xml:space="preserve"> </w:t>
      </w:r>
      <w:r w:rsidRPr="00592D52">
        <w:rPr>
          <w:i/>
        </w:rPr>
        <w:t>- нужно выбирать один из вариантов, привед</w:t>
      </w:r>
      <w:r>
        <w:rPr>
          <w:i/>
        </w:rPr>
        <w:t>ё</w:t>
      </w:r>
      <w:r w:rsidRPr="00592D52">
        <w:rPr>
          <w:i/>
        </w:rPr>
        <w:t>нных через «</w:t>
      </w:r>
      <w:r w:rsidRPr="00BB3304">
        <w:rPr>
          <w:i/>
          <w:color w:val="FF0000"/>
        </w:rPr>
        <w:t>/</w:t>
      </w:r>
      <w:r w:rsidRPr="00592D52">
        <w:rPr>
          <w:i/>
        </w:rPr>
        <w:t xml:space="preserve">», </w:t>
      </w:r>
      <w:r>
        <w:rPr>
          <w:i/>
        </w:rPr>
        <w:t xml:space="preserve">а </w:t>
      </w:r>
      <w:r w:rsidRPr="00592D52">
        <w:rPr>
          <w:i/>
        </w:rPr>
        <w:t>знак «</w:t>
      </w:r>
      <w:r w:rsidRPr="00BB3304">
        <w:rPr>
          <w:i/>
          <w:color w:val="FF0000"/>
        </w:rPr>
        <w:t>/</w:t>
      </w:r>
      <w:r w:rsidRPr="00592D52">
        <w:rPr>
          <w:i/>
        </w:rPr>
        <w:t>» удаляется.</w:t>
      </w:r>
    </w:p>
    <w:p w14:paraId="4DDEFC42" w14:textId="77777777" w:rsidR="00BA6CEB" w:rsidRPr="00592D52" w:rsidRDefault="00BA6CEB" w:rsidP="00BA6CEB">
      <w:pPr>
        <w:pStyle w:val="aff6"/>
        <w:tabs>
          <w:tab w:val="clear" w:pos="851"/>
          <w:tab w:val="left" w:pos="993"/>
        </w:tabs>
        <w:ind w:left="0"/>
        <w:rPr>
          <w:i/>
        </w:rPr>
      </w:pPr>
      <w:r w:rsidRPr="00592D52">
        <w:rPr>
          <w:i/>
        </w:rPr>
        <w:t>Если знак «/» размещ</w:t>
      </w:r>
      <w:r>
        <w:rPr>
          <w:i/>
        </w:rPr>
        <w:t>ё</w:t>
      </w:r>
      <w:r w:rsidRPr="00592D52">
        <w:rPr>
          <w:i/>
        </w:rPr>
        <w:t>н внутри квадратных скобок «</w:t>
      </w:r>
      <w:r w:rsidRPr="00AB4DD9">
        <w:rPr>
          <w:i/>
          <w:color w:val="FF0000"/>
          <w:u w:color="FFFFFF" w:themeColor="background1"/>
        </w:rPr>
        <w:t>[</w:t>
      </w:r>
      <w:r w:rsidRPr="00592D52">
        <w:rPr>
          <w:i/>
        </w:rPr>
        <w:t>/...</w:t>
      </w:r>
      <w:r w:rsidRPr="00AB4DD9">
        <w:rPr>
          <w:i/>
          <w:color w:val="FF0000"/>
          <w:u w:color="FFFFFF" w:themeColor="background1"/>
        </w:rPr>
        <w:t>]</w:t>
      </w:r>
      <w:r w:rsidRPr="00592D52">
        <w:rPr>
          <w:i/>
        </w:rPr>
        <w:t xml:space="preserve">» </w:t>
      </w:r>
      <w:r>
        <w:rPr>
          <w:i/>
        </w:rPr>
        <w:t>или вне связи с текстом в квадратных скобках –</w:t>
      </w:r>
      <w:r w:rsidRPr="00592D52">
        <w:rPr>
          <w:i/>
        </w:rPr>
        <w:t xml:space="preserve"> в таком случае знак «/» необходимо оставить в тексте.</w:t>
      </w:r>
    </w:p>
    <w:p w14:paraId="3FDB4D6E" w14:textId="77777777" w:rsidR="00BC057F" w:rsidRPr="00BC057F" w:rsidRDefault="00BC057F" w:rsidP="00BC057F">
      <w:pPr>
        <w:pStyle w:val="aff6"/>
        <w:tabs>
          <w:tab w:val="clear" w:pos="851"/>
          <w:tab w:val="left" w:pos="993"/>
        </w:tabs>
        <w:ind w:left="0"/>
        <w:rPr>
          <w:i/>
        </w:rPr>
      </w:pPr>
      <w:r w:rsidRPr="00BC057F">
        <w:rPr>
          <w:i/>
        </w:rPr>
        <w:t xml:space="preserve">Все Примечания и сноски должны быть удалены в процессе подготовки </w:t>
      </w:r>
      <w:r w:rsidR="007F296F">
        <w:rPr>
          <w:i/>
        </w:rPr>
        <w:t>Д</w:t>
      </w:r>
      <w:r w:rsidRPr="00BC057F">
        <w:rPr>
          <w:i/>
        </w:rPr>
        <w:t>оговора.</w:t>
      </w:r>
    </w:p>
    <w:p w14:paraId="5B363E50" w14:textId="77777777" w:rsidR="00BC057F" w:rsidRDefault="00BC057F" w:rsidP="00BC057F">
      <w:pPr>
        <w:pStyle w:val="aff6"/>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4B017C99" w14:textId="77777777" w:rsidR="00090477" w:rsidRPr="002F68A6" w:rsidRDefault="00090477" w:rsidP="00090477">
      <w:pPr>
        <w:tabs>
          <w:tab w:val="left" w:pos="284"/>
        </w:tabs>
        <w:spacing w:before="120" w:after="0" w:line="240" w:lineRule="auto"/>
        <w:rPr>
          <w:rFonts w:ascii="Tahoma" w:hAnsi="Tahoma" w:cs="Tahoma"/>
          <w:i/>
          <w:sz w:val="20"/>
          <w:highlight w:val="cyan"/>
        </w:rPr>
      </w:pPr>
      <w:r w:rsidRPr="002F68A6">
        <w:rPr>
          <w:rFonts w:ascii="Tahoma" w:hAnsi="Tahoma" w:cs="Tahoma"/>
          <w:i/>
          <w:sz w:val="20"/>
        </w:rPr>
        <w:t>Легенды:</w:t>
      </w:r>
    </w:p>
    <w:p w14:paraId="1315C4E3" w14:textId="77777777" w:rsidR="00090477" w:rsidRPr="002F68A6" w:rsidRDefault="00090477" w:rsidP="00090477">
      <w:pPr>
        <w:tabs>
          <w:tab w:val="left" w:pos="426"/>
        </w:tabs>
        <w:spacing w:after="0" w:line="240" w:lineRule="auto"/>
        <w:rPr>
          <w:rFonts w:ascii="Tahoma" w:hAnsi="Tahoma" w:cs="Tahoma"/>
          <w:i/>
          <w:sz w:val="20"/>
        </w:rPr>
      </w:pPr>
      <w:r w:rsidRPr="007A52A0">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452F00FF" w14:textId="77777777" w:rsidR="00090477" w:rsidRPr="002F68A6" w:rsidRDefault="00090477" w:rsidP="00090477">
      <w:pPr>
        <w:tabs>
          <w:tab w:val="left" w:pos="284"/>
        </w:tabs>
        <w:spacing w:after="0" w:line="240" w:lineRule="auto"/>
        <w:rPr>
          <w:rFonts w:ascii="Tahoma" w:hAnsi="Tahoma" w:cs="Tahoma"/>
          <w:i/>
          <w:sz w:val="20"/>
        </w:rPr>
      </w:pPr>
      <w:r w:rsidRPr="002F68A6">
        <w:rPr>
          <w:rFonts w:ascii="Tahoma" w:hAnsi="Tahoma" w:cs="Tahoma"/>
          <w:i/>
          <w:color w:val="31849B" w:themeColor="accent5" w:themeShade="BF"/>
          <w:sz w:val="20"/>
          <w:highlight w:val="darkCyan"/>
        </w:rPr>
        <w:t>-------</w:t>
      </w:r>
      <w:r w:rsidRPr="002F68A6">
        <w:rPr>
          <w:rFonts w:ascii="Tahoma" w:hAnsi="Tahoma" w:cs="Tahoma"/>
          <w:i/>
          <w:sz w:val="20"/>
        </w:rPr>
        <w:t xml:space="preserve"> – НДС (счет-фактуры)</w:t>
      </w:r>
    </w:p>
    <w:p w14:paraId="374609E2" w14:textId="114ED3D0" w:rsidR="00090477" w:rsidRDefault="00090477" w:rsidP="00090477">
      <w:pPr>
        <w:tabs>
          <w:tab w:val="left" w:pos="284"/>
        </w:tabs>
        <w:spacing w:after="0" w:line="240" w:lineRule="auto"/>
        <w:rPr>
          <w:rFonts w:ascii="Tahoma" w:hAnsi="Tahoma" w:cs="Tahoma"/>
          <w:i/>
          <w:sz w:val="20"/>
        </w:rPr>
      </w:pPr>
      <w:r w:rsidRPr="007A52A0">
        <w:rPr>
          <w:rFonts w:ascii="Tahoma" w:hAnsi="Tahoma" w:cs="Tahoma"/>
          <w:i/>
          <w:color w:val="4F6228" w:themeColor="accent3" w:themeShade="80"/>
          <w:sz w:val="20"/>
          <w:highlight w:val="darkGray"/>
        </w:rPr>
        <w:t>-------</w:t>
      </w:r>
      <w:r w:rsidRPr="002F68A6">
        <w:rPr>
          <w:rFonts w:ascii="Tahoma" w:hAnsi="Tahoma" w:cs="Tahoma"/>
          <w:i/>
          <w:sz w:val="20"/>
        </w:rPr>
        <w:t xml:space="preserve"> – </w:t>
      </w:r>
      <w:r>
        <w:rPr>
          <w:rFonts w:ascii="Tahoma" w:hAnsi="Tahoma" w:cs="Tahoma"/>
          <w:i/>
          <w:sz w:val="20"/>
        </w:rPr>
        <w:t>Договор оказания услуг (рамочный)</w:t>
      </w:r>
    </w:p>
    <w:p w14:paraId="34528D54" w14:textId="77777777" w:rsidR="00F06208" w:rsidRPr="002F68A6" w:rsidRDefault="00F06208" w:rsidP="00F06208">
      <w:pPr>
        <w:tabs>
          <w:tab w:val="left" w:pos="426"/>
        </w:tabs>
        <w:spacing w:after="0" w:line="240" w:lineRule="auto"/>
        <w:rPr>
          <w:rFonts w:ascii="Tahoma" w:hAnsi="Tahoma" w:cs="Tahoma"/>
          <w:i/>
          <w:sz w:val="20"/>
        </w:rPr>
      </w:pPr>
      <w:r w:rsidRPr="000B3C5C">
        <w:rPr>
          <w:rFonts w:ascii="Tahoma" w:hAnsi="Tahoma" w:cs="Tahoma"/>
          <w:i/>
          <w:color w:val="00FF00"/>
          <w:sz w:val="20"/>
          <w:highlight w:val="green"/>
        </w:rPr>
        <w:t>-------</w:t>
      </w:r>
      <w:r w:rsidRPr="002F68A6">
        <w:rPr>
          <w:rFonts w:ascii="Tahoma" w:hAnsi="Tahoma" w:cs="Tahoma"/>
          <w:i/>
          <w:color w:val="FF0000"/>
          <w:sz w:val="20"/>
        </w:rPr>
        <w:t xml:space="preserve"> </w:t>
      </w:r>
      <w:r w:rsidRPr="002F68A6">
        <w:rPr>
          <w:rFonts w:ascii="Tahoma" w:hAnsi="Tahoma" w:cs="Tahoma"/>
          <w:i/>
          <w:sz w:val="20"/>
        </w:rPr>
        <w:t xml:space="preserve">– </w:t>
      </w:r>
      <w:r>
        <w:rPr>
          <w:rFonts w:ascii="Tahoma" w:hAnsi="Tahoma" w:cs="Tahoma"/>
          <w:i/>
          <w:sz w:val="20"/>
        </w:rPr>
        <w:t>Договор оказания услуг производственного характера</w:t>
      </w:r>
    </w:p>
    <w:p w14:paraId="5E04AB87" w14:textId="77777777" w:rsidR="00F06208" w:rsidRDefault="00F06208" w:rsidP="00F06208">
      <w:pPr>
        <w:tabs>
          <w:tab w:val="left" w:pos="426"/>
        </w:tabs>
        <w:spacing w:after="0" w:line="240" w:lineRule="auto"/>
        <w:rPr>
          <w:rFonts w:ascii="Tahoma" w:hAnsi="Tahoma" w:cs="Tahoma"/>
          <w:i/>
          <w:sz w:val="20"/>
        </w:rPr>
      </w:pPr>
      <w:r w:rsidRPr="000B3C5C">
        <w:rPr>
          <w:rFonts w:ascii="Tahoma" w:hAnsi="Tahoma" w:cs="Tahoma"/>
          <w:i/>
          <w:color w:val="00FFFF"/>
          <w:sz w:val="20"/>
          <w:highlight w:val="cyan"/>
        </w:rPr>
        <w:t>-------</w:t>
      </w:r>
      <w:r w:rsidRPr="002F68A6">
        <w:rPr>
          <w:rFonts w:ascii="Tahoma" w:hAnsi="Tahoma" w:cs="Tahoma"/>
          <w:i/>
          <w:color w:val="FF0000"/>
          <w:sz w:val="20"/>
        </w:rPr>
        <w:t xml:space="preserve"> </w:t>
      </w:r>
      <w:r w:rsidRPr="002F68A6">
        <w:rPr>
          <w:rFonts w:ascii="Tahoma" w:hAnsi="Tahoma" w:cs="Tahoma"/>
          <w:i/>
          <w:sz w:val="20"/>
        </w:rPr>
        <w:t xml:space="preserve">– </w:t>
      </w:r>
      <w:r>
        <w:rPr>
          <w:rFonts w:ascii="Tahoma" w:hAnsi="Tahoma" w:cs="Tahoma"/>
          <w:i/>
          <w:sz w:val="20"/>
        </w:rPr>
        <w:t xml:space="preserve">Договор оказания услуг </w:t>
      </w:r>
      <w:r w:rsidRPr="00E7121B">
        <w:rPr>
          <w:rFonts w:ascii="Tahoma" w:hAnsi="Tahoma" w:cs="Tahoma"/>
          <w:i/>
          <w:sz w:val="20"/>
        </w:rPr>
        <w:t>по проверке соответствия лаборатории (центра, метрологической службы)</w:t>
      </w:r>
    </w:p>
    <w:p w14:paraId="18209075" w14:textId="6C1DB6AA" w:rsidR="00F06208" w:rsidRDefault="00F06208" w:rsidP="007C599D">
      <w:pPr>
        <w:tabs>
          <w:tab w:val="left" w:pos="426"/>
        </w:tabs>
        <w:spacing w:after="0" w:line="240" w:lineRule="auto"/>
        <w:rPr>
          <w:rFonts w:ascii="Tahoma" w:hAnsi="Tahoma" w:cs="Tahoma"/>
          <w:i/>
          <w:sz w:val="20"/>
        </w:rPr>
      </w:pPr>
      <w:r w:rsidRPr="000B3C5C">
        <w:rPr>
          <w:rFonts w:ascii="Tahoma" w:hAnsi="Tahoma" w:cs="Tahoma"/>
          <w:i/>
          <w:color w:val="FF00FF"/>
          <w:sz w:val="20"/>
          <w:highlight w:val="magenta"/>
        </w:rPr>
        <w:t>-------</w:t>
      </w:r>
      <w:r w:rsidRPr="002F68A6">
        <w:rPr>
          <w:rFonts w:ascii="Tahoma" w:hAnsi="Tahoma" w:cs="Tahoma"/>
          <w:i/>
          <w:color w:val="FF0000"/>
          <w:sz w:val="20"/>
        </w:rPr>
        <w:t xml:space="preserve"> </w:t>
      </w:r>
      <w:r w:rsidRPr="002F68A6">
        <w:rPr>
          <w:rFonts w:ascii="Tahoma" w:hAnsi="Tahoma" w:cs="Tahoma"/>
          <w:i/>
          <w:sz w:val="20"/>
        </w:rPr>
        <w:t xml:space="preserve">– </w:t>
      </w:r>
      <w:r>
        <w:rPr>
          <w:rFonts w:ascii="Tahoma" w:hAnsi="Tahoma" w:cs="Tahoma"/>
          <w:i/>
          <w:sz w:val="20"/>
        </w:rPr>
        <w:t xml:space="preserve">Договор оказания услуг </w:t>
      </w:r>
      <w:r w:rsidRPr="00E7121B">
        <w:rPr>
          <w:rFonts w:ascii="Tahoma" w:hAnsi="Tahoma" w:cs="Tahoma"/>
          <w:i/>
          <w:sz w:val="20"/>
        </w:rPr>
        <w:t xml:space="preserve">по </w:t>
      </w:r>
      <w:r w:rsidR="004264E9" w:rsidRPr="007C599D">
        <w:rPr>
          <w:rFonts w:ascii="Tahoma" w:hAnsi="Tahoma" w:cs="Tahoma"/>
          <w:i/>
          <w:sz w:val="20"/>
        </w:rPr>
        <w:t>обследованию и оценке технического состояния строительных конструкций зданий и сооружений</w:t>
      </w:r>
    </w:p>
    <w:p w14:paraId="3AD32849" w14:textId="77777777" w:rsidR="00BC057F" w:rsidRDefault="00BC057F" w:rsidP="00BC057F">
      <w:r>
        <w:br w:type="page"/>
      </w:r>
    </w:p>
    <w:p w14:paraId="51BD4C24" w14:textId="1A1BB70A" w:rsidR="00BC057F" w:rsidRDefault="00BC057F" w:rsidP="00BC057F">
      <w:pPr>
        <w:pStyle w:val="aff8"/>
        <w:rPr>
          <w:color w:val="1F497D" w:themeColor="text2"/>
        </w:rPr>
      </w:pPr>
      <w:r w:rsidRPr="009A2AB2">
        <w:rPr>
          <w:color w:val="1F497D" w:themeColor="text2"/>
        </w:rPr>
        <w:lastRenderedPageBreak/>
        <w:t>Договор возмездного оказания услуг</w:t>
      </w:r>
    </w:p>
    <w:p w14:paraId="0BC2C1AA" w14:textId="77777777" w:rsidR="007E359E" w:rsidRDefault="007E359E" w:rsidP="00B656CC">
      <w:pPr>
        <w:widowControl w:val="0"/>
        <w:autoSpaceDE w:val="0"/>
        <w:autoSpaceDN w:val="0"/>
        <w:adjustRightInd w:val="0"/>
        <w:spacing w:after="0" w:line="240" w:lineRule="auto"/>
        <w:ind w:left="142" w:right="140" w:hanging="709"/>
        <w:jc w:val="right"/>
        <w:rPr>
          <w:rFonts w:ascii="Tahoma" w:eastAsia="Calibri" w:hAnsi="Tahoma" w:cs="Tahoma"/>
        </w:rPr>
      </w:pPr>
      <w:r w:rsidRPr="00592D52">
        <w:rPr>
          <w:rFonts w:ascii="Tahoma" w:eastAsia="Calibri" w:hAnsi="Tahoma" w:cs="Tahoma"/>
        </w:rPr>
        <w:t>____.____.____</w:t>
      </w:r>
      <w:r w:rsidRPr="005228DB">
        <w:rPr>
          <w:rStyle w:val="a7"/>
          <w:rFonts w:ascii="Tahoma" w:eastAsia="Calibri" w:hAnsi="Tahoma" w:cs="Tahoma"/>
          <w:color w:val="FF0000"/>
          <w:sz w:val="20"/>
          <w:szCs w:val="20"/>
        </w:rPr>
        <w:footnoteReference w:id="2"/>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16"/>
        <w:gridCol w:w="293"/>
        <w:gridCol w:w="4536"/>
        <w:gridCol w:w="124"/>
      </w:tblGrid>
      <w:tr w:rsidR="00BC057F" w14:paraId="26F7CB97" w14:textId="77777777" w:rsidTr="00BB66D7">
        <w:tc>
          <w:tcPr>
            <w:tcW w:w="4952" w:type="dxa"/>
            <w:gridSpan w:val="2"/>
          </w:tcPr>
          <w:p w14:paraId="661ECFD3" w14:textId="77777777" w:rsidR="00BC057F" w:rsidRPr="00A27C0E" w:rsidRDefault="00BC057F" w:rsidP="00BB66D7">
            <w:pPr>
              <w:widowControl w:val="0"/>
              <w:autoSpaceDE w:val="0"/>
              <w:autoSpaceDN w:val="0"/>
              <w:adjustRightInd w:val="0"/>
              <w:ind w:left="-110" w:right="140"/>
              <w:rPr>
                <w:rFonts w:ascii="Tahoma" w:hAnsi="Tahoma" w:cs="Tahoma"/>
                <w:b/>
                <w:sz w:val="20"/>
              </w:rPr>
            </w:pPr>
            <w:r w:rsidRPr="00A27C0E">
              <w:rPr>
                <w:rFonts w:ascii="Tahoma" w:hAnsi="Tahoma" w:cs="Tahoma"/>
                <w:b/>
                <w:sz w:val="20"/>
              </w:rPr>
              <w:t>ИСПОЛНИТЕЛЬ</w:t>
            </w:r>
          </w:p>
          <w:p w14:paraId="4717CE2F" w14:textId="77777777" w:rsidR="00BC057F" w:rsidRPr="00A27C0E" w:rsidRDefault="00BC057F" w:rsidP="00BB66D7">
            <w:pPr>
              <w:widowControl w:val="0"/>
              <w:autoSpaceDE w:val="0"/>
              <w:autoSpaceDN w:val="0"/>
              <w:adjustRightInd w:val="0"/>
              <w:ind w:right="140" w:hanging="18"/>
              <w:rPr>
                <w:rFonts w:ascii="Tahoma" w:hAnsi="Tahoma" w:cs="Tahoma"/>
                <w:b/>
                <w:sz w:val="20"/>
              </w:rPr>
            </w:pPr>
          </w:p>
          <w:p w14:paraId="774DB690" w14:textId="77777777" w:rsidR="00BC057F" w:rsidRPr="00A27C0E" w:rsidRDefault="00BC057F" w:rsidP="00BB66D7">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62242F">
              <w:rPr>
                <w:rStyle w:val="a7"/>
                <w:rFonts w:ascii="Tahoma" w:hAnsi="Tahoma" w:cs="Tahoma"/>
                <w:color w:val="FF0000"/>
                <w:sz w:val="20"/>
                <w:szCs w:val="20"/>
              </w:rPr>
              <w:footnoteReference w:id="3"/>
            </w:r>
          </w:p>
          <w:p w14:paraId="7B61BC2D" w14:textId="77777777" w:rsidR="00BC057F" w:rsidRDefault="00BC057F" w:rsidP="00BB66D7">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62242F">
              <w:rPr>
                <w:rStyle w:val="a7"/>
                <w:rFonts w:ascii="Tahoma" w:hAnsi="Tahoma" w:cs="Tahoma"/>
                <w:color w:val="FF0000"/>
                <w:sz w:val="20"/>
                <w:szCs w:val="20"/>
                <w:u w:color="FFFFFF" w:themeColor="background1"/>
              </w:rPr>
              <w:footnoteReference w:id="4"/>
            </w:r>
            <w:r w:rsidRPr="00A27C0E">
              <w:rPr>
                <w:rFonts w:ascii="Tahoma" w:hAnsi="Tahoma" w:cs="Tahoma"/>
                <w:sz w:val="20"/>
              </w:rPr>
              <w:t>,</w:t>
            </w:r>
          </w:p>
          <w:p w14:paraId="6F7D12F0" w14:textId="77777777" w:rsidR="00BC057F" w:rsidRPr="008013FF" w:rsidRDefault="00BC057F" w:rsidP="00BB66D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5"/>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6"/>
            </w:r>
          </w:p>
        </w:tc>
        <w:tc>
          <w:tcPr>
            <w:tcW w:w="4953" w:type="dxa"/>
            <w:gridSpan w:val="3"/>
          </w:tcPr>
          <w:p w14:paraId="2C4C867D" w14:textId="77777777" w:rsidR="00BC057F" w:rsidRPr="00A27C0E" w:rsidRDefault="00BC057F" w:rsidP="00BB66D7">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0ED02249" w14:textId="77777777" w:rsidR="00BC057F" w:rsidRPr="00A27C0E" w:rsidRDefault="00BC057F" w:rsidP="00BB66D7">
            <w:pPr>
              <w:widowControl w:val="0"/>
              <w:autoSpaceDE w:val="0"/>
              <w:autoSpaceDN w:val="0"/>
              <w:adjustRightInd w:val="0"/>
              <w:ind w:right="140"/>
              <w:rPr>
                <w:rFonts w:ascii="Tahoma" w:hAnsi="Tahoma" w:cs="Tahoma"/>
                <w:b/>
                <w:sz w:val="20"/>
              </w:rPr>
            </w:pPr>
          </w:p>
          <w:p w14:paraId="61BFF8D3" w14:textId="14A30A24" w:rsidR="00BC057F" w:rsidRPr="00A27C0E" w:rsidRDefault="00BC057F" w:rsidP="00BB66D7">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193458">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7A52A0">
              <w:rPr>
                <w:rStyle w:val="a7"/>
                <w:rFonts w:cs="Tahoma"/>
                <w:b/>
                <w:color w:val="FF0000"/>
              </w:rPr>
              <w:footnoteReference w:id="7"/>
            </w:r>
          </w:p>
          <w:p w14:paraId="1CB99A3C" w14:textId="77777777" w:rsidR="00BC057F" w:rsidRDefault="00BC057F" w:rsidP="00BB66D7">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8"/>
            </w:r>
            <w:r w:rsidRPr="00A27C0E">
              <w:rPr>
                <w:rFonts w:ascii="Tahoma" w:hAnsi="Tahoma" w:cs="Tahoma"/>
                <w:sz w:val="20"/>
              </w:rPr>
              <w:t>,</w:t>
            </w:r>
          </w:p>
          <w:p w14:paraId="175EB2A3" w14:textId="77777777" w:rsidR="00BC057F" w:rsidRPr="00A27C0E" w:rsidRDefault="00BC057F" w:rsidP="00BB66D7">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9"/>
            </w:r>
          </w:p>
        </w:tc>
      </w:tr>
      <w:tr w:rsidR="00BC057F" w:rsidRPr="0046405C" w14:paraId="6DA3A562" w14:textId="77777777" w:rsidTr="00BB66D7">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0B4A386D" w14:textId="77777777" w:rsidR="00BC057F" w:rsidRPr="00A27C0E" w:rsidRDefault="00BC057F" w:rsidP="00BB66D7">
            <w:pPr>
              <w:pStyle w:val="SL0CommentSimplawyer"/>
              <w:rPr>
                <w:sz w:val="20"/>
                <w:szCs w:val="20"/>
              </w:rPr>
            </w:pPr>
          </w:p>
          <w:p w14:paraId="39635589" w14:textId="77777777" w:rsidR="00BC057F" w:rsidRPr="00A27C0E" w:rsidRDefault="00BC057F" w:rsidP="00BB66D7">
            <w:pPr>
              <w:pStyle w:val="SL0CommentSimplawyer"/>
              <w:rPr>
                <w:sz w:val="20"/>
                <w:szCs w:val="20"/>
              </w:rPr>
            </w:pPr>
            <w:r w:rsidRPr="00A27C0E">
              <w:rPr>
                <w:sz w:val="20"/>
                <w:szCs w:val="20"/>
              </w:rPr>
              <w:t>Подпись и печать</w:t>
            </w:r>
          </w:p>
        </w:tc>
        <w:tc>
          <w:tcPr>
            <w:tcW w:w="709" w:type="dxa"/>
            <w:gridSpan w:val="2"/>
            <w:tcMar>
              <w:left w:w="0" w:type="dxa"/>
            </w:tcMar>
          </w:tcPr>
          <w:p w14:paraId="32D53B7E" w14:textId="77777777" w:rsidR="00BC057F" w:rsidRPr="00A27C0E" w:rsidRDefault="00BC057F" w:rsidP="00BB66D7">
            <w:pPr>
              <w:pStyle w:val="SL0CommentSimplawyer"/>
              <w:rPr>
                <w:sz w:val="20"/>
                <w:szCs w:val="20"/>
              </w:rPr>
            </w:pPr>
          </w:p>
        </w:tc>
        <w:tc>
          <w:tcPr>
            <w:tcW w:w="4536" w:type="dxa"/>
            <w:tcBorders>
              <w:bottom w:val="dotted" w:sz="4" w:space="0" w:color="A6A6A6" w:themeColor="background1" w:themeShade="A6"/>
            </w:tcBorders>
            <w:tcMar>
              <w:left w:w="0" w:type="dxa"/>
            </w:tcMar>
          </w:tcPr>
          <w:p w14:paraId="395818A1" w14:textId="77777777" w:rsidR="00BC057F" w:rsidRPr="00A27C0E" w:rsidRDefault="00BC057F" w:rsidP="00BB66D7">
            <w:pPr>
              <w:pStyle w:val="SL0CommentSimplawyer"/>
              <w:rPr>
                <w:sz w:val="20"/>
                <w:szCs w:val="20"/>
              </w:rPr>
            </w:pPr>
          </w:p>
          <w:p w14:paraId="03B5B9C0" w14:textId="77777777" w:rsidR="00BC057F" w:rsidRPr="00A27C0E" w:rsidRDefault="00BC057F" w:rsidP="00BB66D7">
            <w:pPr>
              <w:pStyle w:val="SL0CommentSimplawyer"/>
              <w:rPr>
                <w:sz w:val="20"/>
                <w:szCs w:val="20"/>
              </w:rPr>
            </w:pPr>
            <w:r w:rsidRPr="00A27C0E">
              <w:rPr>
                <w:sz w:val="20"/>
                <w:szCs w:val="20"/>
              </w:rPr>
              <w:t>Подпись и печать</w:t>
            </w:r>
          </w:p>
        </w:tc>
      </w:tr>
      <w:tr w:rsidR="00BC057F" w:rsidRPr="0046405C" w14:paraId="5EEF99AF" w14:textId="77777777" w:rsidTr="00BB66D7">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A0C8801" w14:textId="77777777" w:rsidR="00BC057F" w:rsidRPr="00A27C0E" w:rsidRDefault="00BC057F" w:rsidP="00BB66D7">
            <w:pPr>
              <w:pStyle w:val="affa"/>
              <w:rPr>
                <w:rFonts w:ascii="Tahoma" w:hAnsi="Tahoma" w:cs="Tahoma"/>
                <w:sz w:val="20"/>
              </w:rPr>
            </w:pPr>
          </w:p>
          <w:p w14:paraId="0DCA5B51" w14:textId="77777777" w:rsidR="00BC057F" w:rsidRPr="00A27C0E" w:rsidRDefault="00BC057F" w:rsidP="00BB66D7">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271DFACF" w14:textId="77777777" w:rsidR="00BC057F" w:rsidRPr="00A27C0E" w:rsidRDefault="00BC057F" w:rsidP="00BB66D7">
            <w:pPr>
              <w:pStyle w:val="affa"/>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42B9C82" w14:textId="77777777" w:rsidR="00BC057F" w:rsidRPr="00A27C0E" w:rsidRDefault="00BC057F" w:rsidP="00BB66D7">
            <w:pPr>
              <w:pStyle w:val="affa"/>
              <w:rPr>
                <w:rFonts w:ascii="Tahoma" w:hAnsi="Tahoma" w:cs="Tahoma"/>
                <w:sz w:val="20"/>
              </w:rPr>
            </w:pPr>
          </w:p>
          <w:p w14:paraId="582001BD" w14:textId="77777777" w:rsidR="00BC057F" w:rsidRPr="00A27C0E" w:rsidRDefault="00BC057F" w:rsidP="00BB66D7">
            <w:pPr>
              <w:pStyle w:val="affa"/>
              <w:rPr>
                <w:rFonts w:ascii="Tahoma" w:hAnsi="Tahoma" w:cs="Tahoma"/>
                <w:sz w:val="20"/>
              </w:rPr>
            </w:pPr>
          </w:p>
        </w:tc>
      </w:tr>
    </w:tbl>
    <w:p w14:paraId="28E7A93D" w14:textId="77777777" w:rsidR="0073242A" w:rsidRDefault="0073242A" w:rsidP="007E6203">
      <w:pPr>
        <w:autoSpaceDE w:val="0"/>
        <w:autoSpaceDN w:val="0"/>
        <w:adjustRightInd w:val="0"/>
        <w:spacing w:after="0" w:line="240" w:lineRule="auto"/>
        <w:jc w:val="center"/>
        <w:rPr>
          <w:rFonts w:ascii="Times New Roman" w:hAnsi="Times New Roman" w:cs="Times New Roman"/>
          <w:i/>
          <w:sz w:val="24"/>
          <w:szCs w:val="24"/>
        </w:rPr>
      </w:pPr>
    </w:p>
    <w:p w14:paraId="5A545AC1" w14:textId="77777777" w:rsidR="00BC057F" w:rsidRPr="001B3754" w:rsidRDefault="00BC057F" w:rsidP="002A58F4">
      <w:pPr>
        <w:pStyle w:val="affe"/>
        <w:numPr>
          <w:ilvl w:val="0"/>
          <w:numId w:val="36"/>
        </w:numPr>
        <w:spacing w:before="120"/>
        <w:ind w:left="851" w:hanging="851"/>
        <w:rPr>
          <w:sz w:val="22"/>
          <w:szCs w:val="22"/>
        </w:rPr>
      </w:pPr>
      <w:r w:rsidRPr="007E4F11">
        <w:t>ПРЕДМЕТ</w:t>
      </w:r>
    </w:p>
    <w:p w14:paraId="712A96E5" w14:textId="51DA88F1" w:rsidR="00BC057F" w:rsidRPr="007C599D" w:rsidRDefault="00F06208" w:rsidP="002A58F4">
      <w:pPr>
        <w:pStyle w:val="afff0"/>
        <w:numPr>
          <w:ilvl w:val="1"/>
          <w:numId w:val="36"/>
        </w:numPr>
        <w:ind w:left="851" w:hanging="851"/>
      </w:pPr>
      <w:r w:rsidRPr="00EB139A">
        <w:rPr>
          <w:color w:val="FF0000"/>
        </w:rPr>
        <w:t>[</w:t>
      </w:r>
      <w:r>
        <w:rPr>
          <w:color w:val="FF0000"/>
        </w:rPr>
        <w:t xml:space="preserve"> </w:t>
      </w:r>
      <w:r w:rsidR="00BC057F" w:rsidRPr="00B0763F">
        <w:rPr>
          <w:bCs/>
        </w:rPr>
        <w:t>Исполнитель</w:t>
      </w:r>
      <w:r w:rsidR="00BC057F" w:rsidRPr="00851123">
        <w:t xml:space="preserve"> по заданию Заказчика </w:t>
      </w:r>
      <w:r w:rsidR="00BC057F">
        <w:t xml:space="preserve">оказывает, а Заказчик оплачивает, услуги (далее – </w:t>
      </w:r>
      <w:r w:rsidR="00BC057F" w:rsidRPr="00B0763F">
        <w:rPr>
          <w:b/>
        </w:rPr>
        <w:t>Услуги</w:t>
      </w:r>
      <w:r w:rsidR="00BC057F">
        <w:t>):</w:t>
      </w:r>
      <w:r w:rsidR="004D16D2">
        <w:t xml:space="preserve"> </w:t>
      </w:r>
      <w:r w:rsidR="004D16D2" w:rsidRPr="00A27C0E">
        <w:rPr>
          <w:color w:val="FF0000"/>
          <w:u w:color="FFFFFF" w:themeColor="background1"/>
        </w:rPr>
        <w:t>[</w:t>
      </w:r>
      <w:r w:rsidR="004D16D2" w:rsidRPr="00A27C0E">
        <w:t>•</w:t>
      </w:r>
      <w:r w:rsidR="004D16D2" w:rsidRPr="00A27C0E">
        <w:rPr>
          <w:color w:val="FF0000"/>
          <w:u w:color="FFFFFF" w:themeColor="background1"/>
        </w:rPr>
        <w:t>]</w:t>
      </w:r>
      <w:r w:rsidR="004D16D2">
        <w:t>.</w:t>
      </w:r>
      <w:r w:rsidR="007D0963" w:rsidRPr="007C599D">
        <w:rPr>
          <w:rStyle w:val="a7"/>
          <w:color w:val="FF0000"/>
        </w:rPr>
        <w:footnoteReference w:id="10"/>
      </w:r>
      <w:r>
        <w:t xml:space="preserve"> </w:t>
      </w:r>
      <w:r w:rsidRPr="00EB139A">
        <w:rPr>
          <w:color w:val="FF0000"/>
        </w:rPr>
        <w:t>]</w:t>
      </w:r>
    </w:p>
    <w:p w14:paraId="47C4787E" w14:textId="1730D7C4" w:rsidR="00F06208" w:rsidRPr="007C599D" w:rsidRDefault="00F06208" w:rsidP="007C599D">
      <w:pPr>
        <w:pStyle w:val="afff0"/>
        <w:tabs>
          <w:tab w:val="clear" w:pos="851"/>
        </w:tabs>
        <w:ind w:firstLine="0"/>
      </w:pPr>
      <w:r>
        <w:rPr>
          <w:color w:val="FF0000"/>
        </w:rPr>
        <w:t>/</w:t>
      </w:r>
    </w:p>
    <w:p w14:paraId="6E40C7BE" w14:textId="6CA71688" w:rsidR="00F06208" w:rsidRDefault="00F06208" w:rsidP="00F06208">
      <w:pPr>
        <w:pStyle w:val="afff0"/>
        <w:tabs>
          <w:tab w:val="clear" w:pos="851"/>
        </w:tabs>
        <w:ind w:firstLine="0"/>
        <w:rPr>
          <w:color w:val="FF0000"/>
          <w:highlight w:val="cyan"/>
          <w:u w:color="FFFFFF" w:themeColor="background1"/>
        </w:rPr>
      </w:pPr>
      <w:r w:rsidRPr="008557C2">
        <w:rPr>
          <w:color w:val="FF0000"/>
          <w:highlight w:val="cyan"/>
          <w:u w:color="FFFFFF" w:themeColor="background1"/>
        </w:rPr>
        <w:t xml:space="preserve">[ </w:t>
      </w:r>
      <w:r w:rsidR="00313F7D" w:rsidRPr="007C599D">
        <w:rPr>
          <w:highlight w:val="cyan"/>
          <w:u w:color="FFFFFF" w:themeColor="background1"/>
        </w:rPr>
        <w:t xml:space="preserve">Исполнитель по заданию Заказчика оказывает, а Заказчик оплачивает, услуги (далее – </w:t>
      </w:r>
      <w:r w:rsidR="00313F7D" w:rsidRPr="007C599D">
        <w:rPr>
          <w:b/>
          <w:bCs/>
          <w:highlight w:val="cyan"/>
          <w:u w:color="FFFFFF" w:themeColor="background1"/>
        </w:rPr>
        <w:t>Услуги</w:t>
      </w:r>
      <w:r w:rsidR="00313F7D" w:rsidRPr="007C599D">
        <w:rPr>
          <w:highlight w:val="cyan"/>
          <w:u w:color="FFFFFF" w:themeColor="background1"/>
        </w:rPr>
        <w:t>)</w:t>
      </w:r>
      <w:r w:rsidR="00313F7D">
        <w:t xml:space="preserve"> </w:t>
      </w:r>
      <w:r w:rsidRPr="008557C2">
        <w:rPr>
          <w:highlight w:val="cyan"/>
          <w:u w:color="FFFFFF" w:themeColor="background1"/>
        </w:rPr>
        <w:t xml:space="preserve">по проверке соответствия </w:t>
      </w:r>
      <w:r w:rsidRPr="008557C2">
        <w:rPr>
          <w:color w:val="FF0000"/>
          <w:highlight w:val="cyan"/>
          <w:u w:color="FFFFFF" w:themeColor="background1"/>
        </w:rPr>
        <w:t>[</w:t>
      </w:r>
      <w:r w:rsidRPr="008557C2">
        <w:rPr>
          <w:highlight w:val="cyan"/>
        </w:rPr>
        <w:t>•</w:t>
      </w:r>
      <w:r w:rsidRPr="008557C2">
        <w:rPr>
          <w:color w:val="FF0000"/>
          <w:highlight w:val="cyan"/>
          <w:u w:color="FFFFFF" w:themeColor="background1"/>
        </w:rPr>
        <w:t>]</w:t>
      </w:r>
      <w:r w:rsidRPr="008557C2">
        <w:rPr>
          <w:rStyle w:val="a7"/>
          <w:color w:val="FF0000"/>
          <w:highlight w:val="cyan"/>
        </w:rPr>
        <w:footnoteReference w:id="11"/>
      </w:r>
      <w:r w:rsidRPr="008557C2">
        <w:rPr>
          <w:color w:val="FF0000"/>
          <w:highlight w:val="cyan"/>
          <w:u w:color="FFFFFF" w:themeColor="background1"/>
        </w:rPr>
        <w:t xml:space="preserve"> </w:t>
      </w:r>
      <w:r w:rsidRPr="008557C2">
        <w:rPr>
          <w:highlight w:val="cyan"/>
          <w:u w:color="FFFFFF" w:themeColor="background1"/>
        </w:rPr>
        <w:t xml:space="preserve">Заказчика критериям аккредитации испытательных лабораторий (центров, метрологических служб), установленным Приказом Минэкономразвития России от 26 октября 2020 г. № 707 «Об утверждении Критериев аккредитации и перечня документов, подтверждающих соответствие заявителя, аккредитованного лица критериям аккредитации» (далее – критерии аккредитации) на основании приказа Федеральной службы по аккредитации от </w:t>
      </w:r>
      <w:r w:rsidRPr="008557C2">
        <w:rPr>
          <w:color w:val="FF0000"/>
          <w:highlight w:val="cyan"/>
          <w:u w:color="FFFFFF" w:themeColor="background1"/>
        </w:rPr>
        <w:t>[</w:t>
      </w:r>
      <w:r w:rsidRPr="008557C2">
        <w:rPr>
          <w:highlight w:val="cyan"/>
        </w:rPr>
        <w:t>•</w:t>
      </w:r>
      <w:r w:rsidRPr="008557C2">
        <w:rPr>
          <w:color w:val="FF0000"/>
          <w:highlight w:val="cyan"/>
          <w:u w:color="FFFFFF" w:themeColor="background1"/>
        </w:rPr>
        <w:t xml:space="preserve">] </w:t>
      </w:r>
      <w:r w:rsidRPr="008557C2">
        <w:rPr>
          <w:highlight w:val="cyan"/>
          <w:u w:color="FFFFFF" w:themeColor="background1"/>
        </w:rPr>
        <w:t xml:space="preserve">№ </w:t>
      </w:r>
      <w:r w:rsidRPr="008557C2">
        <w:rPr>
          <w:color w:val="FF0000"/>
          <w:highlight w:val="cyan"/>
          <w:u w:color="FFFFFF" w:themeColor="background1"/>
        </w:rPr>
        <w:t>[</w:t>
      </w:r>
      <w:r w:rsidRPr="008557C2">
        <w:rPr>
          <w:highlight w:val="cyan"/>
        </w:rPr>
        <w:t>•</w:t>
      </w:r>
      <w:r w:rsidRPr="008557C2">
        <w:rPr>
          <w:color w:val="FF0000"/>
          <w:highlight w:val="cyan"/>
          <w:u w:color="FFFFFF" w:themeColor="background1"/>
        </w:rPr>
        <w:t>]</w:t>
      </w:r>
      <w:r w:rsidRPr="008557C2">
        <w:rPr>
          <w:highlight w:val="cyan"/>
          <w:u w:color="FFFFFF" w:themeColor="background1"/>
        </w:rPr>
        <w:t xml:space="preserve">, с которым Стороны ознакомлены при заключении </w:t>
      </w:r>
      <w:r>
        <w:rPr>
          <w:highlight w:val="cyan"/>
          <w:u w:color="FFFFFF" w:themeColor="background1"/>
        </w:rPr>
        <w:t>Д</w:t>
      </w:r>
      <w:r w:rsidRPr="008557C2">
        <w:rPr>
          <w:highlight w:val="cyan"/>
          <w:u w:color="FFFFFF" w:themeColor="background1"/>
        </w:rPr>
        <w:t>оговора.</w:t>
      </w:r>
      <w:r w:rsidRPr="008557C2">
        <w:rPr>
          <w:color w:val="FF0000"/>
          <w:highlight w:val="cyan"/>
          <w:u w:color="FFFFFF" w:themeColor="background1"/>
        </w:rPr>
        <w:t xml:space="preserve"> ]</w:t>
      </w:r>
    </w:p>
    <w:p w14:paraId="61185B7C" w14:textId="4C86860F" w:rsidR="00313F7D" w:rsidRPr="007C599D" w:rsidRDefault="00313F7D" w:rsidP="007C599D">
      <w:pPr>
        <w:pStyle w:val="afff0"/>
        <w:numPr>
          <w:ilvl w:val="1"/>
          <w:numId w:val="36"/>
        </w:numPr>
        <w:ind w:left="851" w:hanging="851"/>
        <w:rPr>
          <w:highlight w:val="green"/>
          <w:u w:color="FFFFFF" w:themeColor="background1"/>
        </w:rPr>
      </w:pPr>
      <w:r w:rsidRPr="007C599D">
        <w:rPr>
          <w:color w:val="FF0000"/>
          <w:highlight w:val="green"/>
          <w:u w:color="FFFFFF" w:themeColor="background1"/>
        </w:rPr>
        <w:t xml:space="preserve">[ </w:t>
      </w:r>
      <w:r w:rsidRPr="007C599D">
        <w:rPr>
          <w:highlight w:val="green"/>
          <w:u w:color="FFFFFF" w:themeColor="background1"/>
        </w:rPr>
        <w:t>Перечень</w:t>
      </w:r>
      <w:r w:rsidRPr="007C599D">
        <w:rPr>
          <w:color w:val="FF0000"/>
          <w:highlight w:val="green"/>
          <w:u w:color="FFFFFF" w:themeColor="background1"/>
        </w:rPr>
        <w:t xml:space="preserve"> </w:t>
      </w:r>
      <w:r w:rsidRPr="00B656CC">
        <w:rPr>
          <w:color w:val="FF0000"/>
          <w:highlight w:val="green"/>
          <w:u w:color="FFFFFF" w:themeColor="background1"/>
        </w:rPr>
        <w:t>[</w:t>
      </w:r>
      <w:r w:rsidRPr="007C599D">
        <w:rPr>
          <w:highlight w:val="green"/>
        </w:rPr>
        <w:t>•</w:t>
      </w:r>
      <w:r w:rsidRPr="00B656CC">
        <w:rPr>
          <w:color w:val="FF0000"/>
          <w:highlight w:val="green"/>
          <w:u w:color="FFFFFF" w:themeColor="background1"/>
        </w:rPr>
        <w:t>]</w:t>
      </w:r>
      <w:r w:rsidRPr="007C599D">
        <w:rPr>
          <w:rStyle w:val="a7"/>
          <w:color w:val="FF0000"/>
          <w:highlight w:val="green"/>
          <w:u w:color="FFFFFF" w:themeColor="background1"/>
        </w:rPr>
        <w:footnoteReference w:id="12"/>
      </w:r>
      <w:r w:rsidRPr="007C599D">
        <w:rPr>
          <w:highlight w:val="green"/>
          <w:u w:color="FFFFFF" w:themeColor="background1"/>
        </w:rPr>
        <w:t xml:space="preserve"> в отношении которого Исполнителем оказываются услуги согласован Сторонами (Приложение «Перечень объектов основных средств»).</w:t>
      </w:r>
      <w:r w:rsidRPr="007C599D">
        <w:rPr>
          <w:color w:val="FF0000"/>
          <w:highlight w:val="green"/>
          <w:u w:color="FFFFFF" w:themeColor="background1"/>
        </w:rPr>
        <w:t xml:space="preserve"> ]</w:t>
      </w:r>
    </w:p>
    <w:p w14:paraId="49F1519C" w14:textId="65B2238F" w:rsidR="00F06208" w:rsidRPr="006E42E2" w:rsidRDefault="00F06208" w:rsidP="007C599D">
      <w:pPr>
        <w:pStyle w:val="afff0"/>
        <w:numPr>
          <w:ilvl w:val="1"/>
          <w:numId w:val="36"/>
        </w:numPr>
        <w:ind w:left="851" w:hanging="851"/>
        <w:rPr>
          <w:highlight w:val="magenta"/>
          <w:u w:color="FF0000"/>
        </w:rPr>
      </w:pPr>
      <w:r w:rsidRPr="00A27C0E">
        <w:rPr>
          <w:color w:val="FF0000"/>
          <w:u w:color="FFFFFF" w:themeColor="background1"/>
        </w:rPr>
        <w:t>[</w:t>
      </w:r>
      <w:r w:rsidRPr="006E42E2">
        <w:rPr>
          <w:highlight w:val="magenta"/>
          <w:u w:color="FF0000"/>
        </w:rPr>
        <w:t>Обследование – комплекс мероприятий по определению и оценке фактических значений контролируемых параметров, характеризующих эксплуатационное состояние, пригодность и работоспособность объектов обследования и определяющих возможность их дальнейшей эксплуатации или необходимость восстановления и усиления.</w:t>
      </w:r>
    </w:p>
    <w:p w14:paraId="49D49993" w14:textId="77777777" w:rsidR="00F06208" w:rsidRPr="006E42E2" w:rsidRDefault="00F06208" w:rsidP="00F06208">
      <w:pPr>
        <w:pStyle w:val="aff6"/>
        <w:tabs>
          <w:tab w:val="num" w:pos="851"/>
        </w:tabs>
        <w:rPr>
          <w:highlight w:val="magenta"/>
          <w:u w:color="FF0000"/>
        </w:rPr>
      </w:pPr>
      <w:r w:rsidRPr="006E42E2">
        <w:rPr>
          <w:highlight w:val="magenta"/>
          <w:u w:color="FF0000"/>
        </w:rPr>
        <w:t>Оценка технического состояния – установление степени повреждения и категории технического состояния строительных конструкций или зданий и сооружений в целом на основе сопоставления фактических значений количественно оцениваемых признаков со значениями этих же признаков, установленных проектом или нормативным документом.</w:t>
      </w:r>
    </w:p>
    <w:p w14:paraId="7C147650" w14:textId="15A1CD15" w:rsidR="00F06208" w:rsidRPr="006E42E2" w:rsidRDefault="00817ACB" w:rsidP="00F06208">
      <w:pPr>
        <w:pStyle w:val="aff6"/>
        <w:tabs>
          <w:tab w:val="num" w:pos="851"/>
        </w:tabs>
        <w:rPr>
          <w:highlight w:val="magenta"/>
          <w:u w:color="FF0000"/>
        </w:rPr>
      </w:pPr>
      <w:r>
        <w:rPr>
          <w:highlight w:val="magenta"/>
          <w:u w:color="FF0000"/>
        </w:rPr>
        <w:lastRenderedPageBreak/>
        <w:t>В Техническом задании (Приложение «Техническое задание»), являющемся п</w:t>
      </w:r>
      <w:r w:rsidR="00F06208" w:rsidRPr="006E42E2">
        <w:rPr>
          <w:highlight w:val="magenta"/>
          <w:u w:color="FF0000"/>
        </w:rPr>
        <w:t>риложением к Заданию</w:t>
      </w:r>
      <w:r>
        <w:rPr>
          <w:highlight w:val="magenta"/>
          <w:u w:color="FF0000"/>
        </w:rPr>
        <w:t xml:space="preserve">, </w:t>
      </w:r>
      <w:r w:rsidR="00F06208" w:rsidRPr="006E42E2">
        <w:rPr>
          <w:highlight w:val="magenta"/>
          <w:u w:color="FF0000"/>
        </w:rPr>
        <w:t>определяются характеристики объекта обследования, цели и содержание услуг, требования к результату услуг.</w:t>
      </w:r>
    </w:p>
    <w:p w14:paraId="380BDA11" w14:textId="63C3821C" w:rsidR="00F06208" w:rsidRPr="006E42E2" w:rsidRDefault="00F06208" w:rsidP="00F06208">
      <w:pPr>
        <w:pStyle w:val="aff6"/>
        <w:tabs>
          <w:tab w:val="num" w:pos="851"/>
        </w:tabs>
        <w:rPr>
          <w:u w:color="FF0000"/>
        </w:rPr>
      </w:pPr>
      <w:r w:rsidRPr="006E42E2">
        <w:rPr>
          <w:highlight w:val="magenta"/>
          <w:u w:color="FF0000"/>
        </w:rPr>
        <w:t>Результатом оказанных услуг является заключение по обследованию зданий, сооружений и/или иные материалы, которые указаны в Задании (далее – «</w:t>
      </w:r>
      <w:r>
        <w:rPr>
          <w:highlight w:val="magenta"/>
          <w:u w:color="FF0000"/>
        </w:rPr>
        <w:t>З</w:t>
      </w:r>
      <w:r w:rsidRPr="006E42E2">
        <w:rPr>
          <w:highlight w:val="magenta"/>
          <w:u w:color="FF0000"/>
        </w:rPr>
        <w:t>аключение»), составленн</w:t>
      </w:r>
      <w:r w:rsidR="00AA66CA">
        <w:rPr>
          <w:highlight w:val="magenta"/>
          <w:u w:color="FF0000"/>
        </w:rPr>
        <w:t>ое</w:t>
      </w:r>
      <w:r w:rsidRPr="006E42E2">
        <w:rPr>
          <w:highlight w:val="magenta"/>
          <w:u w:color="FF0000"/>
        </w:rPr>
        <w:t xml:space="preserve"> Исполнителем в 3 экземплярах на бумажном носителе, если иные требования не указаны в Задании</w:t>
      </w:r>
      <w:proofErr w:type="gramStart"/>
      <w:r w:rsidRPr="006E42E2">
        <w:rPr>
          <w:highlight w:val="magenta"/>
          <w:u w:color="FF0000"/>
        </w:rPr>
        <w:t>.</w:t>
      </w:r>
      <w:r w:rsidRPr="006E42E2">
        <w:rPr>
          <w:color w:val="FF0000"/>
          <w:u w:color="FFFFFF" w:themeColor="background1"/>
        </w:rPr>
        <w:t xml:space="preserve"> </w:t>
      </w:r>
      <w:r w:rsidRPr="00A27C0E">
        <w:rPr>
          <w:color w:val="FF0000"/>
          <w:u w:color="FFFFFF" w:themeColor="background1"/>
        </w:rPr>
        <w:t>]</w:t>
      </w:r>
      <w:proofErr w:type="gramEnd"/>
    </w:p>
    <w:p w14:paraId="09EBC7E8" w14:textId="12D0613F" w:rsidR="00BC057F" w:rsidRPr="007A52A0" w:rsidRDefault="005105A0" w:rsidP="002A58F4">
      <w:pPr>
        <w:pStyle w:val="afff0"/>
        <w:tabs>
          <w:tab w:val="clear" w:pos="851"/>
        </w:tabs>
        <w:ind w:firstLine="0"/>
        <w:rPr>
          <w:sz w:val="22"/>
          <w:szCs w:val="22"/>
          <w:highlight w:val="darkGray"/>
        </w:rPr>
      </w:pPr>
      <w:r w:rsidRPr="007A52A0">
        <w:rPr>
          <w:color w:val="FF0000"/>
          <w:highlight w:val="darkGray"/>
          <w:u w:color="FF0000"/>
        </w:rPr>
        <w:t>[</w:t>
      </w:r>
      <w:r w:rsidRPr="007A52A0">
        <w:rPr>
          <w:highlight w:val="darkGray"/>
        </w:rPr>
        <w:t xml:space="preserve">Наименование, перечень, </w:t>
      </w:r>
      <w:r w:rsidR="00BC057F" w:rsidRPr="007A52A0">
        <w:rPr>
          <w:highlight w:val="darkGray"/>
        </w:rPr>
        <w:t>состав</w:t>
      </w:r>
      <w:r w:rsidRPr="007A52A0">
        <w:rPr>
          <w:highlight w:val="darkGray"/>
        </w:rPr>
        <w:t xml:space="preserve">, цена, сроки оказания </w:t>
      </w:r>
      <w:r w:rsidR="00BC057F" w:rsidRPr="007A52A0">
        <w:rPr>
          <w:highlight w:val="darkGray"/>
        </w:rPr>
        <w:t xml:space="preserve">Услуг, </w:t>
      </w:r>
      <w:r w:rsidRPr="007A52A0">
        <w:rPr>
          <w:highlight w:val="darkGray"/>
        </w:rPr>
        <w:t xml:space="preserve">отчетная документация и прочие условия содержатся </w:t>
      </w:r>
      <w:r w:rsidR="00BC057F" w:rsidRPr="007A52A0">
        <w:rPr>
          <w:highlight w:val="darkGray"/>
        </w:rPr>
        <w:t xml:space="preserve">в </w:t>
      </w:r>
      <w:r w:rsidR="00BC057F" w:rsidRPr="007A52A0">
        <w:rPr>
          <w:b/>
          <w:highlight w:val="darkGray"/>
        </w:rPr>
        <w:t>Заявках</w:t>
      </w:r>
      <w:r w:rsidR="00BC057F" w:rsidRPr="007A52A0">
        <w:rPr>
          <w:highlight w:val="darkGray"/>
        </w:rPr>
        <w:t xml:space="preserve"> </w:t>
      </w:r>
      <w:r w:rsidR="00EC7F24">
        <w:rPr>
          <w:highlight w:val="darkGray"/>
        </w:rPr>
        <w:t>(</w:t>
      </w:r>
      <w:r w:rsidR="00BC057F" w:rsidRPr="007A52A0">
        <w:rPr>
          <w:highlight w:val="darkGray"/>
        </w:rPr>
        <w:t>Приложени</w:t>
      </w:r>
      <w:r w:rsidR="00F43CBF">
        <w:rPr>
          <w:highlight w:val="darkGray"/>
        </w:rPr>
        <w:t>е</w:t>
      </w:r>
      <w:r w:rsidR="00BC057F" w:rsidRPr="007A52A0">
        <w:rPr>
          <w:highlight w:val="darkGray"/>
        </w:rPr>
        <w:t xml:space="preserve"> «Заявка</w:t>
      </w:r>
      <w:r w:rsidR="00BC057F" w:rsidRPr="007A52A0">
        <w:rPr>
          <w:sz w:val="22"/>
          <w:szCs w:val="22"/>
          <w:highlight w:val="darkGray"/>
        </w:rPr>
        <w:t>»).</w:t>
      </w:r>
      <w:r w:rsidRPr="007A52A0">
        <w:rPr>
          <w:color w:val="FF0000"/>
          <w:highlight w:val="darkGray"/>
        </w:rPr>
        <w:t>]</w:t>
      </w:r>
    </w:p>
    <w:p w14:paraId="3560B45F" w14:textId="1B7074F7" w:rsidR="005105A0" w:rsidRPr="000C4DFB" w:rsidRDefault="005105A0" w:rsidP="00F81975">
      <w:pPr>
        <w:pStyle w:val="aff6"/>
        <w:tabs>
          <w:tab w:val="num" w:pos="851"/>
        </w:tabs>
        <w:rPr>
          <w:color w:val="FF0000"/>
          <w:sz w:val="22"/>
          <w:szCs w:val="22"/>
        </w:rPr>
      </w:pPr>
      <w:r w:rsidRPr="007A52A0">
        <w:rPr>
          <w:color w:val="FF0000"/>
          <w:highlight w:val="darkGray"/>
          <w:u w:color="FF0000"/>
        </w:rPr>
        <w:t>[</w:t>
      </w:r>
      <w:r w:rsidRPr="007A52A0">
        <w:rPr>
          <w:highlight w:val="darkGray"/>
        </w:rPr>
        <w:t xml:space="preserve">Функционально-технические требования к способам и порядку оказания </w:t>
      </w:r>
      <w:r w:rsidR="00912459">
        <w:rPr>
          <w:highlight w:val="darkGray"/>
        </w:rPr>
        <w:t>У</w:t>
      </w:r>
      <w:r w:rsidRPr="007A52A0">
        <w:rPr>
          <w:highlight w:val="darkGray"/>
        </w:rPr>
        <w:t xml:space="preserve">слуг по </w:t>
      </w:r>
      <w:r w:rsidR="00912459">
        <w:rPr>
          <w:highlight w:val="darkGray"/>
        </w:rPr>
        <w:t>Д</w:t>
      </w:r>
      <w:r w:rsidRPr="007A52A0">
        <w:rPr>
          <w:highlight w:val="darkGray"/>
        </w:rPr>
        <w:t xml:space="preserve">оговору, описание взаимодействия Сторон в ходе исполнения </w:t>
      </w:r>
      <w:r w:rsidR="003667F5">
        <w:rPr>
          <w:highlight w:val="darkGray"/>
        </w:rPr>
        <w:t>З</w:t>
      </w:r>
      <w:r w:rsidRPr="007A52A0">
        <w:rPr>
          <w:highlight w:val="darkGray"/>
        </w:rPr>
        <w:t xml:space="preserve">аявок, а также иные требования к </w:t>
      </w:r>
      <w:r w:rsidR="00912459">
        <w:rPr>
          <w:highlight w:val="darkGray"/>
        </w:rPr>
        <w:t>У</w:t>
      </w:r>
      <w:r w:rsidRPr="007A52A0">
        <w:rPr>
          <w:highlight w:val="darkGray"/>
        </w:rPr>
        <w:t xml:space="preserve">слугам </w:t>
      </w:r>
      <w:r w:rsidR="00011B5D" w:rsidRPr="007A52A0">
        <w:rPr>
          <w:highlight w:val="darkGray"/>
        </w:rPr>
        <w:t xml:space="preserve">содержатся в </w:t>
      </w:r>
      <w:r w:rsidR="00011B5D" w:rsidRPr="007A52A0">
        <w:rPr>
          <w:b/>
          <w:highlight w:val="darkGray"/>
        </w:rPr>
        <w:t>Задании</w:t>
      </w:r>
      <w:r w:rsidR="00011B5D" w:rsidRPr="007A52A0">
        <w:rPr>
          <w:highlight w:val="darkGray"/>
        </w:rPr>
        <w:t xml:space="preserve"> (П</w:t>
      </w:r>
      <w:r w:rsidRPr="007A52A0">
        <w:rPr>
          <w:highlight w:val="darkGray"/>
        </w:rPr>
        <w:t>риложени</w:t>
      </w:r>
      <w:r w:rsidR="00F43CBF">
        <w:rPr>
          <w:highlight w:val="darkGray"/>
        </w:rPr>
        <w:t>е</w:t>
      </w:r>
      <w:r w:rsidRPr="007A52A0">
        <w:rPr>
          <w:highlight w:val="darkGray"/>
        </w:rPr>
        <w:t xml:space="preserve"> </w:t>
      </w:r>
      <w:r w:rsidR="00011B5D" w:rsidRPr="007A52A0">
        <w:rPr>
          <w:highlight w:val="darkGray"/>
        </w:rPr>
        <w:t>«Задание»</w:t>
      </w:r>
      <w:r w:rsidRPr="007A52A0">
        <w:rPr>
          <w:highlight w:val="darkGray"/>
        </w:rPr>
        <w:t>).</w:t>
      </w:r>
      <w:r w:rsidRPr="007A52A0">
        <w:rPr>
          <w:color w:val="FF0000"/>
          <w:highlight w:val="darkGray"/>
        </w:rPr>
        <w:t>]</w:t>
      </w:r>
      <w:r w:rsidR="002B15B2">
        <w:rPr>
          <w:rStyle w:val="a7"/>
          <w:color w:val="FF0000"/>
          <w:highlight w:val="darkGray"/>
        </w:rPr>
        <w:footnoteReference w:id="13"/>
      </w:r>
    </w:p>
    <w:p w14:paraId="59F476FA" w14:textId="1AA5C10F" w:rsidR="00011B5D" w:rsidRDefault="00011B5D" w:rsidP="00F81975">
      <w:pPr>
        <w:pStyle w:val="aff6"/>
        <w:tabs>
          <w:tab w:val="num" w:pos="851"/>
        </w:tabs>
        <w:rPr>
          <w:color w:val="FF0000"/>
        </w:rPr>
      </w:pPr>
      <w:r w:rsidRPr="000C4DFB">
        <w:rPr>
          <w:color w:val="FF0000"/>
          <w:u w:color="FF0000"/>
        </w:rPr>
        <w:t>[</w:t>
      </w:r>
      <w:r w:rsidR="00A12673" w:rsidRPr="00365092">
        <w:rPr>
          <w:u w:color="FF0000"/>
        </w:rPr>
        <w:t xml:space="preserve">Наименование, перечень и состав </w:t>
      </w:r>
      <w:r w:rsidR="00912459" w:rsidRPr="00365092">
        <w:rPr>
          <w:u w:color="FF0000"/>
        </w:rPr>
        <w:t>У</w:t>
      </w:r>
      <w:r w:rsidR="00A12673" w:rsidRPr="00365092">
        <w:rPr>
          <w:u w:color="FF0000"/>
        </w:rPr>
        <w:t xml:space="preserve">слуг, а также иные требования к </w:t>
      </w:r>
      <w:r w:rsidR="00912459" w:rsidRPr="00365092">
        <w:rPr>
          <w:u w:color="FF0000"/>
        </w:rPr>
        <w:t>У</w:t>
      </w:r>
      <w:r w:rsidR="00A12673" w:rsidRPr="00365092">
        <w:rPr>
          <w:u w:color="FF0000"/>
        </w:rPr>
        <w:t xml:space="preserve">слугам содержатся в </w:t>
      </w:r>
      <w:r w:rsidR="003D5FF9" w:rsidRPr="00365092">
        <w:rPr>
          <w:u w:color="FF0000"/>
        </w:rPr>
        <w:t>Задании (Приложени</w:t>
      </w:r>
      <w:r w:rsidR="00F43CBF">
        <w:rPr>
          <w:u w:color="FF0000"/>
        </w:rPr>
        <w:t>е</w:t>
      </w:r>
      <w:r w:rsidR="003D5FF9" w:rsidRPr="00365092">
        <w:rPr>
          <w:u w:color="FF0000"/>
        </w:rPr>
        <w:t xml:space="preserve"> «З</w:t>
      </w:r>
      <w:r w:rsidR="00A12673" w:rsidRPr="00365092">
        <w:rPr>
          <w:u w:color="FF0000"/>
        </w:rPr>
        <w:t>адание»)</w:t>
      </w:r>
      <w:r w:rsidR="00E873AB" w:rsidRPr="00365092">
        <w:rPr>
          <w:u w:color="FF0000"/>
        </w:rPr>
        <w:t>.</w:t>
      </w:r>
      <w:r w:rsidR="00A12673" w:rsidRPr="00E61CB2">
        <w:rPr>
          <w:b/>
          <w:color w:val="FF0000"/>
        </w:rPr>
        <w:t xml:space="preserve"> </w:t>
      </w:r>
      <w:r w:rsidR="00A12673" w:rsidRPr="00E61CB2">
        <w:rPr>
          <w:color w:val="FF0000"/>
        </w:rPr>
        <w:t>]</w:t>
      </w:r>
      <w:r w:rsidR="00E873AB" w:rsidRPr="00E61CB2">
        <w:rPr>
          <w:rStyle w:val="a7"/>
          <w:color w:val="FF0000"/>
        </w:rPr>
        <w:footnoteReference w:id="14"/>
      </w:r>
    </w:p>
    <w:p w14:paraId="5217A3D5" w14:textId="77777777" w:rsidR="00F06208" w:rsidRDefault="00F06208" w:rsidP="00F81975">
      <w:pPr>
        <w:pStyle w:val="aff6"/>
        <w:tabs>
          <w:tab w:val="num" w:pos="851"/>
        </w:tabs>
        <w:rPr>
          <w:color w:val="FF0000"/>
        </w:rPr>
      </w:pPr>
    </w:p>
    <w:p w14:paraId="632A388B" w14:textId="46443C54" w:rsidR="00EB139A" w:rsidRPr="00EB139A" w:rsidRDefault="00EB139A" w:rsidP="007C599D">
      <w:pPr>
        <w:pStyle w:val="afff0"/>
        <w:numPr>
          <w:ilvl w:val="1"/>
          <w:numId w:val="36"/>
        </w:numPr>
        <w:ind w:left="851" w:hanging="851"/>
        <w:rPr>
          <w:color w:val="FF0000"/>
        </w:rPr>
      </w:pPr>
      <w:r w:rsidRPr="00EB139A">
        <w:rPr>
          <w:color w:val="FF0000"/>
        </w:rPr>
        <w:t>[</w:t>
      </w:r>
      <w:r>
        <w:t xml:space="preserve"> Договор заключается взамен досрочно расторгнутого договора </w:t>
      </w:r>
      <w:r w:rsidRPr="00EB139A">
        <w:rPr>
          <w:color w:val="FF0000"/>
        </w:rPr>
        <w:t>[</w:t>
      </w:r>
      <w:r>
        <w:t>•</w:t>
      </w:r>
      <w:r w:rsidRPr="00EB139A">
        <w:rPr>
          <w:color w:val="FF0000"/>
        </w:rPr>
        <w:t>]</w:t>
      </w:r>
      <w:r>
        <w:rPr>
          <w:rStyle w:val="a7"/>
          <w:color w:val="FF0000"/>
        </w:rPr>
        <w:footnoteReference w:id="15"/>
      </w:r>
      <w:r>
        <w:t xml:space="preserve">. </w:t>
      </w:r>
      <w:r w:rsidRPr="00EB139A">
        <w:rPr>
          <w:color w:val="FF0000"/>
        </w:rPr>
        <w:t xml:space="preserve">] </w:t>
      </w:r>
      <w:r>
        <w:rPr>
          <w:rStyle w:val="a7"/>
          <w:color w:val="FF0000"/>
        </w:rPr>
        <w:footnoteReference w:id="16"/>
      </w:r>
    </w:p>
    <w:p w14:paraId="1DE27276" w14:textId="77777777" w:rsidR="00BC057F" w:rsidRPr="0046405C" w:rsidRDefault="00BC057F" w:rsidP="00421969">
      <w:pPr>
        <w:pStyle w:val="affe"/>
        <w:numPr>
          <w:ilvl w:val="0"/>
          <w:numId w:val="36"/>
        </w:numPr>
        <w:tabs>
          <w:tab w:val="num" w:pos="851"/>
        </w:tabs>
        <w:spacing w:before="120"/>
        <w:ind w:left="851" w:hanging="851"/>
      </w:pPr>
      <w:r w:rsidRPr="0046405C">
        <w:t>СРОК</w:t>
      </w:r>
    </w:p>
    <w:p w14:paraId="134DD63D" w14:textId="03DA04F4" w:rsidR="000111E3" w:rsidRPr="00E61CB2" w:rsidRDefault="00BA6CEB" w:rsidP="007A52A0">
      <w:pPr>
        <w:pStyle w:val="afff0"/>
        <w:numPr>
          <w:ilvl w:val="1"/>
          <w:numId w:val="36"/>
        </w:numPr>
        <w:ind w:left="851" w:hanging="851"/>
        <w:rPr>
          <w:color w:val="FF0000"/>
        </w:rPr>
      </w:pPr>
      <w:r w:rsidRPr="00CF05D3">
        <w:rPr>
          <w:color w:val="FF0000"/>
        </w:rPr>
        <w:t xml:space="preserve">[ </w:t>
      </w:r>
      <w:r w:rsidR="004038DF" w:rsidRPr="00CF05D3">
        <w:rPr>
          <w:color w:val="FF0000"/>
        </w:rPr>
        <w:t>[</w:t>
      </w:r>
      <w:r w:rsidR="004038DF" w:rsidRPr="00365092">
        <w:t>Общий срок</w:t>
      </w:r>
      <w:r w:rsidR="004038DF" w:rsidRPr="00365092">
        <w:rPr>
          <w:color w:val="FF0000"/>
        </w:rPr>
        <w:t xml:space="preserve">] </w:t>
      </w:r>
      <w:r w:rsidR="004038DF" w:rsidRPr="00E61CB2">
        <w:rPr>
          <w:rStyle w:val="a7"/>
          <w:color w:val="FF0000"/>
        </w:rPr>
        <w:footnoteReference w:id="17"/>
      </w:r>
      <w:r w:rsidR="004038DF" w:rsidRPr="00E61CB2">
        <w:rPr>
          <w:color w:val="FF0000"/>
        </w:rPr>
        <w:t xml:space="preserve"> </w:t>
      </w:r>
      <w:r w:rsidR="004038DF" w:rsidRPr="00365092">
        <w:rPr>
          <w:color w:val="FF0000"/>
        </w:rPr>
        <w:t xml:space="preserve">/ [ </w:t>
      </w:r>
      <w:r w:rsidR="004038DF" w:rsidRPr="00365092">
        <w:t xml:space="preserve">Срок </w:t>
      </w:r>
      <w:r w:rsidR="004038DF" w:rsidRPr="00365092">
        <w:rPr>
          <w:color w:val="FF0000"/>
        </w:rPr>
        <w:t xml:space="preserve">] </w:t>
      </w:r>
      <w:bookmarkStart w:id="1" w:name="_Hlk193895177"/>
      <w:r w:rsidR="004038DF" w:rsidRPr="00365092">
        <w:rPr>
          <w:rStyle w:val="a7"/>
          <w:color w:val="FF0000"/>
        </w:rPr>
        <w:footnoteReference w:id="18"/>
      </w:r>
      <w:bookmarkEnd w:id="1"/>
      <w:r w:rsidR="004038DF" w:rsidRPr="00365092">
        <w:t xml:space="preserve"> </w:t>
      </w:r>
      <w:r w:rsidR="000111E3" w:rsidRPr="00365092">
        <w:t>оказания Услуг</w:t>
      </w:r>
      <w:r w:rsidR="000111E3" w:rsidRPr="00E61CB2">
        <w:rPr>
          <w:color w:val="FF0000"/>
        </w:rPr>
        <w:t>:</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0111E3" w:rsidRPr="003667F5" w14:paraId="6EFD421F" w14:textId="77777777" w:rsidTr="00AF12ED">
        <w:tc>
          <w:tcPr>
            <w:tcW w:w="3261" w:type="dxa"/>
            <w:tcBorders>
              <w:right w:val="dotted" w:sz="4" w:space="0" w:color="A6A6A6" w:themeColor="background1" w:themeShade="A6"/>
            </w:tcBorders>
          </w:tcPr>
          <w:p w14:paraId="2C208C92" w14:textId="77777777" w:rsidR="000111E3" w:rsidRPr="0019301D" w:rsidRDefault="000111E3" w:rsidP="00AF12ED">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77BD8F88" w14:textId="39FFA67D"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с </w:t>
            </w:r>
            <w:r w:rsidRPr="00365092">
              <w:rPr>
                <w:color w:val="FF0000"/>
                <w:sz w:val="20"/>
                <w:szCs w:val="20"/>
              </w:rPr>
              <w:t>[</w:t>
            </w:r>
            <w:r w:rsidRPr="00365092">
              <w:rPr>
                <w:bCs/>
                <w:sz w:val="20"/>
                <w:szCs w:val="20"/>
              </w:rPr>
              <w:t>•</w:t>
            </w:r>
            <w:r w:rsidRPr="00365092">
              <w:rPr>
                <w:color w:val="FF0000"/>
                <w:sz w:val="20"/>
                <w:szCs w:val="20"/>
              </w:rPr>
              <w:t>]</w:t>
            </w:r>
            <w:r w:rsidR="006048F0">
              <w:rPr>
                <w:color w:val="FF0000"/>
                <w:sz w:val="20"/>
                <w:szCs w:val="20"/>
              </w:rPr>
              <w:t xml:space="preserve"> </w:t>
            </w:r>
            <w:r w:rsidRPr="00365092">
              <w:rPr>
                <w:sz w:val="20"/>
                <w:szCs w:val="20"/>
              </w:rPr>
              <w:t>по </w:t>
            </w:r>
            <w:r w:rsidRPr="00365092">
              <w:rPr>
                <w:color w:val="FF0000"/>
                <w:sz w:val="20"/>
                <w:szCs w:val="20"/>
              </w:rPr>
              <w:t>[</w:t>
            </w:r>
            <w:r w:rsidRPr="00365092">
              <w:rPr>
                <w:bCs/>
                <w:sz w:val="20"/>
                <w:szCs w:val="20"/>
              </w:rPr>
              <w:t>•</w:t>
            </w:r>
            <w:r w:rsidRPr="00365092">
              <w:rPr>
                <w:color w:val="FF0000"/>
                <w:sz w:val="20"/>
                <w:szCs w:val="20"/>
              </w:rPr>
              <w:t>]</w:t>
            </w:r>
            <w:r w:rsidR="007E6C2B">
              <w:rPr>
                <w:rStyle w:val="a7"/>
                <w:color w:val="FF0000"/>
                <w:sz w:val="20"/>
                <w:szCs w:val="20"/>
              </w:rPr>
              <w:footnoteReference w:id="19"/>
            </w:r>
            <w:r w:rsidRPr="00365092">
              <w:rPr>
                <w:color w:val="FF0000"/>
                <w:sz w:val="20"/>
                <w:szCs w:val="20"/>
              </w:rPr>
              <w:t xml:space="preserve"> ]</w:t>
            </w:r>
          </w:p>
          <w:p w14:paraId="3E385416"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w:t>
            </w:r>
          </w:p>
          <w:p w14:paraId="7969B4DC" w14:textId="77777777" w:rsidR="000111E3" w:rsidRDefault="000111E3" w:rsidP="00AF12ED">
            <w:pPr>
              <w:pStyle w:val="SL0Text8Simplawyer"/>
              <w:rPr>
                <w:color w:val="FF0000"/>
                <w:sz w:val="20"/>
                <w:szCs w:val="20"/>
              </w:rPr>
            </w:pPr>
            <w:proofErr w:type="gramStart"/>
            <w:r w:rsidRPr="00365092">
              <w:rPr>
                <w:color w:val="FF0000"/>
                <w:sz w:val="20"/>
                <w:szCs w:val="20"/>
              </w:rPr>
              <w:t>[</w:t>
            </w:r>
            <w:r w:rsidRPr="00365092">
              <w:rPr>
                <w:sz w:val="20"/>
                <w:szCs w:val="20"/>
              </w:rPr>
              <w:t xml:space="preserve"> не</w:t>
            </w:r>
            <w:proofErr w:type="gramEnd"/>
            <w:r w:rsidRPr="00365092">
              <w:rPr>
                <w:sz w:val="20"/>
                <w:szCs w:val="20"/>
              </w:rPr>
              <w:t xml:space="preserve"> позднее </w:t>
            </w:r>
            <w:r w:rsidRPr="00365092">
              <w:rPr>
                <w:bCs/>
                <w:color w:val="FF0000"/>
                <w:sz w:val="20"/>
                <w:szCs w:val="20"/>
              </w:rPr>
              <w:t>[</w:t>
            </w:r>
            <w:r w:rsidRPr="00365092">
              <w:rPr>
                <w:bCs/>
                <w:sz w:val="20"/>
                <w:szCs w:val="20"/>
              </w:rPr>
              <w:t>•</w:t>
            </w:r>
            <w:r w:rsidRPr="00365092">
              <w:rPr>
                <w:bCs/>
                <w:color w:val="FF0000"/>
                <w:sz w:val="20"/>
                <w:szCs w:val="20"/>
              </w:rPr>
              <w:t>]</w:t>
            </w:r>
            <w:r w:rsidRPr="00365092">
              <w:rPr>
                <w:sz w:val="20"/>
                <w:szCs w:val="20"/>
              </w:rPr>
              <w:t xml:space="preserve"> </w:t>
            </w:r>
            <w:r w:rsidRPr="00365092">
              <w:rPr>
                <w:color w:val="FF0000"/>
                <w:sz w:val="20"/>
                <w:szCs w:val="20"/>
              </w:rPr>
              <w:t>[</w:t>
            </w:r>
            <w:r w:rsidRPr="00365092">
              <w:rPr>
                <w:sz w:val="20"/>
                <w:szCs w:val="20"/>
              </w:rPr>
              <w:t>дней</w:t>
            </w:r>
            <w:r w:rsidRPr="00365092">
              <w:rPr>
                <w:color w:val="FF0000"/>
                <w:sz w:val="20"/>
                <w:szCs w:val="20"/>
              </w:rPr>
              <w:t>]</w:t>
            </w:r>
            <w:r w:rsidRPr="00365092">
              <w:rPr>
                <w:sz w:val="20"/>
                <w:szCs w:val="20"/>
              </w:rPr>
              <w:t xml:space="preserve"> </w:t>
            </w:r>
            <w:r w:rsidRPr="007C599D">
              <w:rPr>
                <w:color w:val="FF0000"/>
                <w:sz w:val="20"/>
                <w:szCs w:val="20"/>
              </w:rPr>
              <w:t>/</w:t>
            </w:r>
            <w:r w:rsidRPr="00365092">
              <w:rPr>
                <w:sz w:val="20"/>
                <w:szCs w:val="20"/>
              </w:rPr>
              <w:t xml:space="preserve"> </w:t>
            </w:r>
            <w:r w:rsidRPr="00365092">
              <w:rPr>
                <w:color w:val="FF0000"/>
                <w:sz w:val="20"/>
                <w:szCs w:val="20"/>
              </w:rPr>
              <w:t>[</w:t>
            </w:r>
            <w:r w:rsidRPr="00365092">
              <w:rPr>
                <w:sz w:val="20"/>
                <w:szCs w:val="20"/>
              </w:rPr>
              <w:t>месяцев</w:t>
            </w:r>
            <w:r w:rsidRPr="00365092">
              <w:rPr>
                <w:color w:val="FF0000"/>
                <w:sz w:val="20"/>
                <w:szCs w:val="20"/>
              </w:rPr>
              <w:t>]</w:t>
            </w:r>
            <w:r w:rsidRPr="00365092">
              <w:rPr>
                <w:sz w:val="20"/>
                <w:szCs w:val="20"/>
              </w:rPr>
              <w:t xml:space="preserve"> с даты заключения Договора </w:t>
            </w:r>
            <w:r w:rsidRPr="00365092">
              <w:rPr>
                <w:color w:val="FF0000"/>
                <w:sz w:val="20"/>
                <w:szCs w:val="20"/>
              </w:rPr>
              <w:t>]</w:t>
            </w:r>
          </w:p>
          <w:p w14:paraId="5B8A73B8" w14:textId="63683688" w:rsidR="006016D8" w:rsidRDefault="006016D8" w:rsidP="00AF12ED">
            <w:pPr>
              <w:pStyle w:val="SL0Text8Simplawyer"/>
              <w:rPr>
                <w:color w:val="FF0000"/>
                <w:sz w:val="20"/>
                <w:szCs w:val="20"/>
              </w:rPr>
            </w:pPr>
            <w:r>
              <w:rPr>
                <w:color w:val="FF0000"/>
                <w:sz w:val="20"/>
                <w:szCs w:val="20"/>
              </w:rPr>
              <w:t xml:space="preserve">/ </w:t>
            </w:r>
          </w:p>
          <w:p w14:paraId="11FE9741" w14:textId="67BC75B9" w:rsidR="006016D8" w:rsidRPr="00E61CB2" w:rsidRDefault="006016D8" w:rsidP="00AF12ED">
            <w:pPr>
              <w:pStyle w:val="SL0Text8Simplawyer"/>
            </w:pPr>
            <w:r w:rsidRPr="00365092">
              <w:rPr>
                <w:color w:val="FF0000"/>
                <w:sz w:val="20"/>
                <w:szCs w:val="20"/>
              </w:rPr>
              <w:t>[</w:t>
            </w:r>
            <w:r>
              <w:rPr>
                <w:color w:val="FF0000"/>
                <w:sz w:val="20"/>
                <w:szCs w:val="20"/>
              </w:rPr>
              <w:t xml:space="preserve"> </w:t>
            </w:r>
            <w:r w:rsidRPr="007C599D">
              <w:rPr>
                <w:sz w:val="20"/>
                <w:szCs w:val="20"/>
              </w:rPr>
              <w:t xml:space="preserve">с даты заключения Договора по </w:t>
            </w:r>
            <w:r w:rsidRPr="007C599D">
              <w:rPr>
                <w:color w:val="FF0000"/>
                <w:sz w:val="20"/>
                <w:szCs w:val="20"/>
              </w:rPr>
              <w:t>[</w:t>
            </w:r>
            <w:r w:rsidRPr="007C599D">
              <w:rPr>
                <w:sz w:val="20"/>
                <w:szCs w:val="20"/>
              </w:rPr>
              <w:t>•</w:t>
            </w:r>
            <w:r w:rsidRPr="007C599D">
              <w:rPr>
                <w:color w:val="FF0000"/>
                <w:sz w:val="20"/>
                <w:szCs w:val="20"/>
              </w:rPr>
              <w:t>]</w:t>
            </w:r>
            <w:r w:rsidR="003E5711" w:rsidRPr="007C599D">
              <w:rPr>
                <w:rStyle w:val="a7"/>
                <w:color w:val="FF0000"/>
                <w:sz w:val="20"/>
                <w:szCs w:val="20"/>
              </w:rPr>
              <w:footnoteReference w:id="20"/>
            </w:r>
            <w:r w:rsidRPr="007C599D">
              <w:rPr>
                <w:sz w:val="20"/>
                <w:szCs w:val="20"/>
              </w:rPr>
              <w:t>.</w:t>
            </w:r>
            <w:r w:rsidRPr="007C599D">
              <w:rPr>
                <w:color w:val="FF0000"/>
                <w:sz w:val="20"/>
                <w:szCs w:val="20"/>
              </w:rPr>
              <w:t>]</w:t>
            </w:r>
          </w:p>
        </w:tc>
      </w:tr>
    </w:tbl>
    <w:p w14:paraId="04DE913B" w14:textId="77777777" w:rsidR="000111E3" w:rsidRPr="00E61CB2" w:rsidRDefault="000111E3" w:rsidP="000111E3">
      <w:pPr>
        <w:pStyle w:val="aff6"/>
        <w:rPr>
          <w:color w:val="FF0000"/>
        </w:rPr>
      </w:pPr>
      <w:r w:rsidRPr="003667F5">
        <w:rPr>
          <w:color w:val="FF0000"/>
        </w:rPr>
        <w:t>]</w:t>
      </w:r>
      <w:r w:rsidRPr="003667F5">
        <w:t xml:space="preserve"> </w:t>
      </w:r>
      <w:r w:rsidRPr="007C599D">
        <w:rPr>
          <w:rStyle w:val="a7"/>
          <w:color w:val="FF0000"/>
        </w:rPr>
        <w:footnoteReference w:id="21"/>
      </w:r>
    </w:p>
    <w:p w14:paraId="6976428C" w14:textId="07F33E50" w:rsidR="000111E3" w:rsidRDefault="000111E3" w:rsidP="004038DF">
      <w:pPr>
        <w:pStyle w:val="afff0"/>
        <w:numPr>
          <w:ilvl w:val="1"/>
          <w:numId w:val="36"/>
        </w:numPr>
        <w:ind w:left="851" w:hanging="851"/>
      </w:pPr>
      <w:proofErr w:type="gramStart"/>
      <w:r w:rsidRPr="00E61CB2">
        <w:rPr>
          <w:color w:val="FF0000"/>
        </w:rPr>
        <w:t>[</w:t>
      </w:r>
      <w:r w:rsidR="008C0A48">
        <w:rPr>
          <w:color w:val="FF0000"/>
        </w:rPr>
        <w:t xml:space="preserve"> </w:t>
      </w:r>
      <w:r w:rsidRPr="00365092">
        <w:t>Промежуточные</w:t>
      </w:r>
      <w:proofErr w:type="gramEnd"/>
      <w:r w:rsidRPr="00365092">
        <w:t xml:space="preserve"> сроки </w:t>
      </w:r>
      <w:r w:rsidR="00465738" w:rsidRPr="00365092">
        <w:t xml:space="preserve">оказания Услуг </w:t>
      </w:r>
      <w:r w:rsidRPr="00365092">
        <w:t>определ</w:t>
      </w:r>
      <w:r w:rsidR="00465738" w:rsidRPr="00365092">
        <w:t xml:space="preserve">ены в </w:t>
      </w:r>
      <w:r w:rsidRPr="00365092">
        <w:t>Календарн</w:t>
      </w:r>
      <w:r w:rsidR="00465738" w:rsidRPr="00365092">
        <w:t>ом</w:t>
      </w:r>
      <w:r w:rsidRPr="00365092">
        <w:t xml:space="preserve"> план</w:t>
      </w:r>
      <w:r w:rsidR="00465738" w:rsidRPr="00365092">
        <w:t>е</w:t>
      </w:r>
      <w:r w:rsidRPr="00365092">
        <w:t xml:space="preserve">. </w:t>
      </w:r>
      <w:r w:rsidRPr="00E61CB2">
        <w:rPr>
          <w:color w:val="FF0000"/>
        </w:rPr>
        <w:t>]</w:t>
      </w:r>
      <w:r w:rsidRPr="000111E3">
        <w:t xml:space="preserve"> </w:t>
      </w:r>
      <w:r w:rsidRPr="007A52A0">
        <w:rPr>
          <w:rStyle w:val="a7"/>
          <w:color w:val="FF0000"/>
        </w:rPr>
        <w:footnoteReference w:id="22"/>
      </w:r>
    </w:p>
    <w:p w14:paraId="59D3344A" w14:textId="77777777" w:rsidR="007A52A0" w:rsidRDefault="007A52A0" w:rsidP="00314177">
      <w:pPr>
        <w:pStyle w:val="afff0"/>
        <w:tabs>
          <w:tab w:val="clear" w:pos="851"/>
        </w:tabs>
        <w:ind w:firstLine="0"/>
        <w:rPr>
          <w:color w:val="FF0000"/>
        </w:rPr>
      </w:pPr>
      <w:r w:rsidRPr="00CF05D3">
        <w:rPr>
          <w:color w:val="FF0000"/>
        </w:rPr>
        <w:t>]</w:t>
      </w:r>
      <w:r>
        <w:rPr>
          <w:color w:val="FF0000"/>
        </w:rPr>
        <w:t xml:space="preserve"> </w:t>
      </w:r>
    </w:p>
    <w:p w14:paraId="1689D806" w14:textId="77777777" w:rsidR="007A52A0" w:rsidRDefault="007A52A0" w:rsidP="00314177">
      <w:pPr>
        <w:pStyle w:val="afff0"/>
        <w:tabs>
          <w:tab w:val="clear" w:pos="851"/>
        </w:tabs>
        <w:ind w:firstLine="0"/>
        <w:rPr>
          <w:color w:val="FF0000"/>
        </w:rPr>
      </w:pPr>
      <w:r>
        <w:rPr>
          <w:color w:val="FF0000"/>
        </w:rPr>
        <w:t>/</w:t>
      </w:r>
    </w:p>
    <w:p w14:paraId="41310930" w14:textId="77777777" w:rsidR="007A52A0" w:rsidRDefault="007A52A0" w:rsidP="00314177">
      <w:pPr>
        <w:pStyle w:val="afff0"/>
        <w:tabs>
          <w:tab w:val="clear" w:pos="851"/>
        </w:tabs>
        <w:ind w:firstLine="0"/>
        <w:rPr>
          <w:color w:val="FF0000"/>
        </w:rPr>
      </w:pPr>
      <w:r w:rsidRPr="00CF05D3">
        <w:rPr>
          <w:color w:val="FF0000"/>
        </w:rPr>
        <w:t>[</w:t>
      </w:r>
    </w:p>
    <w:p w14:paraId="113A5A52" w14:textId="77777777" w:rsidR="007A52A0" w:rsidRPr="007A52A0" w:rsidRDefault="007A52A0" w:rsidP="007A52A0">
      <w:pPr>
        <w:pStyle w:val="afff0"/>
        <w:numPr>
          <w:ilvl w:val="1"/>
          <w:numId w:val="36"/>
        </w:numPr>
        <w:ind w:left="851" w:hanging="851"/>
        <w:rPr>
          <w:bCs/>
          <w:highlight w:val="darkGray"/>
        </w:rPr>
      </w:pPr>
      <w:r w:rsidRPr="007A52A0">
        <w:rPr>
          <w:highlight w:val="darkGray"/>
        </w:rPr>
        <w:lastRenderedPageBreak/>
        <w:t>Срок действия Договора:</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7A52A0" w:rsidRPr="0046405C" w14:paraId="737F4028" w14:textId="77777777" w:rsidTr="00AF12ED">
        <w:tc>
          <w:tcPr>
            <w:tcW w:w="2410" w:type="dxa"/>
            <w:tcBorders>
              <w:right w:val="dotted" w:sz="4" w:space="0" w:color="A6A6A6" w:themeColor="background1" w:themeShade="A6"/>
            </w:tcBorders>
          </w:tcPr>
          <w:p w14:paraId="06A7B424" w14:textId="77777777" w:rsidR="007A52A0" w:rsidRPr="007A52A0" w:rsidRDefault="007A52A0" w:rsidP="00AF12ED">
            <w:pPr>
              <w:rPr>
                <w:rFonts w:ascii="Tahoma" w:hAnsi="Tahoma" w:cs="Tahoma"/>
                <w:sz w:val="20"/>
                <w:highlight w:val="darkGray"/>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5299560" w14:textId="6354D96F" w:rsidR="007A52A0" w:rsidRDefault="007E359E" w:rsidP="00AF12ED">
            <w:pPr>
              <w:pStyle w:val="SL0Text8Simplawyer"/>
            </w:pPr>
            <w:r w:rsidRPr="008C0A48">
              <w:rPr>
                <w:color w:val="FF0000"/>
                <w:sz w:val="20"/>
                <w:szCs w:val="20"/>
                <w:highlight w:val="darkGray"/>
              </w:rPr>
              <w:t>[</w:t>
            </w:r>
            <w:r>
              <w:rPr>
                <w:color w:val="FF0000"/>
                <w:sz w:val="20"/>
                <w:szCs w:val="20"/>
                <w:highlight w:val="darkGray"/>
              </w:rPr>
              <w:t xml:space="preserve"> </w:t>
            </w:r>
            <w:r w:rsidR="007A52A0" w:rsidRPr="007A52A0">
              <w:rPr>
                <w:sz w:val="20"/>
                <w:szCs w:val="20"/>
                <w:highlight w:val="darkGray"/>
              </w:rPr>
              <w:t>с </w:t>
            </w:r>
            <w:r w:rsidR="007A52A0" w:rsidRPr="007A52A0">
              <w:rPr>
                <w:color w:val="FF0000"/>
                <w:sz w:val="20"/>
                <w:szCs w:val="20"/>
                <w:highlight w:val="darkGray"/>
              </w:rPr>
              <w:t>[</w:t>
            </w:r>
            <w:r w:rsidR="007A52A0" w:rsidRPr="007A52A0">
              <w:rPr>
                <w:bCs/>
                <w:sz w:val="20"/>
                <w:szCs w:val="20"/>
                <w:highlight w:val="darkGray"/>
              </w:rPr>
              <w:t>•</w:t>
            </w:r>
            <w:r w:rsidR="007A52A0" w:rsidRPr="007A52A0">
              <w:rPr>
                <w:color w:val="FF0000"/>
                <w:sz w:val="20"/>
                <w:szCs w:val="20"/>
                <w:highlight w:val="darkGray"/>
              </w:rPr>
              <w:t>]</w:t>
            </w:r>
            <w:r w:rsidR="003E5711">
              <w:rPr>
                <w:rStyle w:val="a7"/>
                <w:color w:val="FF0000"/>
                <w:sz w:val="20"/>
                <w:szCs w:val="20"/>
                <w:highlight w:val="darkGray"/>
              </w:rPr>
              <w:footnoteReference w:id="23"/>
            </w:r>
            <w:r w:rsidR="007A52A0" w:rsidRPr="007A52A0">
              <w:rPr>
                <w:sz w:val="20"/>
                <w:szCs w:val="20"/>
                <w:highlight w:val="darkGray"/>
              </w:rPr>
              <w:t xml:space="preserve"> по </w:t>
            </w:r>
            <w:r w:rsidR="007A52A0" w:rsidRPr="007A52A0">
              <w:rPr>
                <w:color w:val="FF0000"/>
                <w:sz w:val="20"/>
                <w:szCs w:val="20"/>
                <w:highlight w:val="darkGray"/>
              </w:rPr>
              <w:t>[</w:t>
            </w:r>
            <w:r w:rsidR="007A52A0" w:rsidRPr="007A52A0">
              <w:rPr>
                <w:bCs/>
                <w:sz w:val="20"/>
                <w:szCs w:val="20"/>
                <w:highlight w:val="darkGray"/>
              </w:rPr>
              <w:t>•</w:t>
            </w:r>
            <w:r w:rsidR="007A52A0" w:rsidRPr="007A52A0">
              <w:rPr>
                <w:color w:val="FF0000"/>
                <w:sz w:val="20"/>
                <w:szCs w:val="20"/>
                <w:highlight w:val="darkGray"/>
              </w:rPr>
              <w:t>]</w:t>
            </w:r>
            <w:r w:rsidR="007A52A0" w:rsidRPr="007A52A0">
              <w:rPr>
                <w:highlight w:val="darkGray"/>
              </w:rPr>
              <w:t xml:space="preserve"> </w:t>
            </w:r>
            <w:r w:rsidR="007A52A0" w:rsidRPr="002327D2">
              <w:rPr>
                <w:rStyle w:val="a7"/>
                <w:color w:val="FF0000"/>
                <w:sz w:val="20"/>
                <w:szCs w:val="20"/>
                <w:highlight w:val="darkGray"/>
              </w:rPr>
              <w:footnoteReference w:id="24"/>
            </w:r>
          </w:p>
          <w:p w14:paraId="60DCB32A" w14:textId="77777777" w:rsidR="007E359E" w:rsidRPr="00B656CC" w:rsidRDefault="007E359E" w:rsidP="00AF12ED">
            <w:pPr>
              <w:pStyle w:val="SL0Text8Simplawyer"/>
              <w:rPr>
                <w:color w:val="FF0000"/>
                <w:sz w:val="20"/>
                <w:szCs w:val="20"/>
              </w:rPr>
            </w:pPr>
            <w:r w:rsidRPr="00B656CC">
              <w:rPr>
                <w:color w:val="FF0000"/>
                <w:sz w:val="20"/>
                <w:szCs w:val="20"/>
              </w:rPr>
              <w:t>/</w:t>
            </w:r>
          </w:p>
          <w:p w14:paraId="6AB66CF7" w14:textId="58BEC909" w:rsidR="007E359E" w:rsidRPr="00C83CE1" w:rsidRDefault="007E359E" w:rsidP="00B656CC">
            <w:pPr>
              <w:pStyle w:val="afff0"/>
              <w:tabs>
                <w:tab w:val="clear" w:pos="851"/>
              </w:tabs>
              <w:ind w:left="0" w:firstLine="0"/>
            </w:pPr>
            <w:r w:rsidRPr="00B656CC">
              <w:rPr>
                <w:color w:val="FF0000"/>
              </w:rPr>
              <w:t>[</w:t>
            </w:r>
            <w:r>
              <w:rPr>
                <w:color w:val="FF0000"/>
              </w:rPr>
              <w:t xml:space="preserve"> </w:t>
            </w:r>
            <w:r w:rsidRPr="00365092">
              <w:t xml:space="preserve">Договор вступает в силу с момента его подписания Сторонами и действует до </w:t>
            </w:r>
            <w:r w:rsidRPr="00D95C70">
              <w:rPr>
                <w:color w:val="FF0000"/>
              </w:rPr>
              <w:t>[</w:t>
            </w:r>
            <w:r w:rsidRPr="0046405C">
              <w:t>•</w:t>
            </w:r>
            <w:r w:rsidRPr="00D95C70">
              <w:rPr>
                <w:color w:val="FF0000"/>
              </w:rPr>
              <w:t>]</w:t>
            </w:r>
            <w:r w:rsidR="00E07E21">
              <w:rPr>
                <w:color w:val="FF0000"/>
              </w:rPr>
              <w:t>.</w:t>
            </w:r>
            <w:r w:rsidRPr="00B656CC">
              <w:rPr>
                <w:color w:val="FF0000"/>
              </w:rPr>
              <w:t>]</w:t>
            </w:r>
          </w:p>
        </w:tc>
      </w:tr>
    </w:tbl>
    <w:p w14:paraId="73CD251B" w14:textId="77777777" w:rsidR="007A52A0" w:rsidRPr="007A52A0" w:rsidRDefault="007A52A0" w:rsidP="007A52A0">
      <w:pPr>
        <w:pStyle w:val="afff0"/>
        <w:numPr>
          <w:ilvl w:val="1"/>
          <w:numId w:val="36"/>
        </w:numPr>
        <w:ind w:left="851" w:hanging="851"/>
        <w:rPr>
          <w:bCs/>
          <w:highlight w:val="darkGray"/>
        </w:rPr>
      </w:pPr>
      <w:r w:rsidRPr="00F320F1">
        <w:rPr>
          <w:bCs/>
          <w:highlight w:val="darkGray"/>
        </w:rPr>
        <w:t>Сроки оказания Услуг указываются в Заявках</w:t>
      </w:r>
      <w:proofErr w:type="gramStart"/>
      <w:r w:rsidRPr="00F320F1">
        <w:rPr>
          <w:bCs/>
          <w:highlight w:val="darkGray"/>
        </w:rPr>
        <w:t>.</w:t>
      </w:r>
      <w:r w:rsidRPr="00F320F1">
        <w:rPr>
          <w:color w:val="FF0000"/>
          <w:highlight w:val="darkGray"/>
        </w:rPr>
        <w:t xml:space="preserve"> ]</w:t>
      </w:r>
      <w:proofErr w:type="gramEnd"/>
    </w:p>
    <w:p w14:paraId="20157046" w14:textId="77777777" w:rsidR="007A52A0" w:rsidRPr="00F320F1" w:rsidRDefault="007A52A0" w:rsidP="007A52A0">
      <w:pPr>
        <w:pStyle w:val="afff0"/>
        <w:tabs>
          <w:tab w:val="clear" w:pos="851"/>
        </w:tabs>
        <w:ind w:firstLine="0"/>
        <w:rPr>
          <w:bCs/>
          <w:highlight w:val="darkGray"/>
        </w:rPr>
      </w:pPr>
      <w:r w:rsidRPr="00CF05D3">
        <w:rPr>
          <w:color w:val="FF0000"/>
        </w:rPr>
        <w:t>]</w:t>
      </w:r>
    </w:p>
    <w:p w14:paraId="718103D2" w14:textId="4C29EEDA" w:rsidR="00F22339" w:rsidRPr="00D95C70" w:rsidRDefault="003D5FF9" w:rsidP="00185896">
      <w:pPr>
        <w:pStyle w:val="afff0"/>
        <w:numPr>
          <w:ilvl w:val="1"/>
          <w:numId w:val="36"/>
        </w:numPr>
        <w:ind w:left="851" w:hanging="851"/>
        <w:rPr>
          <w:bCs/>
        </w:rPr>
      </w:pPr>
      <w:r w:rsidRPr="00D95C70">
        <w:rPr>
          <w:color w:val="FF0000"/>
        </w:rPr>
        <w:t>[</w:t>
      </w:r>
      <w:r w:rsidR="008C0A48">
        <w:rPr>
          <w:color w:val="FF0000"/>
        </w:rPr>
        <w:t xml:space="preserve"> </w:t>
      </w:r>
      <w:r w:rsidRPr="0046405C">
        <w:t>Условия</w:t>
      </w:r>
      <w:r w:rsidR="00F22339" w:rsidRPr="0046405C">
        <w:t xml:space="preserve"> Договора распространяются на отношения Сторон, возникшие с </w:t>
      </w:r>
      <w:r w:rsidR="00F22339" w:rsidRPr="00D95C70">
        <w:rPr>
          <w:color w:val="FF0000"/>
        </w:rPr>
        <w:t>[</w:t>
      </w:r>
      <w:r w:rsidR="00F22339" w:rsidRPr="0046405C">
        <w:t>•</w:t>
      </w:r>
      <w:r w:rsidR="00F22339" w:rsidRPr="00D95C70">
        <w:rPr>
          <w:color w:val="FF0000"/>
        </w:rPr>
        <w:t>]</w:t>
      </w:r>
      <w:r w:rsidR="0057541B">
        <w:rPr>
          <w:color w:val="FF0000"/>
        </w:rPr>
        <w:t xml:space="preserve"> </w:t>
      </w:r>
      <w:r w:rsidR="00041D94">
        <w:rPr>
          <w:rStyle w:val="a7"/>
          <w:color w:val="FF0000"/>
        </w:rPr>
        <w:footnoteReference w:id="25"/>
      </w:r>
      <w:r w:rsidR="00F22339">
        <w:t xml:space="preserve">. </w:t>
      </w:r>
      <w:r w:rsidR="00F22339" w:rsidRPr="00D95C70">
        <w:rPr>
          <w:color w:val="FF0000"/>
        </w:rPr>
        <w:t>]</w:t>
      </w:r>
      <w:r w:rsidR="00F22339" w:rsidRPr="0046405C">
        <w:t xml:space="preserve"> </w:t>
      </w:r>
      <w:r w:rsidR="00F22339" w:rsidRPr="007A52A0">
        <w:rPr>
          <w:rStyle w:val="a7"/>
          <w:color w:val="FF0000"/>
        </w:rPr>
        <w:footnoteReference w:id="26"/>
      </w:r>
    </w:p>
    <w:p w14:paraId="7D7C79AF" w14:textId="77777777" w:rsidR="00BB66D7" w:rsidRDefault="00BB66D7" w:rsidP="00A42565">
      <w:pPr>
        <w:pStyle w:val="affe"/>
        <w:numPr>
          <w:ilvl w:val="0"/>
          <w:numId w:val="36"/>
        </w:numPr>
        <w:tabs>
          <w:tab w:val="num" w:pos="851"/>
        </w:tabs>
        <w:ind w:left="851" w:hanging="851"/>
      </w:pPr>
      <w:r>
        <w:t>ЦЕНА</w:t>
      </w:r>
    </w:p>
    <w:p w14:paraId="2B552C15" w14:textId="77777777" w:rsidR="00CC4812" w:rsidRPr="0022076C" w:rsidRDefault="00CC4812" w:rsidP="00CC4812">
      <w:pPr>
        <w:pStyle w:val="afff0"/>
        <w:ind w:firstLine="0"/>
        <w:rPr>
          <w:bCs/>
        </w:rPr>
      </w:pPr>
      <w:r w:rsidRPr="00CF05D3">
        <w:rPr>
          <w:color w:val="FF0000"/>
        </w:rPr>
        <w:t>[</w:t>
      </w:r>
    </w:p>
    <w:p w14:paraId="7D88DEB1" w14:textId="3FA69333" w:rsidR="00CC4812" w:rsidRPr="0046405C" w:rsidRDefault="00CC4812" w:rsidP="00CC4812">
      <w:pPr>
        <w:pStyle w:val="afff0"/>
        <w:numPr>
          <w:ilvl w:val="1"/>
          <w:numId w:val="36"/>
        </w:numPr>
        <w:ind w:left="851" w:hanging="851"/>
        <w:rPr>
          <w:bCs/>
        </w:rPr>
      </w:pPr>
      <w:r w:rsidRPr="004A2458">
        <w:t xml:space="preserve">Цена </w:t>
      </w:r>
      <w:r>
        <w:t>Договора</w:t>
      </w:r>
      <w:r w:rsidRPr="004A2458">
        <w:rPr>
          <w:rFonts w:eastAsia="Calibri"/>
          <w:lang w:eastAsia="ru-RU"/>
        </w:rPr>
        <w:t xml:space="preserve"> является </w:t>
      </w:r>
      <w:r w:rsidRPr="00CF05D3">
        <w:rPr>
          <w:rFonts w:eastAsia="Calibri"/>
          <w:color w:val="FF0000"/>
          <w:u w:color="FF0000"/>
          <w:lang w:eastAsia="ru-RU"/>
        </w:rPr>
        <w:t>[</w:t>
      </w:r>
      <w:r>
        <w:rPr>
          <w:rFonts w:eastAsia="Calibri"/>
          <w:color w:val="FF0000"/>
          <w:u w:color="FF0000"/>
          <w:lang w:eastAsia="ru-RU"/>
        </w:rPr>
        <w:t xml:space="preserve"> </w:t>
      </w:r>
      <w:r w:rsidRPr="004A2458">
        <w:rPr>
          <w:rFonts w:eastAsia="Calibri"/>
          <w:lang w:eastAsia="ru-RU"/>
        </w:rPr>
        <w:t>твердой</w:t>
      </w:r>
      <w:r>
        <w:rPr>
          <w:rFonts w:eastAsia="Calibri"/>
          <w:lang w:eastAsia="ru-RU"/>
        </w:rPr>
        <w:t xml:space="preserve"> </w:t>
      </w:r>
      <w:r w:rsidRPr="00CF05D3">
        <w:rPr>
          <w:rFonts w:eastAsia="Calibri"/>
          <w:color w:val="FF0000"/>
          <w:lang w:eastAsia="ru-RU"/>
        </w:rPr>
        <w:t>]</w:t>
      </w:r>
      <w:r w:rsidRPr="004A2458">
        <w:rPr>
          <w:rFonts w:eastAsia="Calibri"/>
          <w:vertAlign w:val="superscript"/>
          <w:lang w:eastAsia="ru-RU"/>
        </w:rPr>
        <w:t xml:space="preserve"> </w:t>
      </w:r>
      <w:r w:rsidRPr="00CC4812">
        <w:rPr>
          <w:rFonts w:eastAsia="Calibri"/>
          <w:color w:val="FF0000"/>
          <w:vertAlign w:val="superscript"/>
          <w:lang w:eastAsia="ru-RU"/>
        </w:rPr>
        <w:footnoteReference w:id="27"/>
      </w:r>
      <w:r w:rsidRPr="00CC4812">
        <w:rPr>
          <w:rFonts w:eastAsia="Calibri"/>
          <w:color w:val="FF0000"/>
          <w:vertAlign w:val="superscript"/>
          <w:lang w:eastAsia="ru-RU"/>
        </w:rPr>
        <w:t xml:space="preserve"> </w:t>
      </w:r>
      <w:r w:rsidRPr="004A2458">
        <w:rPr>
          <w:rFonts w:eastAsia="Calibri"/>
          <w:color w:val="FF0000"/>
          <w:lang w:eastAsia="ru-RU"/>
        </w:rPr>
        <w:t>/</w:t>
      </w:r>
      <w:r w:rsidRPr="004A2458">
        <w:rPr>
          <w:rFonts w:eastAsia="Calibri"/>
          <w:lang w:eastAsia="ru-RU"/>
        </w:rPr>
        <w:t xml:space="preserve"> </w:t>
      </w:r>
      <w:r w:rsidRPr="00CF05D3">
        <w:rPr>
          <w:rFonts w:eastAsia="Calibri"/>
          <w:color w:val="FF0000"/>
          <w:u w:color="FF0000"/>
          <w:lang w:eastAsia="ru-RU"/>
        </w:rPr>
        <w:t>[</w:t>
      </w:r>
      <w:r>
        <w:rPr>
          <w:rFonts w:eastAsia="Calibri"/>
          <w:color w:val="FF0000"/>
          <w:u w:color="FF0000"/>
          <w:lang w:eastAsia="ru-RU"/>
        </w:rPr>
        <w:t xml:space="preserve"> </w:t>
      </w:r>
      <w:r w:rsidRPr="00B656CC">
        <w:rPr>
          <w:rFonts w:eastAsia="Calibri"/>
          <w:lang w:eastAsia="ru-RU"/>
        </w:rPr>
        <w:t>предельной</w:t>
      </w:r>
      <w:r>
        <w:rPr>
          <w:rFonts w:eastAsia="Calibri"/>
          <w:lang w:eastAsia="ru-RU"/>
        </w:rPr>
        <w:t xml:space="preserve"> </w:t>
      </w:r>
      <w:r w:rsidRPr="00CF05D3">
        <w:rPr>
          <w:rFonts w:eastAsia="Calibri"/>
          <w:color w:val="FF0000"/>
          <w:lang w:eastAsia="ru-RU"/>
        </w:rPr>
        <w:t>]</w:t>
      </w:r>
      <w:r w:rsidRPr="004A2458">
        <w:rPr>
          <w:rFonts w:eastAsia="Calibri"/>
          <w:lang w:eastAsia="ru-RU"/>
        </w:rPr>
        <w:t xml:space="preserve"> и составляет</w:t>
      </w:r>
      <w:r w:rsidRPr="004A2458">
        <w:t>:</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CC4812" w:rsidRPr="0046405C" w14:paraId="10A0A9C2" w14:textId="77777777" w:rsidTr="00AF12ED">
        <w:trPr>
          <w:tblHeader/>
        </w:trPr>
        <w:tc>
          <w:tcPr>
            <w:tcW w:w="2694" w:type="dxa"/>
            <w:tcBorders>
              <w:bottom w:val="dotted" w:sz="4" w:space="0" w:color="A6A6A6" w:themeColor="background1" w:themeShade="A6"/>
            </w:tcBorders>
            <w:shd w:val="clear" w:color="auto" w:fill="auto"/>
          </w:tcPr>
          <w:p w14:paraId="06D42DEE"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00422FCE" w:rsidRPr="00B656CC">
              <w:rPr>
                <w:rStyle w:val="a7"/>
                <w:rFonts w:ascii="Tahoma" w:hAnsi="Tahoma" w:cs="Tahoma"/>
                <w:color w:val="FF0000"/>
                <w:sz w:val="20"/>
                <w:szCs w:val="20"/>
                <w:lang w:val="en-US"/>
              </w:rPr>
              <w:footnoteReference w:id="28"/>
            </w:r>
          </w:p>
        </w:tc>
        <w:tc>
          <w:tcPr>
            <w:tcW w:w="3118" w:type="dxa"/>
            <w:tcBorders>
              <w:bottom w:val="dotted" w:sz="4" w:space="0" w:color="A6A6A6" w:themeColor="background1" w:themeShade="A6"/>
            </w:tcBorders>
            <w:shd w:val="clear" w:color="auto" w:fill="auto"/>
          </w:tcPr>
          <w:p w14:paraId="14F2C03B" w14:textId="4742A9D3" w:rsidR="00CC4812" w:rsidRPr="00895AB2" w:rsidRDefault="00CC4812" w:rsidP="00AF12ED">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w:t>
            </w:r>
            <w:r w:rsidR="009A1FDA"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009A1FDA"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00422FCE" w:rsidRPr="00B656CC">
              <w:rPr>
                <w:rStyle w:val="a7"/>
                <w:rFonts w:ascii="Tahoma" w:hAnsi="Tahoma" w:cs="Tahoma"/>
                <w:color w:val="FF0000"/>
                <w:sz w:val="20"/>
                <w:szCs w:val="20"/>
              </w:rPr>
              <w:footnoteReference w:id="29"/>
            </w:r>
          </w:p>
        </w:tc>
        <w:tc>
          <w:tcPr>
            <w:tcW w:w="3260" w:type="dxa"/>
            <w:tcBorders>
              <w:bottom w:val="dotted" w:sz="4" w:space="0" w:color="A6A6A6" w:themeColor="background1" w:themeShade="A6"/>
            </w:tcBorders>
            <w:shd w:val="clear" w:color="auto" w:fill="auto"/>
            <w:tcMar>
              <w:right w:w="0" w:type="dxa"/>
            </w:tcMar>
          </w:tcPr>
          <w:p w14:paraId="3FC556D3" w14:textId="1629FD3F" w:rsidR="00CC4812" w:rsidRPr="00AE456B" w:rsidRDefault="00CC4812" w:rsidP="00AF12ED">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sidR="009A1FDA">
              <w:rPr>
                <w:rFonts w:ascii="Tahoma" w:hAnsi="Tahoma" w:cs="Tahoma"/>
                <w:sz w:val="20"/>
                <w:lang w:eastAsia="en-US"/>
              </w:rPr>
              <w:t xml:space="preserve"> </w:t>
            </w:r>
            <w:r w:rsidRPr="00CF05D3">
              <w:rPr>
                <w:rFonts w:ascii="Tahoma" w:hAnsi="Tahoma" w:cs="Tahoma"/>
                <w:color w:val="FF0000"/>
                <w:sz w:val="20"/>
                <w:lang w:eastAsia="en-US"/>
              </w:rPr>
              <w:t>]</w:t>
            </w:r>
            <w:r w:rsidR="0040751B">
              <w:rPr>
                <w:rFonts w:ascii="Tahoma" w:hAnsi="Tahoma" w:cs="Tahoma"/>
                <w:color w:val="FF0000"/>
                <w:sz w:val="20"/>
                <w:lang w:eastAsia="en-US"/>
              </w:rPr>
              <w:t xml:space="preserve"> </w:t>
            </w:r>
            <w:r w:rsidR="0040751B" w:rsidRPr="00B656CC">
              <w:rPr>
                <w:rStyle w:val="a7"/>
                <w:rFonts w:ascii="Tahoma" w:hAnsi="Tahoma" w:cs="Tahoma"/>
                <w:color w:val="FF0000"/>
                <w:sz w:val="20"/>
                <w:szCs w:val="20"/>
                <w:lang w:eastAsia="en-US"/>
              </w:rPr>
              <w:footnoteReference w:id="30"/>
            </w:r>
          </w:p>
        </w:tc>
      </w:tr>
      <w:tr w:rsidR="00CC4812" w:rsidRPr="0046405C" w14:paraId="4D0C5A63" w14:textId="77777777" w:rsidTr="00AF12ED">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E9D276D" w14:textId="332A1F79"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004950DC">
              <w:rPr>
                <w:rFonts w:ascii="Tahoma" w:hAnsi="Tahoma" w:cs="Tahoma"/>
                <w:sz w:val="20"/>
              </w:rPr>
              <w:t xml:space="preserve"> </w:t>
            </w:r>
            <w:r w:rsidR="004950DC">
              <w:rPr>
                <w:rStyle w:val="a7"/>
                <w:rFonts w:ascii="Tahoma" w:hAnsi="Tahoma" w:cs="Tahoma"/>
                <w:sz w:val="20"/>
              </w:rPr>
              <w:footnoteReference w:id="31"/>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00422FCE" w:rsidRPr="00B656CC">
              <w:rPr>
                <w:rStyle w:val="a7"/>
                <w:rFonts w:ascii="Tahoma" w:hAnsi="Tahoma" w:cs="Tahoma"/>
                <w:color w:val="FF0000"/>
                <w:sz w:val="20"/>
                <w:szCs w:val="20"/>
              </w:rPr>
              <w:footnoteReference w:id="32"/>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DFE8A63" w14:textId="49F926F9" w:rsidR="00CC4812" w:rsidRPr="00A42565" w:rsidRDefault="00CC4812" w:rsidP="00AF12ED">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00A37254" w:rsidRPr="00A42565">
              <w:rPr>
                <w:rFonts w:ascii="Tahoma" w:hAnsi="Tahoma" w:cs="Tahoma"/>
                <w:color w:val="FF0000"/>
                <w:sz w:val="20"/>
                <w:highlight w:val="darkCyan"/>
              </w:rPr>
              <w:t>]</w:t>
            </w:r>
            <w:r w:rsidR="00A37254">
              <w:rPr>
                <w:rFonts w:ascii="Tahoma" w:hAnsi="Tahoma" w:cs="Tahoma"/>
                <w:color w:val="FF0000"/>
                <w:sz w:val="20"/>
              </w:rPr>
              <w:t xml:space="preserve"> </w:t>
            </w:r>
            <w:r w:rsidR="00422FCE" w:rsidRPr="00422FCE">
              <w:rPr>
                <w:rFonts w:ascii="Tahoma" w:hAnsi="Tahoma" w:cs="Tahoma"/>
                <w:color w:val="FF0000"/>
                <w:sz w:val="20"/>
                <w:vertAlign w:val="superscript"/>
                <w:lang w:val="en-US"/>
              </w:rPr>
              <w:footnoteReference w:id="33"/>
            </w:r>
          </w:p>
          <w:p w14:paraId="590FF9AA" w14:textId="77777777" w:rsidR="00CC4812" w:rsidRPr="00A42565" w:rsidRDefault="00CC4812" w:rsidP="00AF12ED">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340A18DA" w14:textId="732B5AB8" w:rsidR="00CC4812" w:rsidRDefault="00CC4812" w:rsidP="00AF12ED">
            <w:pPr>
              <w:spacing w:after="120"/>
              <w:rPr>
                <w:rFonts w:ascii="Tahoma" w:hAnsi="Tahoma" w:cs="Tahoma"/>
                <w:color w:val="FF0000"/>
                <w:sz w:val="20"/>
              </w:rPr>
            </w:pPr>
            <w:proofErr w:type="gramStart"/>
            <w:r w:rsidRPr="00A42565">
              <w:rPr>
                <w:rFonts w:ascii="Tahoma" w:hAnsi="Tahoma" w:cs="Tahoma"/>
                <w:color w:val="FF0000"/>
                <w:sz w:val="20"/>
                <w:highlight w:val="darkCyan"/>
              </w:rPr>
              <w:t xml:space="preserve">[ </w:t>
            </w:r>
            <w:r w:rsidRPr="00A42565">
              <w:rPr>
                <w:rFonts w:ascii="Tahoma" w:hAnsi="Tahoma" w:cs="Tahoma"/>
                <w:sz w:val="20"/>
                <w:highlight w:val="darkCyan"/>
              </w:rPr>
              <w:t>НДС</w:t>
            </w:r>
            <w:proofErr w:type="gramEnd"/>
            <w:r w:rsidRPr="00A42565">
              <w:rPr>
                <w:rFonts w:ascii="Tahoma" w:hAnsi="Tahoma" w:cs="Tahoma"/>
                <w:sz w:val="20"/>
                <w:highlight w:val="darkCyan"/>
              </w:rPr>
              <w:t xml:space="preserve"> не облагается на основании </w:t>
            </w:r>
            <w:r w:rsidR="00B073B0" w:rsidRPr="00A42565">
              <w:rPr>
                <w:rFonts w:ascii="Tahoma" w:hAnsi="Tahoma" w:cs="Tahoma"/>
                <w:color w:val="FF0000"/>
                <w:sz w:val="20"/>
                <w:highlight w:val="darkCyan"/>
              </w:rPr>
              <w:t>[</w:t>
            </w:r>
            <w:r w:rsidR="00B073B0">
              <w:rPr>
                <w:rFonts w:ascii="Tahoma" w:hAnsi="Tahoma" w:cs="Tahoma"/>
                <w:color w:val="FF0000"/>
                <w:sz w:val="20"/>
                <w:highlight w:val="darkCyan"/>
              </w:rPr>
              <w:t xml:space="preserve"> </w:t>
            </w:r>
            <w:proofErr w:type="spellStart"/>
            <w:r w:rsidRPr="00A42565">
              <w:rPr>
                <w:rFonts w:ascii="Tahoma" w:hAnsi="Tahoma" w:cs="Tahoma"/>
                <w:sz w:val="20"/>
                <w:highlight w:val="darkCyan"/>
              </w:rPr>
              <w:t>пп</w:t>
            </w:r>
            <w:proofErr w:type="spellEnd"/>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00B073B0">
              <w:rPr>
                <w:rFonts w:ascii="Tahoma" w:hAnsi="Tahoma" w:cs="Tahoma"/>
                <w:color w:val="FF0000"/>
                <w:sz w:val="20"/>
                <w:highlight w:val="darkCyan"/>
              </w:rPr>
              <w:t xml:space="preserve"> </w:t>
            </w:r>
            <w:r w:rsidR="00B073B0" w:rsidRPr="00A42565">
              <w:rPr>
                <w:rFonts w:ascii="Tahoma" w:hAnsi="Tahoma" w:cs="Tahoma"/>
                <w:color w:val="FF0000"/>
                <w:sz w:val="20"/>
                <w:highlight w:val="darkCyan"/>
              </w:rPr>
              <w:t>]</w:t>
            </w:r>
            <w:r w:rsidRPr="00A42565">
              <w:rPr>
                <w:rFonts w:ascii="Tahoma" w:hAnsi="Tahoma" w:cs="Tahoma"/>
                <w:sz w:val="20"/>
                <w:highlight w:val="darkCyan"/>
              </w:rPr>
              <w:t>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bookmarkStart w:id="2" w:name="_Ref160720686"/>
            <w:r w:rsidRPr="00A42565">
              <w:rPr>
                <w:rFonts w:ascii="Tahoma" w:hAnsi="Tahoma" w:cs="Tahoma"/>
                <w:color w:val="FF0000"/>
                <w:sz w:val="20"/>
                <w:highlight w:val="darkCyan"/>
              </w:rPr>
              <w:t xml:space="preserve">] </w:t>
            </w:r>
            <w:bookmarkEnd w:id="2"/>
          </w:p>
          <w:p w14:paraId="0268249D" w14:textId="77777777" w:rsidR="001845E4" w:rsidRDefault="001845E4" w:rsidP="001845E4">
            <w:pPr>
              <w:spacing w:after="120"/>
              <w:rPr>
                <w:rFonts w:ascii="Tahoma" w:hAnsi="Tahoma" w:cs="Tahoma"/>
                <w:color w:val="FF0000"/>
                <w:sz w:val="20"/>
              </w:rPr>
            </w:pPr>
            <w:r>
              <w:rPr>
                <w:rFonts w:ascii="Tahoma" w:hAnsi="Tahoma" w:cs="Tahoma"/>
                <w:color w:val="FF0000"/>
                <w:sz w:val="20"/>
              </w:rPr>
              <w:t>/</w:t>
            </w:r>
          </w:p>
          <w:p w14:paraId="70513E19" w14:textId="2673E08F" w:rsidR="001845E4" w:rsidRDefault="001845E4" w:rsidP="001845E4">
            <w:pPr>
              <w:spacing w:after="120"/>
              <w:rPr>
                <w:rFonts w:ascii="Tahoma" w:hAnsi="Tahoma" w:cs="Tahoma"/>
                <w:color w:val="FF0000"/>
                <w:sz w:val="20"/>
              </w:rPr>
            </w:pPr>
            <w:proofErr w:type="gramStart"/>
            <w:r>
              <w:rPr>
                <w:rFonts w:ascii="Tahoma" w:hAnsi="Tahoma" w:cs="Tahoma"/>
                <w:color w:val="FF0000"/>
                <w:sz w:val="20"/>
              </w:rPr>
              <w:t xml:space="preserve">[ </w:t>
            </w:r>
            <w:r w:rsidRPr="00B656CC">
              <w:rPr>
                <w:rFonts w:ascii="Tahoma" w:hAnsi="Tahoma" w:cs="Tahoma"/>
                <w:sz w:val="20"/>
              </w:rPr>
              <w:t>Исполнитель</w:t>
            </w:r>
            <w:proofErr w:type="gramEnd"/>
            <w:r w:rsidRPr="00C45CBD">
              <w:rPr>
                <w:rFonts w:ascii="Tahoma" w:hAnsi="Tahoma" w:cs="Tahoma"/>
                <w:sz w:val="20"/>
              </w:rPr>
              <w:t xml:space="preserve"> не </w:t>
            </w:r>
            <w:r w:rsidRPr="00C46409">
              <w:rPr>
                <w:rFonts w:ascii="Tahoma" w:hAnsi="Tahoma" w:cs="Tahoma"/>
                <w:sz w:val="20"/>
              </w:rPr>
              <w:t>является плательщиком НДС</w:t>
            </w:r>
            <w:r>
              <w:rPr>
                <w:rFonts w:ascii="Tahoma" w:hAnsi="Tahoma" w:cs="Tahoma"/>
                <w:sz w:val="20"/>
              </w:rPr>
              <w:t xml:space="preserve"> на основании </w:t>
            </w:r>
            <w:r w:rsidR="00121BD2">
              <w:rPr>
                <w:rFonts w:ascii="Tahoma" w:hAnsi="Tahoma" w:cs="Tahoma"/>
                <w:color w:val="FF0000"/>
                <w:sz w:val="20"/>
              </w:rPr>
              <w:t xml:space="preserve">[ </w:t>
            </w:r>
            <w:r>
              <w:rPr>
                <w:rFonts w:ascii="Tahoma" w:hAnsi="Tahoma" w:cs="Tahoma"/>
                <w:sz w:val="20"/>
              </w:rPr>
              <w:t>ст. 143 Налогового кодекса РФ.</w:t>
            </w:r>
            <w:r w:rsidRPr="00C46409">
              <w:rPr>
                <w:rFonts w:ascii="Tahoma" w:hAnsi="Tahoma" w:cs="Tahoma"/>
                <w:sz w:val="20"/>
              </w:rPr>
              <w:t xml:space="preserve"> </w:t>
            </w:r>
            <w:r>
              <w:rPr>
                <w:rFonts w:ascii="Tahoma" w:hAnsi="Tahoma" w:cs="Tahoma"/>
                <w:color w:val="FF0000"/>
                <w:sz w:val="20"/>
              </w:rPr>
              <w:t>]</w:t>
            </w:r>
            <w:r w:rsidR="00121BD2">
              <w:rPr>
                <w:rStyle w:val="a7"/>
                <w:rFonts w:ascii="Tahoma" w:hAnsi="Tahoma" w:cs="Tahoma"/>
                <w:color w:val="FF0000"/>
                <w:sz w:val="20"/>
              </w:rPr>
              <w:footnoteReference w:id="34"/>
            </w:r>
            <w:r w:rsidR="00121BD2">
              <w:rPr>
                <w:rFonts w:ascii="Tahoma" w:hAnsi="Tahoma" w:cs="Tahoma"/>
                <w:color w:val="FF0000"/>
                <w:sz w:val="20"/>
              </w:rPr>
              <w:t xml:space="preserve"> / [ </w:t>
            </w:r>
            <w:r w:rsidR="00121BD2" w:rsidRPr="00335249">
              <w:rPr>
                <w:rFonts w:ascii="Tahoma" w:hAnsi="Tahoma" w:cs="Tahoma"/>
                <w:sz w:val="20"/>
              </w:rPr>
              <w:t>п. 9 ст. 2 Федерального закона от 27.11.2018 422-ФЗ</w:t>
            </w:r>
            <w:r w:rsidR="00121BD2">
              <w:rPr>
                <w:rFonts w:ascii="Tahoma" w:hAnsi="Tahoma" w:cs="Tahoma"/>
                <w:color w:val="FF0000"/>
                <w:sz w:val="20"/>
              </w:rPr>
              <w:t xml:space="preserve"> ]</w:t>
            </w:r>
            <w:r w:rsidR="00121BD2">
              <w:rPr>
                <w:rStyle w:val="a7"/>
                <w:rFonts w:ascii="Tahoma" w:hAnsi="Tahoma" w:cs="Tahoma"/>
                <w:color w:val="FF0000"/>
                <w:sz w:val="20"/>
              </w:rPr>
              <w:footnoteReference w:id="35"/>
            </w:r>
            <w:r w:rsidR="00121BD2">
              <w:rPr>
                <w:rFonts w:ascii="Tahoma" w:hAnsi="Tahoma" w:cs="Tahoma"/>
                <w:color w:val="FF0000"/>
                <w:sz w:val="20"/>
              </w:rPr>
              <w:t xml:space="preserve"> ]</w:t>
            </w:r>
          </w:p>
          <w:p w14:paraId="46799C1C" w14:textId="77777777" w:rsidR="001845E4" w:rsidRDefault="001845E4" w:rsidP="001845E4">
            <w:pPr>
              <w:spacing w:after="120"/>
              <w:rPr>
                <w:rFonts w:ascii="Tahoma" w:hAnsi="Tahoma" w:cs="Tahoma"/>
                <w:color w:val="FF0000"/>
                <w:sz w:val="20"/>
              </w:rPr>
            </w:pPr>
            <w:r>
              <w:rPr>
                <w:rFonts w:ascii="Tahoma" w:hAnsi="Tahoma" w:cs="Tahoma"/>
                <w:color w:val="FF0000"/>
                <w:sz w:val="20"/>
              </w:rPr>
              <w:lastRenderedPageBreak/>
              <w:t>/</w:t>
            </w:r>
          </w:p>
          <w:p w14:paraId="54E9D8C8" w14:textId="7874786E" w:rsidR="001845E4" w:rsidRPr="00895AB2" w:rsidRDefault="001845E4" w:rsidP="00CA0C33">
            <w:pPr>
              <w:spacing w:after="120"/>
              <w:rPr>
                <w:rFonts w:ascii="Tahoma" w:hAnsi="Tahoma" w:cs="Tahoma"/>
                <w:sz w:val="20"/>
              </w:rPr>
            </w:pPr>
            <w:proofErr w:type="gramStart"/>
            <w:r>
              <w:rPr>
                <w:rFonts w:ascii="Tahoma" w:hAnsi="Tahoma" w:cs="Tahoma"/>
                <w:color w:val="FF0000"/>
                <w:sz w:val="20"/>
              </w:rPr>
              <w:t xml:space="preserve">[ </w:t>
            </w:r>
            <w:r w:rsidRPr="00B656CC">
              <w:rPr>
                <w:rFonts w:ascii="Tahoma" w:hAnsi="Tahoma" w:cs="Tahoma"/>
                <w:sz w:val="20"/>
              </w:rPr>
              <w:t>Исполнитель</w:t>
            </w:r>
            <w:proofErr w:type="gramEnd"/>
            <w:r w:rsidRPr="00C45CBD">
              <w:rPr>
                <w:rFonts w:ascii="Tahoma" w:hAnsi="Tahoma" w:cs="Tahoma"/>
                <w:sz w:val="20"/>
              </w:rPr>
              <w:t xml:space="preserve"> ос</w:t>
            </w:r>
            <w:r>
              <w:rPr>
                <w:rFonts w:ascii="Tahoma" w:hAnsi="Tahoma" w:cs="Tahoma"/>
                <w:sz w:val="20"/>
              </w:rPr>
              <w:t>вобождён от исполнения обязанностей плательщика НДС</w:t>
            </w:r>
            <w:r w:rsidRPr="005903DB">
              <w:rPr>
                <w:rFonts w:ascii="Tahoma" w:hAnsi="Tahoma" w:cs="Tahoma"/>
                <w:sz w:val="20"/>
              </w:rPr>
              <w:t xml:space="preserve"> на основании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Pr="005903DB">
              <w:rPr>
                <w:rFonts w:ascii="Tahoma" w:hAnsi="Tahoma" w:cs="Tahoma"/>
                <w:sz w:val="20"/>
              </w:rPr>
              <w:t xml:space="preserve"> п.</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ст.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Налогового кодекса РФ</w:t>
            </w:r>
            <w:r>
              <w:rPr>
                <w:rFonts w:ascii="Tahoma" w:hAnsi="Tahoma" w:cs="Tahoma"/>
                <w:sz w:val="20"/>
              </w:rPr>
              <w:t xml:space="preserve">. </w:t>
            </w:r>
            <w:r>
              <w:rPr>
                <w:rFonts w:ascii="Tahoma" w:hAnsi="Tahoma" w:cs="Tahoma"/>
                <w:color w:val="FF0000"/>
                <w:sz w:val="20"/>
              </w:rPr>
              <w:t>]</w:t>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2A2E4B52" w14:textId="162AB925" w:rsidR="00CC4812" w:rsidRPr="00895AB2" w:rsidRDefault="00CC4812" w:rsidP="00AF12ED">
            <w:pPr>
              <w:spacing w:after="120"/>
              <w:rPr>
                <w:rFonts w:ascii="Tahoma" w:hAnsi="Tahoma" w:cs="Tahoma"/>
                <w:bCs/>
                <w:sz w:val="20"/>
              </w:rPr>
            </w:pPr>
            <w:r w:rsidRPr="00A42565">
              <w:rPr>
                <w:rFonts w:ascii="Tahoma" w:hAnsi="Tahoma" w:cs="Tahoma"/>
                <w:bCs/>
                <w:color w:val="FF0000"/>
                <w:sz w:val="20"/>
                <w:highlight w:val="darkCyan"/>
              </w:rPr>
              <w:lastRenderedPageBreak/>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w:t>
            </w:r>
            <w:r w:rsidR="00A37254">
              <w:rPr>
                <w:rFonts w:ascii="Tahoma" w:hAnsi="Tahoma" w:cs="Tahoma"/>
                <w:sz w:val="20"/>
              </w:rPr>
              <w:t xml:space="preserve"> </w:t>
            </w:r>
            <w:r w:rsidR="00A37254" w:rsidRPr="00A42565">
              <w:rPr>
                <w:rFonts w:ascii="Tahoma" w:hAnsi="Tahoma" w:cs="Tahoma"/>
                <w:color w:val="FF0000"/>
                <w:sz w:val="20"/>
                <w:highlight w:val="darkCyan"/>
              </w:rPr>
              <w:t>]</w:t>
            </w:r>
          </w:p>
        </w:tc>
      </w:tr>
    </w:tbl>
    <w:p w14:paraId="6DF45A62" w14:textId="77777777" w:rsidR="00CC4812" w:rsidRDefault="00CC4812" w:rsidP="00CC4812">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CC4812" w:rsidRPr="00240491" w14:paraId="3A555139" w14:textId="77777777" w:rsidTr="00D91390">
        <w:trPr>
          <w:trHeight w:val="1720"/>
        </w:trPr>
        <w:tc>
          <w:tcPr>
            <w:tcW w:w="2219" w:type="dxa"/>
            <w:shd w:val="clear" w:color="auto" w:fill="auto"/>
          </w:tcPr>
          <w:p w14:paraId="523C5A4F" w14:textId="77777777" w:rsidR="00CC4812" w:rsidRPr="00D91390" w:rsidRDefault="00CC4812" w:rsidP="00D91390">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70617A83" w14:textId="77777777" w:rsidR="00CC4812" w:rsidRPr="00D91390" w:rsidRDefault="00CC4812" w:rsidP="00D91390">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B656CC">
              <w:rPr>
                <w:rStyle w:val="a7"/>
                <w:rFonts w:ascii="Tahoma" w:hAnsi="Tahoma" w:cs="Tahoma"/>
                <w:color w:val="FF0000"/>
                <w:sz w:val="20"/>
                <w:szCs w:val="20"/>
              </w:rPr>
              <w:footnoteReference w:id="36"/>
            </w:r>
            <w:r w:rsidRPr="0057541B">
              <w:rPr>
                <w:rFonts w:ascii="Tahoma" w:hAnsi="Tahoma" w:cs="Tahoma"/>
                <w:sz w:val="20"/>
                <w:szCs w:val="20"/>
              </w:rPr>
              <w:t xml:space="preserve"> </w:t>
            </w:r>
          </w:p>
        </w:tc>
        <w:tc>
          <w:tcPr>
            <w:tcW w:w="2461" w:type="dxa"/>
            <w:shd w:val="clear" w:color="auto" w:fill="auto"/>
            <w:tcMar>
              <w:left w:w="113" w:type="dxa"/>
              <w:right w:w="113" w:type="dxa"/>
            </w:tcMar>
          </w:tcPr>
          <w:p w14:paraId="66A5F06B"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B656CC">
              <w:rPr>
                <w:rStyle w:val="a7"/>
                <w:rFonts w:ascii="Tahoma" w:hAnsi="Tahoma" w:cs="Tahoma"/>
                <w:color w:val="FF0000"/>
                <w:sz w:val="20"/>
                <w:szCs w:val="20"/>
              </w:rPr>
              <w:footnoteReference w:id="37"/>
            </w:r>
          </w:p>
          <w:p w14:paraId="07052A64" w14:textId="0DFB9F2A" w:rsidR="00BD0A17" w:rsidRPr="00D91390" w:rsidRDefault="00BD0A17" w:rsidP="00B656CC">
            <w:pPr>
              <w:spacing w:after="120"/>
              <w:rPr>
                <w:rFonts w:ascii="Tahoma" w:hAnsi="Tahoma" w:cs="Tahoma"/>
                <w:sz w:val="20"/>
                <w:szCs w:val="20"/>
                <w:highlight w:val="darkCyan"/>
              </w:rPr>
            </w:pPr>
          </w:p>
        </w:tc>
        <w:tc>
          <w:tcPr>
            <w:tcW w:w="2198" w:type="dxa"/>
            <w:shd w:val="clear" w:color="auto" w:fill="auto"/>
            <w:tcMar>
              <w:left w:w="113" w:type="dxa"/>
              <w:right w:w="113" w:type="dxa"/>
            </w:tcMar>
          </w:tcPr>
          <w:p w14:paraId="6C37F8EB" w14:textId="77777777" w:rsidR="00CC4812" w:rsidRPr="00D91390" w:rsidRDefault="00CC4812" w:rsidP="00D91390">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B656CC">
              <w:rPr>
                <w:rStyle w:val="a7"/>
                <w:rFonts w:ascii="Tahoma" w:hAnsi="Tahoma" w:cs="Tahoma"/>
                <w:color w:val="FF0000"/>
                <w:sz w:val="20"/>
                <w:szCs w:val="20"/>
              </w:rPr>
              <w:footnoteReference w:id="38"/>
            </w:r>
          </w:p>
        </w:tc>
      </w:tr>
      <w:tr w:rsidR="00CC4812" w:rsidRPr="00A45BED" w14:paraId="2D1B2B68" w14:textId="77777777" w:rsidTr="00AF12ED">
        <w:tc>
          <w:tcPr>
            <w:tcW w:w="2219" w:type="dxa"/>
            <w:shd w:val="clear" w:color="auto" w:fill="auto"/>
          </w:tcPr>
          <w:p w14:paraId="7619C94D" w14:textId="77777777" w:rsidR="00CC4812" w:rsidRPr="00D91390" w:rsidRDefault="00CC4812" w:rsidP="00D91390">
            <w:pPr>
              <w:spacing w:before="120" w:after="240"/>
              <w:ind w:left="137" w:firstLine="5"/>
              <w:rPr>
                <w:rFonts w:ascii="Tahoma" w:hAnsi="Tahoma" w:cs="Tahoma"/>
                <w:sz w:val="20"/>
                <w:szCs w:val="20"/>
              </w:rPr>
            </w:pPr>
            <w:r w:rsidRPr="00A42565">
              <w:rPr>
                <w:rFonts w:ascii="Tahoma" w:hAnsi="Tahoma" w:cs="Tahoma"/>
                <w:sz w:val="20"/>
                <w:u w:color="FF0000"/>
              </w:rPr>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B656CC">
              <w:rPr>
                <w:rStyle w:val="a7"/>
                <w:rFonts w:ascii="Tahoma" w:hAnsi="Tahoma" w:cs="Tahoma"/>
                <w:color w:val="FF0000"/>
                <w:sz w:val="20"/>
                <w:szCs w:val="20"/>
              </w:rPr>
              <w:footnoteReference w:id="39"/>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564C87C2" w14:textId="77777777" w:rsidR="00CC4812" w:rsidRPr="00D91390" w:rsidRDefault="00CC4812" w:rsidP="00D91390">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6F1D2868" w14:textId="0915CAC4" w:rsidR="00CC4812" w:rsidRDefault="00CC4812" w:rsidP="00D91390">
            <w:pPr>
              <w:spacing w:before="120" w:after="240"/>
              <w:ind w:firstLine="5"/>
              <w:rPr>
                <w:rFonts w:ascii="Tahoma" w:hAnsi="Tahoma" w:cs="Tahoma"/>
                <w:color w:val="FF0000"/>
                <w:sz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bookmarkStart w:id="3" w:name="_Ref185611997"/>
            <w:r w:rsidRPr="00D91390">
              <w:rPr>
                <w:rFonts w:ascii="Tahoma" w:hAnsi="Tahoma" w:cs="Tahoma"/>
                <w:color w:val="FF0000"/>
                <w:sz w:val="20"/>
                <w:highlight w:val="darkCyan"/>
              </w:rPr>
              <w:t xml:space="preserve">] </w:t>
            </w:r>
            <w:bookmarkEnd w:id="3"/>
          </w:p>
          <w:p w14:paraId="24BD94D9" w14:textId="77777777" w:rsidR="00730167" w:rsidRDefault="00730167" w:rsidP="00D91390">
            <w:pPr>
              <w:spacing w:before="120" w:after="240"/>
              <w:ind w:firstLine="5"/>
              <w:rPr>
                <w:rFonts w:ascii="Tahoma" w:hAnsi="Tahoma" w:cs="Tahoma"/>
                <w:color w:val="FF0000"/>
                <w:sz w:val="20"/>
                <w:highlight w:val="darkCyan"/>
              </w:rPr>
            </w:pPr>
            <w:r>
              <w:rPr>
                <w:rFonts w:ascii="Tahoma" w:hAnsi="Tahoma" w:cs="Tahoma"/>
                <w:color w:val="FF0000"/>
                <w:sz w:val="20"/>
                <w:highlight w:val="darkCyan"/>
              </w:rPr>
              <w:t>/</w:t>
            </w:r>
          </w:p>
          <w:p w14:paraId="3101BA2F" w14:textId="624714AC" w:rsidR="00730167" w:rsidRDefault="00730167" w:rsidP="00730167">
            <w:pPr>
              <w:spacing w:before="120" w:after="240"/>
              <w:ind w:firstLine="5"/>
              <w:rPr>
                <w:rFonts w:ascii="Tahoma" w:hAnsi="Tahoma" w:cs="Tahoma"/>
                <w:sz w:val="20"/>
                <w:szCs w:val="20"/>
                <w:highlight w:val="darkCyan"/>
              </w:rPr>
            </w:pPr>
            <w:proofErr w:type="gramStart"/>
            <w:r w:rsidRPr="00D91390">
              <w:rPr>
                <w:rFonts w:ascii="Tahoma" w:hAnsi="Tahoma" w:cs="Tahoma"/>
                <w:color w:val="FF0000"/>
                <w:sz w:val="20"/>
                <w:highlight w:val="darkCyan"/>
                <w:u w:color="FF0000"/>
              </w:rPr>
              <w:t>[</w:t>
            </w:r>
            <w:r>
              <w:rPr>
                <w:rFonts w:ascii="Tahoma" w:hAnsi="Tahoma" w:cs="Tahoma"/>
                <w:color w:val="FF0000"/>
                <w:sz w:val="20"/>
                <w:highlight w:val="darkCyan"/>
                <w:u w:color="FF0000"/>
              </w:rPr>
              <w:t xml:space="preserve"> </w:t>
            </w:r>
            <w:r w:rsidRPr="00D91390">
              <w:rPr>
                <w:rFonts w:ascii="Tahoma" w:hAnsi="Tahoma" w:cs="Tahoma"/>
                <w:sz w:val="20"/>
                <w:szCs w:val="20"/>
                <w:highlight w:val="darkCyan"/>
              </w:rPr>
              <w:t>НДС</w:t>
            </w:r>
            <w:proofErr w:type="gramEnd"/>
            <w:r w:rsidRPr="00D91390">
              <w:rPr>
                <w:rFonts w:ascii="Tahoma" w:hAnsi="Tahoma" w:cs="Tahoma"/>
                <w:sz w:val="20"/>
                <w:szCs w:val="20"/>
                <w:highlight w:val="darkCyan"/>
              </w:rPr>
              <w:t xml:space="preserve"> не облагается на основании </w:t>
            </w:r>
            <w:r w:rsidRPr="00A42565">
              <w:rPr>
                <w:rFonts w:ascii="Tahoma" w:hAnsi="Tahoma" w:cs="Tahoma"/>
                <w:color w:val="FF0000"/>
                <w:sz w:val="20"/>
                <w:highlight w:val="darkCyan"/>
              </w:rPr>
              <w:t>[</w:t>
            </w:r>
            <w:r>
              <w:rPr>
                <w:rFonts w:ascii="Tahoma" w:hAnsi="Tahoma" w:cs="Tahoma"/>
                <w:color w:val="FF0000"/>
                <w:sz w:val="20"/>
                <w:highlight w:val="darkCyan"/>
              </w:rPr>
              <w:t xml:space="preserve">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Pr>
                <w:rFonts w:ascii="Tahoma" w:hAnsi="Tahoma" w:cs="Tahoma"/>
                <w:color w:val="FF0000"/>
                <w:sz w:val="20"/>
                <w:highlight w:val="darkCyan"/>
              </w:rPr>
              <w:t xml:space="preserve"> </w:t>
            </w:r>
            <w:r w:rsidRPr="00D91390">
              <w:rPr>
                <w:rFonts w:ascii="Tahoma" w:hAnsi="Tahoma" w:cs="Tahoma"/>
                <w:color w:val="FF0000"/>
                <w:sz w:val="20"/>
                <w:highlight w:val="darkCyan"/>
              </w:rPr>
              <w:t>]</w:t>
            </w:r>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Pr>
                <w:rFonts w:ascii="Tahoma" w:hAnsi="Tahoma" w:cs="Tahoma"/>
                <w:sz w:val="20"/>
                <w:szCs w:val="20"/>
                <w:highlight w:val="darkCyan"/>
              </w:rPr>
              <w:t xml:space="preserve"> </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
          <w:p w14:paraId="2A50593E" w14:textId="77777777" w:rsidR="00730167" w:rsidRDefault="00730167" w:rsidP="00730167">
            <w:pPr>
              <w:spacing w:after="120"/>
              <w:rPr>
                <w:rFonts w:ascii="Tahoma" w:hAnsi="Tahoma" w:cs="Tahoma"/>
                <w:color w:val="FF0000"/>
                <w:sz w:val="20"/>
              </w:rPr>
            </w:pPr>
            <w:r>
              <w:rPr>
                <w:rFonts w:ascii="Tahoma" w:hAnsi="Tahoma" w:cs="Tahoma"/>
                <w:color w:val="FF0000"/>
                <w:sz w:val="20"/>
              </w:rPr>
              <w:t>/</w:t>
            </w:r>
          </w:p>
          <w:p w14:paraId="5216951E" w14:textId="77777777" w:rsidR="00121BD2" w:rsidRDefault="00121BD2" w:rsidP="00121BD2">
            <w:pPr>
              <w:spacing w:after="120"/>
              <w:rPr>
                <w:rFonts w:ascii="Tahoma" w:hAnsi="Tahoma" w:cs="Tahoma"/>
                <w:color w:val="FF0000"/>
                <w:sz w:val="20"/>
              </w:rPr>
            </w:pPr>
            <w:proofErr w:type="gramStart"/>
            <w:r>
              <w:rPr>
                <w:rFonts w:ascii="Tahoma" w:hAnsi="Tahoma" w:cs="Tahoma"/>
                <w:color w:val="FF0000"/>
                <w:sz w:val="20"/>
              </w:rPr>
              <w:t xml:space="preserve">[ </w:t>
            </w:r>
            <w:r w:rsidRPr="00A41800">
              <w:rPr>
                <w:rFonts w:ascii="Tahoma" w:hAnsi="Tahoma" w:cs="Tahoma"/>
                <w:sz w:val="20"/>
              </w:rPr>
              <w:t>Исполнитель</w:t>
            </w:r>
            <w:proofErr w:type="gramEnd"/>
            <w:r w:rsidRPr="00C45CBD">
              <w:rPr>
                <w:rFonts w:ascii="Tahoma" w:hAnsi="Tahoma" w:cs="Tahoma"/>
                <w:sz w:val="20"/>
              </w:rPr>
              <w:t xml:space="preserve"> не </w:t>
            </w:r>
            <w:r w:rsidRPr="00C46409">
              <w:rPr>
                <w:rFonts w:ascii="Tahoma" w:hAnsi="Tahoma" w:cs="Tahoma"/>
                <w:sz w:val="20"/>
              </w:rPr>
              <w:t>является плательщиком НДС</w:t>
            </w:r>
            <w:r>
              <w:rPr>
                <w:rFonts w:ascii="Tahoma" w:hAnsi="Tahoma" w:cs="Tahoma"/>
                <w:sz w:val="20"/>
              </w:rPr>
              <w:t xml:space="preserve"> на основании </w:t>
            </w:r>
            <w:r>
              <w:rPr>
                <w:rFonts w:ascii="Tahoma" w:hAnsi="Tahoma" w:cs="Tahoma"/>
                <w:color w:val="FF0000"/>
                <w:sz w:val="20"/>
              </w:rPr>
              <w:t xml:space="preserve">[ </w:t>
            </w:r>
            <w:r>
              <w:rPr>
                <w:rFonts w:ascii="Tahoma" w:hAnsi="Tahoma" w:cs="Tahoma"/>
                <w:sz w:val="20"/>
              </w:rPr>
              <w:t>ст. 143 Налогового кодекса РФ.</w:t>
            </w:r>
            <w:r w:rsidRPr="00C46409">
              <w:rPr>
                <w:rFonts w:ascii="Tahoma" w:hAnsi="Tahoma" w:cs="Tahoma"/>
                <w:sz w:val="20"/>
              </w:rPr>
              <w:t xml:space="preserve"> </w:t>
            </w:r>
            <w:r>
              <w:rPr>
                <w:rFonts w:ascii="Tahoma" w:hAnsi="Tahoma" w:cs="Tahoma"/>
                <w:color w:val="FF0000"/>
                <w:sz w:val="20"/>
              </w:rPr>
              <w:t>]</w:t>
            </w:r>
            <w:r>
              <w:rPr>
                <w:rStyle w:val="a7"/>
                <w:rFonts w:ascii="Tahoma" w:hAnsi="Tahoma" w:cs="Tahoma"/>
                <w:color w:val="FF0000"/>
                <w:sz w:val="20"/>
              </w:rPr>
              <w:footnoteReference w:id="40"/>
            </w:r>
            <w:r>
              <w:rPr>
                <w:rFonts w:ascii="Tahoma" w:hAnsi="Tahoma" w:cs="Tahoma"/>
                <w:color w:val="FF0000"/>
                <w:sz w:val="20"/>
              </w:rPr>
              <w:t xml:space="preserve"> / [ </w:t>
            </w:r>
            <w:r w:rsidRPr="00150A10">
              <w:rPr>
                <w:rFonts w:ascii="Tahoma" w:hAnsi="Tahoma" w:cs="Tahoma"/>
                <w:sz w:val="20"/>
              </w:rPr>
              <w:t xml:space="preserve">п. 9 ст. 2 Федерального закона от 27.11.2018 422-ФЗ </w:t>
            </w:r>
            <w:r>
              <w:rPr>
                <w:rFonts w:ascii="Tahoma" w:hAnsi="Tahoma" w:cs="Tahoma"/>
                <w:color w:val="FF0000"/>
                <w:sz w:val="20"/>
              </w:rPr>
              <w:t>]</w:t>
            </w:r>
            <w:r>
              <w:rPr>
                <w:rStyle w:val="a7"/>
                <w:rFonts w:ascii="Tahoma" w:hAnsi="Tahoma" w:cs="Tahoma"/>
                <w:color w:val="FF0000"/>
                <w:sz w:val="20"/>
              </w:rPr>
              <w:footnoteReference w:id="41"/>
            </w:r>
            <w:r>
              <w:rPr>
                <w:rFonts w:ascii="Tahoma" w:hAnsi="Tahoma" w:cs="Tahoma"/>
                <w:color w:val="FF0000"/>
                <w:sz w:val="20"/>
              </w:rPr>
              <w:t xml:space="preserve"> ]</w:t>
            </w:r>
          </w:p>
          <w:p w14:paraId="2C76DFE6" w14:textId="77777777" w:rsidR="00730167" w:rsidRDefault="00730167" w:rsidP="00730167">
            <w:pPr>
              <w:spacing w:after="120"/>
              <w:rPr>
                <w:rFonts w:ascii="Tahoma" w:hAnsi="Tahoma" w:cs="Tahoma"/>
                <w:color w:val="FF0000"/>
                <w:sz w:val="20"/>
              </w:rPr>
            </w:pPr>
            <w:r>
              <w:rPr>
                <w:rFonts w:ascii="Tahoma" w:hAnsi="Tahoma" w:cs="Tahoma"/>
                <w:color w:val="FF0000"/>
                <w:sz w:val="20"/>
              </w:rPr>
              <w:t>/</w:t>
            </w:r>
          </w:p>
          <w:p w14:paraId="5100EFD2" w14:textId="3A28FBAF" w:rsidR="00730167" w:rsidRPr="00D91390" w:rsidRDefault="00730167" w:rsidP="00B656CC">
            <w:pPr>
              <w:spacing w:after="120"/>
              <w:rPr>
                <w:rFonts w:ascii="Tahoma" w:hAnsi="Tahoma" w:cs="Tahoma"/>
                <w:sz w:val="20"/>
                <w:szCs w:val="20"/>
                <w:highlight w:val="darkCyan"/>
              </w:rPr>
            </w:pPr>
            <w:proofErr w:type="gramStart"/>
            <w:r>
              <w:rPr>
                <w:rFonts w:ascii="Tahoma" w:hAnsi="Tahoma" w:cs="Tahoma"/>
                <w:color w:val="FF0000"/>
                <w:sz w:val="20"/>
              </w:rPr>
              <w:t xml:space="preserve">[ </w:t>
            </w:r>
            <w:r w:rsidRPr="00306BA8">
              <w:rPr>
                <w:rFonts w:ascii="Tahoma" w:hAnsi="Tahoma" w:cs="Tahoma"/>
                <w:sz w:val="20"/>
              </w:rPr>
              <w:t>Исполнитель</w:t>
            </w:r>
            <w:proofErr w:type="gramEnd"/>
            <w:r w:rsidRPr="00DD79BD">
              <w:rPr>
                <w:rFonts w:ascii="Tahoma" w:hAnsi="Tahoma" w:cs="Tahoma"/>
                <w:sz w:val="20"/>
              </w:rPr>
              <w:t xml:space="preserve"> освобождён от исполнения обязанностей плательщика НДС на основании</w:t>
            </w:r>
            <w:r w:rsidRPr="005903DB">
              <w:rPr>
                <w:rFonts w:ascii="Tahoma" w:hAnsi="Tahoma" w:cs="Tahoma"/>
                <w:sz w:val="20"/>
              </w:rPr>
              <w:t xml:space="preserve">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Pr="005903DB">
              <w:rPr>
                <w:rFonts w:ascii="Tahoma" w:hAnsi="Tahoma" w:cs="Tahoma"/>
                <w:sz w:val="20"/>
              </w:rPr>
              <w:t xml:space="preserve"> п.</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ст.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Налогового кодекса РФ</w:t>
            </w:r>
            <w:r>
              <w:rPr>
                <w:rFonts w:ascii="Tahoma" w:hAnsi="Tahoma" w:cs="Tahoma"/>
                <w:sz w:val="20"/>
              </w:rPr>
              <w:t xml:space="preserve">. </w:t>
            </w:r>
            <w:r>
              <w:rPr>
                <w:rFonts w:ascii="Tahoma" w:hAnsi="Tahoma" w:cs="Tahoma"/>
                <w:color w:val="FF0000"/>
                <w:sz w:val="20"/>
              </w:rPr>
              <w:t>]</w:t>
            </w:r>
          </w:p>
        </w:tc>
        <w:tc>
          <w:tcPr>
            <w:tcW w:w="2198" w:type="dxa"/>
            <w:shd w:val="clear" w:color="auto" w:fill="auto"/>
            <w:tcMar>
              <w:left w:w="113" w:type="dxa"/>
              <w:right w:w="113" w:type="dxa"/>
            </w:tcMar>
          </w:tcPr>
          <w:p w14:paraId="2BFD3D08" w14:textId="77777777" w:rsidR="00CC4812" w:rsidRPr="00D91390" w:rsidRDefault="00CC4812" w:rsidP="00D91390">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CC4812" w:rsidRPr="00A45BED" w14:paraId="1AB6E9D1" w14:textId="77777777" w:rsidTr="00AF12ED">
        <w:tc>
          <w:tcPr>
            <w:tcW w:w="2219" w:type="dxa"/>
            <w:shd w:val="clear" w:color="auto" w:fill="auto"/>
          </w:tcPr>
          <w:p w14:paraId="065D03E9" w14:textId="24107B63" w:rsidR="00CC4812" w:rsidRPr="00D91390" w:rsidRDefault="00CC4812" w:rsidP="00D91390">
            <w:pPr>
              <w:spacing w:before="120" w:after="240"/>
              <w:ind w:left="137" w:firstLine="5"/>
              <w:rPr>
                <w:rFonts w:ascii="Tahoma" w:hAnsi="Tahoma" w:cs="Tahoma"/>
                <w:sz w:val="20"/>
                <w:szCs w:val="20"/>
                <w:lang w:val="en-US"/>
              </w:rPr>
            </w:pPr>
            <w:r w:rsidRPr="00CF05D3">
              <w:rPr>
                <w:rFonts w:ascii="Tahoma" w:hAnsi="Tahoma" w:cs="Tahoma"/>
                <w:color w:val="FF0000"/>
                <w:sz w:val="20"/>
              </w:rPr>
              <w:lastRenderedPageBreak/>
              <w:t>[</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B656CC">
              <w:rPr>
                <w:rStyle w:val="a7"/>
                <w:rFonts w:ascii="Tahoma" w:hAnsi="Tahoma" w:cs="Tahoma"/>
                <w:color w:val="FF0000"/>
                <w:sz w:val="20"/>
                <w:szCs w:val="20"/>
              </w:rPr>
              <w:footnoteReference w:id="42"/>
            </w:r>
          </w:p>
        </w:tc>
        <w:tc>
          <w:tcPr>
            <w:tcW w:w="2194" w:type="dxa"/>
            <w:shd w:val="clear" w:color="auto" w:fill="auto"/>
            <w:tcMar>
              <w:left w:w="113" w:type="dxa"/>
              <w:right w:w="113" w:type="dxa"/>
            </w:tcMar>
          </w:tcPr>
          <w:p w14:paraId="396BADEE" w14:textId="77777777" w:rsidR="00CC4812" w:rsidRPr="00D91390" w:rsidRDefault="00CC4812" w:rsidP="00D91390">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42F315B4" w14:textId="275A4D4F" w:rsidR="00CC4812" w:rsidRDefault="00CC4812" w:rsidP="00D91390">
            <w:pPr>
              <w:spacing w:before="120" w:after="240"/>
              <w:ind w:firstLine="5"/>
              <w:rPr>
                <w:rFonts w:ascii="Tahoma" w:hAnsi="Tahoma" w:cs="Tahoma"/>
                <w:color w:val="FF0000"/>
                <w:sz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p>
          <w:p w14:paraId="02946C4B" w14:textId="77777777" w:rsidR="00730167" w:rsidRDefault="00730167" w:rsidP="00730167">
            <w:pPr>
              <w:spacing w:before="120" w:after="240"/>
              <w:ind w:firstLine="5"/>
              <w:rPr>
                <w:rFonts w:ascii="Tahoma" w:hAnsi="Tahoma" w:cs="Tahoma"/>
                <w:color w:val="FF0000"/>
                <w:sz w:val="20"/>
                <w:highlight w:val="darkCyan"/>
              </w:rPr>
            </w:pPr>
            <w:r>
              <w:rPr>
                <w:rFonts w:ascii="Tahoma" w:hAnsi="Tahoma" w:cs="Tahoma"/>
                <w:color w:val="FF0000"/>
                <w:sz w:val="20"/>
                <w:highlight w:val="darkCyan"/>
              </w:rPr>
              <w:t>/</w:t>
            </w:r>
          </w:p>
          <w:p w14:paraId="130B1AD1" w14:textId="034EAEB9" w:rsidR="00730167" w:rsidRDefault="00730167" w:rsidP="00730167">
            <w:pPr>
              <w:spacing w:before="120" w:after="240"/>
              <w:ind w:firstLine="5"/>
              <w:rPr>
                <w:rFonts w:ascii="Tahoma" w:hAnsi="Tahoma" w:cs="Tahoma"/>
                <w:sz w:val="20"/>
                <w:szCs w:val="20"/>
                <w:highlight w:val="darkCyan"/>
              </w:rPr>
            </w:pPr>
            <w:proofErr w:type="gramStart"/>
            <w:r w:rsidRPr="00D91390">
              <w:rPr>
                <w:rFonts w:ascii="Tahoma" w:hAnsi="Tahoma" w:cs="Tahoma"/>
                <w:color w:val="FF0000"/>
                <w:sz w:val="20"/>
                <w:highlight w:val="darkCyan"/>
                <w:u w:color="FF0000"/>
              </w:rPr>
              <w:t>[</w:t>
            </w:r>
            <w:r>
              <w:rPr>
                <w:rFonts w:ascii="Tahoma" w:hAnsi="Tahoma" w:cs="Tahoma"/>
                <w:color w:val="FF0000"/>
                <w:sz w:val="20"/>
                <w:highlight w:val="darkCyan"/>
                <w:u w:color="FF0000"/>
              </w:rPr>
              <w:t xml:space="preserve"> </w:t>
            </w:r>
            <w:r w:rsidRPr="00D91390">
              <w:rPr>
                <w:rFonts w:ascii="Tahoma" w:hAnsi="Tahoma" w:cs="Tahoma"/>
                <w:sz w:val="20"/>
                <w:szCs w:val="20"/>
                <w:highlight w:val="darkCyan"/>
              </w:rPr>
              <w:t>НДС</w:t>
            </w:r>
            <w:proofErr w:type="gramEnd"/>
            <w:r w:rsidRPr="00D91390">
              <w:rPr>
                <w:rFonts w:ascii="Tahoma" w:hAnsi="Tahoma" w:cs="Tahoma"/>
                <w:sz w:val="20"/>
                <w:szCs w:val="20"/>
                <w:highlight w:val="darkCyan"/>
              </w:rPr>
              <w:t xml:space="preserve"> не облагается на основании </w:t>
            </w:r>
            <w:r w:rsidRPr="00A42565">
              <w:rPr>
                <w:rFonts w:ascii="Tahoma" w:hAnsi="Tahoma" w:cs="Tahoma"/>
                <w:color w:val="FF0000"/>
                <w:sz w:val="20"/>
                <w:highlight w:val="darkCyan"/>
              </w:rPr>
              <w:t>[</w:t>
            </w:r>
            <w:r>
              <w:rPr>
                <w:rFonts w:ascii="Tahoma" w:hAnsi="Tahoma" w:cs="Tahoma"/>
                <w:color w:val="FF0000"/>
                <w:sz w:val="20"/>
                <w:highlight w:val="darkCyan"/>
              </w:rPr>
              <w:t xml:space="preserve">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Pr>
                <w:rFonts w:ascii="Tahoma" w:hAnsi="Tahoma" w:cs="Tahoma"/>
                <w:color w:val="FF0000"/>
                <w:sz w:val="20"/>
                <w:highlight w:val="darkCyan"/>
              </w:rPr>
              <w:t xml:space="preserve"> </w:t>
            </w:r>
            <w:r w:rsidRPr="00D91390">
              <w:rPr>
                <w:rFonts w:ascii="Tahoma" w:hAnsi="Tahoma" w:cs="Tahoma"/>
                <w:color w:val="FF0000"/>
                <w:sz w:val="20"/>
                <w:highlight w:val="darkCyan"/>
              </w:rPr>
              <w:t>]</w:t>
            </w:r>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Pr>
                <w:rFonts w:ascii="Tahoma" w:hAnsi="Tahoma" w:cs="Tahoma"/>
                <w:sz w:val="20"/>
                <w:szCs w:val="20"/>
                <w:highlight w:val="darkCyan"/>
              </w:rPr>
              <w:t xml:space="preserve"> </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
          <w:p w14:paraId="2C1085CB" w14:textId="77777777" w:rsidR="00730167" w:rsidRDefault="00730167" w:rsidP="00730167">
            <w:pPr>
              <w:spacing w:after="120"/>
              <w:rPr>
                <w:rFonts w:ascii="Tahoma" w:hAnsi="Tahoma" w:cs="Tahoma"/>
                <w:color w:val="FF0000"/>
                <w:sz w:val="20"/>
              </w:rPr>
            </w:pPr>
            <w:r>
              <w:rPr>
                <w:rFonts w:ascii="Tahoma" w:hAnsi="Tahoma" w:cs="Tahoma"/>
                <w:color w:val="FF0000"/>
                <w:sz w:val="20"/>
              </w:rPr>
              <w:t>/</w:t>
            </w:r>
          </w:p>
          <w:p w14:paraId="636E68FB" w14:textId="77777777" w:rsidR="00121BD2" w:rsidRDefault="00121BD2" w:rsidP="00121BD2">
            <w:pPr>
              <w:spacing w:after="120"/>
              <w:rPr>
                <w:rFonts w:ascii="Tahoma" w:hAnsi="Tahoma" w:cs="Tahoma"/>
                <w:color w:val="FF0000"/>
                <w:sz w:val="20"/>
              </w:rPr>
            </w:pPr>
            <w:proofErr w:type="gramStart"/>
            <w:r>
              <w:rPr>
                <w:rFonts w:ascii="Tahoma" w:hAnsi="Tahoma" w:cs="Tahoma"/>
                <w:color w:val="FF0000"/>
                <w:sz w:val="20"/>
              </w:rPr>
              <w:t xml:space="preserve">[ </w:t>
            </w:r>
            <w:r w:rsidRPr="00A41800">
              <w:rPr>
                <w:rFonts w:ascii="Tahoma" w:hAnsi="Tahoma" w:cs="Tahoma"/>
                <w:sz w:val="20"/>
              </w:rPr>
              <w:t>Исполнитель</w:t>
            </w:r>
            <w:proofErr w:type="gramEnd"/>
            <w:r w:rsidRPr="00C45CBD">
              <w:rPr>
                <w:rFonts w:ascii="Tahoma" w:hAnsi="Tahoma" w:cs="Tahoma"/>
                <w:sz w:val="20"/>
              </w:rPr>
              <w:t xml:space="preserve"> не </w:t>
            </w:r>
            <w:r w:rsidRPr="00C46409">
              <w:rPr>
                <w:rFonts w:ascii="Tahoma" w:hAnsi="Tahoma" w:cs="Tahoma"/>
                <w:sz w:val="20"/>
              </w:rPr>
              <w:t>является плательщиком НДС</w:t>
            </w:r>
            <w:r>
              <w:rPr>
                <w:rFonts w:ascii="Tahoma" w:hAnsi="Tahoma" w:cs="Tahoma"/>
                <w:sz w:val="20"/>
              </w:rPr>
              <w:t xml:space="preserve"> на основании </w:t>
            </w:r>
            <w:r>
              <w:rPr>
                <w:rFonts w:ascii="Tahoma" w:hAnsi="Tahoma" w:cs="Tahoma"/>
                <w:color w:val="FF0000"/>
                <w:sz w:val="20"/>
              </w:rPr>
              <w:t xml:space="preserve">[ </w:t>
            </w:r>
            <w:r>
              <w:rPr>
                <w:rFonts w:ascii="Tahoma" w:hAnsi="Tahoma" w:cs="Tahoma"/>
                <w:sz w:val="20"/>
              </w:rPr>
              <w:t>ст. 143 Налогового кодекса РФ.</w:t>
            </w:r>
            <w:r w:rsidRPr="00C46409">
              <w:rPr>
                <w:rFonts w:ascii="Tahoma" w:hAnsi="Tahoma" w:cs="Tahoma"/>
                <w:sz w:val="20"/>
              </w:rPr>
              <w:t xml:space="preserve"> </w:t>
            </w:r>
            <w:r>
              <w:rPr>
                <w:rFonts w:ascii="Tahoma" w:hAnsi="Tahoma" w:cs="Tahoma"/>
                <w:color w:val="FF0000"/>
                <w:sz w:val="20"/>
              </w:rPr>
              <w:t>]</w:t>
            </w:r>
            <w:r>
              <w:rPr>
                <w:rStyle w:val="a7"/>
                <w:rFonts w:ascii="Tahoma" w:hAnsi="Tahoma" w:cs="Tahoma"/>
                <w:color w:val="FF0000"/>
                <w:sz w:val="20"/>
              </w:rPr>
              <w:footnoteReference w:id="43"/>
            </w:r>
            <w:r>
              <w:rPr>
                <w:rFonts w:ascii="Tahoma" w:hAnsi="Tahoma" w:cs="Tahoma"/>
                <w:color w:val="FF0000"/>
                <w:sz w:val="20"/>
              </w:rPr>
              <w:t xml:space="preserve"> / [ </w:t>
            </w:r>
            <w:r w:rsidRPr="00150A10">
              <w:rPr>
                <w:rFonts w:ascii="Tahoma" w:hAnsi="Tahoma" w:cs="Tahoma"/>
                <w:sz w:val="20"/>
              </w:rPr>
              <w:t xml:space="preserve">п. 9 ст. 2 Федерального закона от 27.11.2018 422-ФЗ </w:t>
            </w:r>
            <w:r>
              <w:rPr>
                <w:rFonts w:ascii="Tahoma" w:hAnsi="Tahoma" w:cs="Tahoma"/>
                <w:color w:val="FF0000"/>
                <w:sz w:val="20"/>
              </w:rPr>
              <w:t>]</w:t>
            </w:r>
            <w:r>
              <w:rPr>
                <w:rStyle w:val="a7"/>
                <w:rFonts w:ascii="Tahoma" w:hAnsi="Tahoma" w:cs="Tahoma"/>
                <w:color w:val="FF0000"/>
                <w:sz w:val="20"/>
              </w:rPr>
              <w:footnoteReference w:id="44"/>
            </w:r>
            <w:r>
              <w:rPr>
                <w:rFonts w:ascii="Tahoma" w:hAnsi="Tahoma" w:cs="Tahoma"/>
                <w:color w:val="FF0000"/>
                <w:sz w:val="20"/>
              </w:rPr>
              <w:t xml:space="preserve"> ]</w:t>
            </w:r>
          </w:p>
          <w:p w14:paraId="68043B0C" w14:textId="77777777" w:rsidR="00730167" w:rsidRDefault="00730167" w:rsidP="00730167">
            <w:pPr>
              <w:spacing w:after="120"/>
              <w:rPr>
                <w:rFonts w:ascii="Tahoma" w:hAnsi="Tahoma" w:cs="Tahoma"/>
                <w:color w:val="FF0000"/>
                <w:sz w:val="20"/>
              </w:rPr>
            </w:pPr>
            <w:r>
              <w:rPr>
                <w:rFonts w:ascii="Tahoma" w:hAnsi="Tahoma" w:cs="Tahoma"/>
                <w:color w:val="FF0000"/>
                <w:sz w:val="20"/>
              </w:rPr>
              <w:t>/</w:t>
            </w:r>
          </w:p>
          <w:p w14:paraId="72FC4459" w14:textId="055A2BFB" w:rsidR="00730167" w:rsidRPr="00D91390" w:rsidRDefault="00730167" w:rsidP="00730167">
            <w:pPr>
              <w:spacing w:before="120" w:after="240"/>
              <w:ind w:firstLine="5"/>
              <w:rPr>
                <w:rFonts w:ascii="Tahoma" w:hAnsi="Tahoma" w:cs="Tahoma"/>
                <w:bCs/>
                <w:color w:val="FF0000"/>
                <w:sz w:val="20"/>
                <w:szCs w:val="20"/>
                <w:highlight w:val="darkCyan"/>
                <w:u w:color="FF0000"/>
              </w:rPr>
            </w:pPr>
            <w:proofErr w:type="gramStart"/>
            <w:r>
              <w:rPr>
                <w:rFonts w:ascii="Tahoma" w:hAnsi="Tahoma" w:cs="Tahoma"/>
                <w:color w:val="FF0000"/>
                <w:sz w:val="20"/>
              </w:rPr>
              <w:t xml:space="preserve">[ </w:t>
            </w:r>
            <w:r w:rsidRPr="00306BA8">
              <w:rPr>
                <w:rFonts w:ascii="Tahoma" w:hAnsi="Tahoma" w:cs="Tahoma"/>
                <w:sz w:val="20"/>
              </w:rPr>
              <w:t>Исполнитель</w:t>
            </w:r>
            <w:proofErr w:type="gramEnd"/>
            <w:r w:rsidRPr="00DD79BD">
              <w:rPr>
                <w:rFonts w:ascii="Tahoma" w:hAnsi="Tahoma" w:cs="Tahoma"/>
                <w:sz w:val="20"/>
              </w:rPr>
              <w:t xml:space="preserve"> освобождён от исполнения обязанностей плательщика НДС на основании</w:t>
            </w:r>
            <w:r w:rsidRPr="005903DB">
              <w:rPr>
                <w:rFonts w:ascii="Tahoma" w:hAnsi="Tahoma" w:cs="Tahoma"/>
                <w:sz w:val="20"/>
              </w:rPr>
              <w:t xml:space="preserve">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Pr="005903DB">
              <w:rPr>
                <w:rFonts w:ascii="Tahoma" w:hAnsi="Tahoma" w:cs="Tahoma"/>
                <w:sz w:val="20"/>
              </w:rPr>
              <w:t xml:space="preserve"> п.</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ст.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Налогового кодекса РФ</w:t>
            </w:r>
            <w:r>
              <w:rPr>
                <w:rFonts w:ascii="Tahoma" w:hAnsi="Tahoma" w:cs="Tahoma"/>
                <w:sz w:val="20"/>
              </w:rPr>
              <w:t xml:space="preserve">. </w:t>
            </w:r>
            <w:r>
              <w:rPr>
                <w:rFonts w:ascii="Tahoma" w:hAnsi="Tahoma" w:cs="Tahoma"/>
                <w:color w:val="FF0000"/>
                <w:sz w:val="20"/>
              </w:rPr>
              <w:t>]</w:t>
            </w:r>
          </w:p>
        </w:tc>
        <w:tc>
          <w:tcPr>
            <w:tcW w:w="2198" w:type="dxa"/>
            <w:shd w:val="clear" w:color="auto" w:fill="auto"/>
            <w:tcMar>
              <w:left w:w="113" w:type="dxa"/>
              <w:right w:w="113" w:type="dxa"/>
            </w:tcMar>
          </w:tcPr>
          <w:p w14:paraId="52D6EFB6"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6114B993" w14:textId="4E8A149C" w:rsidR="00CC4812" w:rsidRDefault="00CC4812" w:rsidP="00CC4812">
      <w:pPr>
        <w:pStyle w:val="aff6"/>
        <w:rPr>
          <w:color w:val="FF0000"/>
        </w:rPr>
      </w:pPr>
      <w:r w:rsidRPr="00CF05D3">
        <w:rPr>
          <w:color w:val="FF0000"/>
        </w:rPr>
        <w:t>]</w:t>
      </w:r>
      <w:r w:rsidRPr="00990C4C">
        <w:rPr>
          <w:color w:val="FF0000"/>
        </w:rPr>
        <w:t xml:space="preserve"> </w:t>
      </w:r>
      <w:r w:rsidRPr="00D91390">
        <w:rPr>
          <w:rStyle w:val="a7"/>
          <w:color w:val="FF0000"/>
        </w:rPr>
        <w:footnoteReference w:id="45"/>
      </w:r>
    </w:p>
    <w:p w14:paraId="732029B8" w14:textId="1120FE7E" w:rsidR="00DD145A" w:rsidRPr="00B656CC" w:rsidRDefault="00DD145A" w:rsidP="00DD145A">
      <w:pPr>
        <w:pStyle w:val="afff0"/>
        <w:numPr>
          <w:ilvl w:val="1"/>
          <w:numId w:val="36"/>
        </w:numPr>
        <w:ind w:left="851" w:hanging="851"/>
        <w:rPr>
          <w:highlight w:val="darkGray"/>
        </w:rPr>
      </w:pPr>
      <w:proofErr w:type="gramStart"/>
      <w:r w:rsidRPr="00CF05D3">
        <w:rPr>
          <w:color w:val="FF0000"/>
        </w:rPr>
        <w:t>[</w:t>
      </w:r>
      <w:r>
        <w:rPr>
          <w:color w:val="FF0000"/>
        </w:rPr>
        <w:t xml:space="preserve"> </w:t>
      </w:r>
      <w:r w:rsidRPr="00A42565">
        <w:rPr>
          <w:highlight w:val="darkGray"/>
        </w:rPr>
        <w:t>Цена</w:t>
      </w:r>
      <w:proofErr w:type="gramEnd"/>
      <w:r w:rsidRPr="00A42565">
        <w:rPr>
          <w:highlight w:val="darkGray"/>
        </w:rPr>
        <w:t xml:space="preserve"> Услуг определяется в Заявках.</w:t>
      </w:r>
      <w:r w:rsidRPr="00CF05D3">
        <w:rPr>
          <w:color w:val="FF0000"/>
        </w:rPr>
        <w:t>]</w:t>
      </w:r>
      <w:r>
        <w:rPr>
          <w:color w:val="FF0000"/>
        </w:rPr>
        <w:t xml:space="preserve"> </w:t>
      </w:r>
      <w:r w:rsidRPr="00D70DEF">
        <w:rPr>
          <w:rStyle w:val="a7"/>
          <w:color w:val="FF0000"/>
        </w:rPr>
        <w:footnoteReference w:id="46"/>
      </w:r>
    </w:p>
    <w:p w14:paraId="03FEAAD8" w14:textId="0DC30AA1" w:rsidR="00B21FAA" w:rsidRPr="00891C08" w:rsidRDefault="00B21FAA" w:rsidP="00B656CC">
      <w:pPr>
        <w:pStyle w:val="afff0"/>
        <w:numPr>
          <w:ilvl w:val="1"/>
          <w:numId w:val="36"/>
        </w:numPr>
        <w:ind w:left="851" w:hanging="851"/>
      </w:pPr>
      <w:r w:rsidRPr="00891C08">
        <w:t xml:space="preserve">Цена Договора включает в себя вознаграждение </w:t>
      </w:r>
      <w:r>
        <w:t>Исполнителя</w:t>
      </w:r>
      <w:r w:rsidRPr="00891C08">
        <w:t xml:space="preserve">, а также все его затраты по исполнению Договора (если в силу Договора соответствующие обязанности не лежат на Заказчике) </w:t>
      </w:r>
      <w:r w:rsidRPr="00305BB4">
        <w:rPr>
          <w:color w:val="FF0000"/>
        </w:rPr>
        <w:t>[</w:t>
      </w:r>
      <w:r w:rsidRPr="00891C08">
        <w:t xml:space="preserve"> , включая, но не ограничиваясь: затраты на обеспечение материалами, их складирование, охрану, выполнение погрузо-разгрузочных работ, затраты на обеспечение места </w:t>
      </w:r>
      <w:r>
        <w:t>оказания Услуг</w:t>
      </w:r>
      <w:r w:rsidRPr="00891C08">
        <w:t xml:space="preserve"> тепловой и электрической энергией, водоснабжением, зимнее удорожание, устройство </w:t>
      </w:r>
      <w:proofErr w:type="spellStart"/>
      <w:r w:rsidRPr="00891C08">
        <w:t>ВЗиС</w:t>
      </w:r>
      <w:proofErr w:type="spellEnd"/>
      <w:r w:rsidRPr="00891C08">
        <w:t xml:space="preserve">, затраты на содержание вахтового персонала, затраты на перебазировку техники до места </w:t>
      </w:r>
      <w:r>
        <w:t>оказания Услуг</w:t>
      </w:r>
      <w:r w:rsidRPr="00891C08">
        <w:t xml:space="preserve">, доставку персонала до места </w:t>
      </w:r>
      <w:r>
        <w:t>оказания Услуг</w:t>
      </w:r>
      <w:r w:rsidRPr="00891C08">
        <w:t xml:space="preserve"> и его вывоз, обеспечение персонала спецодеждой, индивидуальными средствами защиты, и измерительными приборами, расходы на проживание персонала, обслуживание техники, стоимость тары, упаковки, маркировки, затраты, связанные с вирусными инфекциями, затраты на обеспечение сертифицированной оснасткой (траверсы, чалки и т.д.), расходы по транспортировке лома, отходов цветных/черных/драгоценных металлов на склад, указанный Заказчиком, командировочные, непредвиденные расходы и все возможные прочие расходы, издержки, накладные расходы и иные затраты, понесённые им в связи с исполнением Договора, а также уплату всех налогов, сборов, пошлин и иных обязательных платежей, в том числе необходимых для ввоза материалов из-за рубежа </w:t>
      </w:r>
      <w:r w:rsidRPr="00305BB4">
        <w:rPr>
          <w:color w:val="FF0000"/>
        </w:rPr>
        <w:t>]</w:t>
      </w:r>
      <w:r w:rsidRPr="00891C08">
        <w:t xml:space="preserve"> </w:t>
      </w:r>
      <w:r w:rsidRPr="00891C08">
        <w:rPr>
          <w:rStyle w:val="a7"/>
        </w:rPr>
        <w:footnoteReference w:id="47"/>
      </w:r>
      <w:r w:rsidRPr="00891C08">
        <w:t>.</w:t>
      </w:r>
    </w:p>
    <w:p w14:paraId="5BECD212" w14:textId="3DCE6501" w:rsidR="00B21FAA" w:rsidRPr="00891C08" w:rsidRDefault="00B21FAA" w:rsidP="00B21FAA">
      <w:pPr>
        <w:pStyle w:val="aff6"/>
      </w:pPr>
      <w:r w:rsidRPr="00891C08">
        <w:lastRenderedPageBreak/>
        <w:t xml:space="preserve">Цена Договора не включает затраты, которые </w:t>
      </w:r>
      <w:r>
        <w:t>Исполнитель</w:t>
      </w:r>
      <w:r w:rsidRPr="00891C08">
        <w:t xml:space="preserve"> не несёт в связи с содействием Заказчика.</w:t>
      </w:r>
    </w:p>
    <w:p w14:paraId="2743DFD2" w14:textId="128BE286" w:rsidR="00B21FAA" w:rsidRPr="00891C08" w:rsidRDefault="00B21FAA" w:rsidP="00B21FAA">
      <w:pPr>
        <w:pStyle w:val="aff6"/>
      </w:pPr>
      <w:r w:rsidRPr="00891C08">
        <w:t xml:space="preserve">Цена </w:t>
      </w:r>
      <w:r>
        <w:t>Услуг</w:t>
      </w:r>
      <w:r w:rsidRPr="00891C08">
        <w:t>, подлежащая приемке и оплате Заказчиком, указывается в документах без учёта стоимости материалов Заказчика.</w:t>
      </w:r>
    </w:p>
    <w:p w14:paraId="45EA97AC" w14:textId="128BE286" w:rsidR="00A50BBF" w:rsidRPr="00D06E44" w:rsidRDefault="00A50BBF" w:rsidP="00A50BBF">
      <w:pPr>
        <w:pStyle w:val="afff0"/>
        <w:numPr>
          <w:ilvl w:val="1"/>
          <w:numId w:val="36"/>
        </w:numPr>
        <w:ind w:left="851" w:hanging="851"/>
        <w:rPr>
          <w:highlight w:val="cyan"/>
        </w:rPr>
      </w:pPr>
      <w:r w:rsidRPr="009800F0">
        <w:rPr>
          <w:bCs/>
          <w:color w:val="FF0000"/>
          <w:highlight w:val="cyan"/>
        </w:rPr>
        <w:t>[</w:t>
      </w:r>
      <w:r>
        <w:rPr>
          <w:bCs/>
          <w:highlight w:val="cyan"/>
        </w:rPr>
        <w:t xml:space="preserve"> Цена Услуг</w:t>
      </w:r>
      <w:r w:rsidRPr="00D06E44">
        <w:rPr>
          <w:bCs/>
          <w:highlight w:val="cyan"/>
        </w:rPr>
        <w:t xml:space="preserve"> определяется </w:t>
      </w:r>
      <w:r w:rsidRPr="00D06E44">
        <w:rPr>
          <w:highlight w:val="cyan"/>
        </w:rPr>
        <w:t>в соответствии с требованиями Методики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 утвержденной постановлением Правительства Российской Федерации от 14.07.2014 № 653 «</w:t>
      </w:r>
      <w:r w:rsidRPr="00D06E44">
        <w:rPr>
          <w:rFonts w:eastAsia="Calibri"/>
          <w:highlight w:val="cyan"/>
        </w:rPr>
        <w:t>Об утверждении методики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 и максимальных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w:t>
      </w:r>
      <w:r w:rsidRPr="00D06E44">
        <w:rPr>
          <w:bCs/>
          <w:highlight w:val="cyan"/>
        </w:rPr>
        <w:t>.</w:t>
      </w:r>
      <w:r w:rsidRPr="009800F0">
        <w:rPr>
          <w:color w:val="FF0000"/>
          <w:highlight w:val="cyan"/>
        </w:rPr>
        <w:t xml:space="preserve"> ]</w:t>
      </w:r>
    </w:p>
    <w:p w14:paraId="33ED7892" w14:textId="77777777" w:rsidR="00D17CB8" w:rsidRPr="00737A06" w:rsidRDefault="00D17CB8" w:rsidP="00185896">
      <w:pPr>
        <w:pStyle w:val="afff0"/>
        <w:numPr>
          <w:ilvl w:val="1"/>
          <w:numId w:val="36"/>
        </w:numPr>
        <w:ind w:left="851" w:hanging="851"/>
      </w:pPr>
      <w:proofErr w:type="gramStart"/>
      <w:r w:rsidRPr="001E1A7F">
        <w:rPr>
          <w:color w:val="FF0000"/>
        </w:rPr>
        <w:t>[</w:t>
      </w:r>
      <w:r w:rsidR="001E1A7F" w:rsidRPr="001E1A7F">
        <w:rPr>
          <w:color w:val="FF0000"/>
        </w:rPr>
        <w:t xml:space="preserve"> </w:t>
      </w:r>
      <w:r w:rsidRPr="001E1A7F">
        <w:t>Цена</w:t>
      </w:r>
      <w:proofErr w:type="gramEnd"/>
      <w:r w:rsidRPr="001E1A7F">
        <w:t xml:space="preserve"> </w:t>
      </w:r>
      <w:r w:rsidR="001E1A7F" w:rsidRPr="001E1A7F">
        <w:t>У</w:t>
      </w:r>
      <w:r w:rsidRPr="001E1A7F">
        <w:t xml:space="preserve">слуг определяется исходя из </w:t>
      </w:r>
      <w:r w:rsidR="001E1A7F" w:rsidRPr="001E1A7F">
        <w:t>следующих</w:t>
      </w:r>
      <w:r w:rsidRPr="001E1A7F">
        <w:t xml:space="preserve"> </w:t>
      </w:r>
      <w:r w:rsidR="001E1A7F" w:rsidRPr="00737A06">
        <w:rPr>
          <w:color w:val="FF0000"/>
        </w:rPr>
        <w:t>[</w:t>
      </w:r>
      <w:r w:rsidR="001E1A7F" w:rsidRPr="001E1A7F">
        <w:rPr>
          <w:color w:val="FF0000"/>
        </w:rPr>
        <w:t xml:space="preserve"> </w:t>
      </w:r>
      <w:r w:rsidRPr="001E1A7F">
        <w:t xml:space="preserve">ставок специалистов </w:t>
      </w:r>
      <w:r w:rsidR="001E1A7F" w:rsidRPr="001E1A7F">
        <w:rPr>
          <w:color w:val="FF0000"/>
        </w:rPr>
        <w:t xml:space="preserve">] / [ </w:t>
      </w:r>
      <w:r w:rsidR="001E1A7F" w:rsidRPr="00737A06">
        <w:t>тарифов</w:t>
      </w:r>
      <w:r w:rsidR="001E1A7F"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47"/>
      </w:tblGrid>
      <w:tr w:rsidR="00D17CB8" w:rsidRPr="002E10D2" w14:paraId="00926B34" w14:textId="77777777" w:rsidTr="00150A10">
        <w:trPr>
          <w:trHeight w:val="20"/>
        </w:trPr>
        <w:tc>
          <w:tcPr>
            <w:tcW w:w="1720" w:type="pct"/>
          </w:tcPr>
          <w:p w14:paraId="15A02800" w14:textId="77777777" w:rsidR="00150A10" w:rsidRDefault="00B77AAE" w:rsidP="00150A10">
            <w:pPr>
              <w:widowControl w:val="0"/>
              <w:spacing w:after="0" w:line="240" w:lineRule="auto"/>
              <w:ind w:firstLine="33"/>
              <w:jc w:val="center"/>
              <w:rPr>
                <w:rFonts w:ascii="Tahoma" w:hAnsi="Tahoma" w:cs="Tahoma"/>
                <w:color w:val="FF0000"/>
                <w:sz w:val="20"/>
              </w:rPr>
            </w:pPr>
            <w:proofErr w:type="gramStart"/>
            <w:r w:rsidRPr="00737A06">
              <w:rPr>
                <w:rFonts w:ascii="Tahoma" w:hAnsi="Tahoma" w:cs="Tahoma"/>
                <w:color w:val="FF0000"/>
                <w:sz w:val="20"/>
              </w:rPr>
              <w:t xml:space="preserve">[ </w:t>
            </w:r>
            <w:r w:rsidR="00D17CB8" w:rsidRPr="00737A06">
              <w:rPr>
                <w:rFonts w:ascii="Tahoma" w:eastAsia="Times New Roman" w:hAnsi="Tahoma" w:cs="Tahoma"/>
                <w:sz w:val="20"/>
                <w:szCs w:val="20"/>
              </w:rPr>
              <w:t>Квалификация</w:t>
            </w:r>
            <w:proofErr w:type="gramEnd"/>
            <w:r w:rsidR="00D17CB8" w:rsidRPr="00737A06">
              <w:rPr>
                <w:rFonts w:ascii="Tahoma" w:eastAsia="Times New Roman" w:hAnsi="Tahoma" w:cs="Tahoma"/>
                <w:sz w:val="20"/>
                <w:szCs w:val="20"/>
              </w:rPr>
              <w:t xml:space="preserve"> </w:t>
            </w:r>
            <w:r w:rsidR="00D17CB8" w:rsidRPr="00B656CC">
              <w:rPr>
                <w:rFonts w:ascii="Tahoma" w:eastAsia="Times New Roman" w:hAnsi="Tahoma" w:cs="Tahoma"/>
                <w:sz w:val="20"/>
                <w:szCs w:val="20"/>
              </w:rPr>
              <w:t>/</w:t>
            </w:r>
            <w:r w:rsidRPr="00737A06">
              <w:rPr>
                <w:rFonts w:ascii="Tahoma" w:hAnsi="Tahoma" w:cs="Tahoma"/>
                <w:color w:val="FF0000"/>
                <w:sz w:val="20"/>
              </w:rPr>
              <w:t xml:space="preserve"> </w:t>
            </w:r>
            <w:r w:rsidR="00D17CB8" w:rsidRPr="00737A06">
              <w:rPr>
                <w:rFonts w:ascii="Tahoma" w:eastAsia="Times New Roman" w:hAnsi="Tahoma" w:cs="Tahoma"/>
                <w:sz w:val="20"/>
                <w:szCs w:val="20"/>
              </w:rPr>
              <w:t>должность</w:t>
            </w:r>
            <w:r w:rsidRPr="00737A06">
              <w:rPr>
                <w:rFonts w:ascii="Tahoma" w:hAnsi="Tahoma" w:cs="Tahoma"/>
                <w:color w:val="FF0000"/>
                <w:sz w:val="20"/>
              </w:rPr>
              <w:t>]</w:t>
            </w:r>
            <w:r w:rsidR="00064F86" w:rsidRPr="00737A06">
              <w:rPr>
                <w:rFonts w:ascii="Tahoma" w:hAnsi="Tahoma" w:cs="Tahoma"/>
                <w:color w:val="FF0000"/>
                <w:sz w:val="20"/>
              </w:rPr>
              <w:t xml:space="preserve"> </w:t>
            </w:r>
          </w:p>
          <w:p w14:paraId="3AF0AF60" w14:textId="5E9F056E" w:rsidR="00150A10" w:rsidRDefault="00064F86" w:rsidP="00150A10">
            <w:pPr>
              <w:widowControl w:val="0"/>
              <w:spacing w:after="0" w:line="240" w:lineRule="auto"/>
              <w:ind w:firstLine="709"/>
              <w:jc w:val="center"/>
              <w:rPr>
                <w:rFonts w:ascii="Tahoma" w:hAnsi="Tahoma" w:cs="Tahoma"/>
                <w:color w:val="FF0000"/>
                <w:sz w:val="20"/>
              </w:rPr>
            </w:pPr>
            <w:r>
              <w:rPr>
                <w:rFonts w:ascii="Tahoma" w:hAnsi="Tahoma" w:cs="Tahoma"/>
                <w:color w:val="FF0000"/>
                <w:sz w:val="20"/>
              </w:rPr>
              <w:t xml:space="preserve">/ </w:t>
            </w:r>
          </w:p>
          <w:p w14:paraId="38375547" w14:textId="3D853936" w:rsidR="00D17CB8" w:rsidRPr="00737A06" w:rsidRDefault="00064F86" w:rsidP="00150A10">
            <w:pPr>
              <w:widowControl w:val="0"/>
              <w:spacing w:after="0" w:line="240" w:lineRule="auto"/>
              <w:ind w:firstLine="33"/>
              <w:jc w:val="center"/>
              <w:rPr>
                <w:rFonts w:ascii="Tahoma" w:eastAsia="Times New Roman" w:hAnsi="Tahoma" w:cs="Tahoma"/>
                <w:sz w:val="20"/>
                <w:szCs w:val="20"/>
              </w:rPr>
            </w:pP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3280" w:type="pct"/>
            <w:vAlign w:val="center"/>
          </w:tcPr>
          <w:p w14:paraId="3739A4EC" w14:textId="5CF5D34D" w:rsidR="00697A3F" w:rsidRPr="00150A10" w:rsidRDefault="00064F86" w:rsidP="00150A10">
            <w:pPr>
              <w:widowControl w:val="0"/>
              <w:jc w:val="center"/>
              <w:rPr>
                <w:rFonts w:ascii="Tahoma" w:hAnsi="Tahoma" w:cs="Tahoma"/>
                <w:b/>
                <w:bCs/>
                <w:sz w:val="20"/>
              </w:rPr>
            </w:pPr>
            <w:proofErr w:type="gramStart"/>
            <w:r w:rsidRPr="00150A10">
              <w:rPr>
                <w:rFonts w:ascii="Tahoma" w:hAnsi="Tahoma" w:cs="Tahoma"/>
                <w:color w:val="FF0000"/>
                <w:sz w:val="20"/>
              </w:rPr>
              <w:t>[</w:t>
            </w:r>
            <w:r w:rsidRPr="00150A10">
              <w:rPr>
                <w:rFonts w:ascii="Tahoma" w:hAnsi="Tahoma" w:cs="Tahoma"/>
                <w:sz w:val="20"/>
              </w:rPr>
              <w:t xml:space="preserve"> Ставка</w:t>
            </w:r>
            <w:proofErr w:type="gramEnd"/>
            <w:r w:rsidRPr="00150A10">
              <w:rPr>
                <w:rFonts w:ascii="Tahoma" w:hAnsi="Tahoma" w:cs="Tahoma"/>
                <w:sz w:val="20"/>
              </w:rPr>
              <w:t xml:space="preserve">, руб./ </w:t>
            </w:r>
            <w:r w:rsidRPr="00150A10">
              <w:rPr>
                <w:rFonts w:ascii="Tahoma" w:hAnsi="Tahoma" w:cs="Tahoma"/>
                <w:color w:val="FF0000"/>
                <w:sz w:val="20"/>
              </w:rPr>
              <w:t>[</w:t>
            </w:r>
            <w:r w:rsidRPr="00150A10">
              <w:rPr>
                <w:rFonts w:ascii="Tahoma" w:hAnsi="Tahoma" w:cs="Tahoma"/>
                <w:sz w:val="20"/>
              </w:rPr>
              <w:t>час</w:t>
            </w:r>
            <w:r w:rsidRPr="00150A10">
              <w:rPr>
                <w:rFonts w:ascii="Tahoma" w:hAnsi="Tahoma" w:cs="Tahoma"/>
                <w:color w:val="FF0000"/>
                <w:sz w:val="20"/>
              </w:rPr>
              <w:t>] / [</w:t>
            </w:r>
            <w:r w:rsidRPr="00150A10">
              <w:rPr>
                <w:rFonts w:ascii="Tahoma" w:hAnsi="Tahoma" w:cs="Tahoma"/>
                <w:sz w:val="20"/>
              </w:rPr>
              <w:t>день</w:t>
            </w:r>
            <w:r w:rsidRPr="00150A10">
              <w:rPr>
                <w:rFonts w:ascii="Tahoma" w:hAnsi="Tahoma" w:cs="Tahoma"/>
                <w:color w:val="FF0000"/>
                <w:sz w:val="20"/>
              </w:rPr>
              <w:t>]</w:t>
            </w:r>
            <w:r w:rsidRPr="00150A10">
              <w:rPr>
                <w:rFonts w:ascii="Tahoma" w:hAnsi="Tahoma" w:cs="Tahoma"/>
                <w:sz w:val="20"/>
              </w:rPr>
              <w:t xml:space="preserve">, </w:t>
            </w:r>
            <w:r w:rsidR="00697A3F" w:rsidRPr="00150A10">
              <w:rPr>
                <w:rFonts w:ascii="Tahoma" w:hAnsi="Tahoma" w:cs="Tahoma"/>
                <w:color w:val="FF0000"/>
                <w:sz w:val="20"/>
              </w:rPr>
              <w:t>]</w:t>
            </w:r>
          </w:p>
          <w:p w14:paraId="5B83CB92" w14:textId="6A2585F0" w:rsidR="00697A3F" w:rsidRPr="00150A10" w:rsidRDefault="00697A3F" w:rsidP="00150A10">
            <w:pPr>
              <w:widowControl w:val="0"/>
              <w:jc w:val="center"/>
              <w:rPr>
                <w:rFonts w:ascii="Tahoma" w:hAnsi="Tahoma" w:cs="Tahoma"/>
                <w:color w:val="FF0000"/>
                <w:sz w:val="20"/>
              </w:rPr>
            </w:pPr>
            <w:r w:rsidRPr="00150A10">
              <w:rPr>
                <w:rFonts w:ascii="Tahoma" w:hAnsi="Tahoma" w:cs="Tahoma"/>
                <w:color w:val="FF0000"/>
                <w:sz w:val="20"/>
              </w:rPr>
              <w:t>/</w:t>
            </w:r>
          </w:p>
          <w:p w14:paraId="1E1A37AF" w14:textId="6FC2B3BD" w:rsidR="00697A3F" w:rsidRPr="00150A10" w:rsidRDefault="00697A3F" w:rsidP="00150A10">
            <w:pPr>
              <w:widowControl w:val="0"/>
              <w:jc w:val="center"/>
              <w:rPr>
                <w:rFonts w:ascii="Tahoma" w:hAnsi="Tahoma" w:cs="Tahoma"/>
                <w:color w:val="FF0000"/>
                <w:sz w:val="20"/>
              </w:rPr>
            </w:pPr>
            <w:proofErr w:type="gramStart"/>
            <w:r w:rsidRPr="00150A10">
              <w:rPr>
                <w:rFonts w:ascii="Tahoma" w:hAnsi="Tahoma" w:cs="Tahoma"/>
                <w:color w:val="FF0000"/>
                <w:sz w:val="20"/>
              </w:rPr>
              <w:t xml:space="preserve">[ </w:t>
            </w:r>
            <w:r w:rsidRPr="00150A10">
              <w:rPr>
                <w:rFonts w:ascii="Tahoma" w:hAnsi="Tahoma" w:cs="Tahoma"/>
                <w:sz w:val="20"/>
              </w:rPr>
              <w:t>Тариф</w:t>
            </w:r>
            <w:proofErr w:type="gramEnd"/>
            <w:r w:rsidRPr="00150A10">
              <w:rPr>
                <w:rFonts w:ascii="Tahoma" w:hAnsi="Tahoma" w:cs="Tahoma"/>
                <w:sz w:val="20"/>
              </w:rPr>
              <w:t xml:space="preserve">, руб., </w:t>
            </w:r>
            <w:r w:rsidRPr="00150A10">
              <w:rPr>
                <w:rFonts w:ascii="Tahoma" w:hAnsi="Tahoma" w:cs="Tahoma"/>
                <w:color w:val="FF0000"/>
                <w:sz w:val="20"/>
              </w:rPr>
              <w:t>]</w:t>
            </w:r>
          </w:p>
          <w:p w14:paraId="258B5900" w14:textId="77777777" w:rsidR="00150A10" w:rsidRPr="00150A10" w:rsidRDefault="00064F86" w:rsidP="00150A10">
            <w:pPr>
              <w:spacing w:after="120"/>
              <w:jc w:val="center"/>
              <w:rPr>
                <w:rFonts w:ascii="Tahoma" w:hAnsi="Tahoma" w:cs="Tahoma"/>
                <w:color w:val="FF0000"/>
                <w:sz w:val="20"/>
              </w:rPr>
            </w:pPr>
            <w:r w:rsidRPr="00150A10">
              <w:rPr>
                <w:rFonts w:ascii="Tahoma" w:hAnsi="Tahoma" w:cs="Tahoma"/>
                <w:color w:val="FF0000"/>
                <w:sz w:val="20"/>
              </w:rPr>
              <w:t>[</w:t>
            </w:r>
            <w:r w:rsidRPr="00150A10">
              <w:rPr>
                <w:rFonts w:ascii="Tahoma" w:hAnsi="Tahoma" w:cs="Tahoma"/>
                <w:sz w:val="20"/>
              </w:rPr>
              <w:t>без НДС</w:t>
            </w:r>
            <w:r w:rsidRPr="00150A10">
              <w:rPr>
                <w:rFonts w:ascii="Tahoma" w:hAnsi="Tahoma" w:cs="Tahoma"/>
                <w:color w:val="FF0000"/>
                <w:sz w:val="20"/>
              </w:rPr>
              <w:t>] / [</w:t>
            </w:r>
            <w:r w:rsidRPr="00150A10">
              <w:rPr>
                <w:rFonts w:ascii="Tahoma" w:hAnsi="Tahoma" w:cs="Tahoma"/>
                <w:sz w:val="20"/>
              </w:rPr>
              <w:t xml:space="preserve">в </w:t>
            </w:r>
            <w:proofErr w:type="spellStart"/>
            <w:r w:rsidRPr="00150A10">
              <w:rPr>
                <w:rFonts w:ascii="Tahoma" w:hAnsi="Tahoma" w:cs="Tahoma"/>
                <w:sz w:val="20"/>
              </w:rPr>
              <w:t>т.ч</w:t>
            </w:r>
            <w:proofErr w:type="spellEnd"/>
            <w:r w:rsidRPr="00150A10">
              <w:rPr>
                <w:rFonts w:ascii="Tahoma" w:hAnsi="Tahoma" w:cs="Tahoma"/>
                <w:sz w:val="20"/>
              </w:rPr>
              <w:t>. НДС</w:t>
            </w:r>
            <w:r w:rsidRPr="00150A10">
              <w:rPr>
                <w:rFonts w:ascii="Tahoma" w:hAnsi="Tahoma" w:cs="Tahoma"/>
                <w:color w:val="FF0000"/>
                <w:sz w:val="20"/>
              </w:rPr>
              <w:t>] / [</w:t>
            </w:r>
            <w:r w:rsidRPr="00150A10">
              <w:rPr>
                <w:rFonts w:ascii="Tahoma" w:hAnsi="Tahoma" w:cs="Tahoma"/>
                <w:sz w:val="20"/>
              </w:rPr>
              <w:t>НДС не облагается</w:t>
            </w:r>
            <w:r w:rsidRPr="00150A10">
              <w:rPr>
                <w:rFonts w:ascii="Tahoma" w:hAnsi="Tahoma" w:cs="Tahoma"/>
                <w:color w:val="FF0000"/>
                <w:sz w:val="20"/>
              </w:rPr>
              <w:t xml:space="preserve">] </w:t>
            </w:r>
            <w:r w:rsidR="00DF46D7" w:rsidRPr="00150A10">
              <w:rPr>
                <w:rFonts w:ascii="Tahoma" w:hAnsi="Tahoma" w:cs="Tahoma"/>
                <w:color w:val="FF0000"/>
                <w:sz w:val="20"/>
              </w:rPr>
              <w:t xml:space="preserve">/ </w:t>
            </w:r>
          </w:p>
          <w:p w14:paraId="574875C6" w14:textId="67B93DB3" w:rsidR="00DF46D7" w:rsidRPr="00150A10" w:rsidRDefault="00193458" w:rsidP="00150A10">
            <w:pPr>
              <w:spacing w:after="120"/>
              <w:jc w:val="center"/>
              <w:rPr>
                <w:rFonts w:ascii="Tahoma" w:hAnsi="Tahoma" w:cs="Tahoma"/>
                <w:color w:val="FF0000"/>
                <w:sz w:val="20"/>
              </w:rPr>
            </w:pPr>
            <w:proofErr w:type="gramStart"/>
            <w:r w:rsidRPr="00150A10">
              <w:rPr>
                <w:rFonts w:ascii="Tahoma" w:hAnsi="Tahoma" w:cs="Tahoma"/>
                <w:color w:val="FF0000"/>
                <w:sz w:val="20"/>
              </w:rPr>
              <w:t>[</w:t>
            </w:r>
            <w:r>
              <w:rPr>
                <w:rFonts w:ascii="Tahoma" w:hAnsi="Tahoma" w:cs="Tahoma"/>
                <w:color w:val="FF0000"/>
                <w:sz w:val="20"/>
              </w:rPr>
              <w:t xml:space="preserve"> </w:t>
            </w:r>
            <w:r w:rsidRPr="00193458">
              <w:rPr>
                <w:rFonts w:ascii="Tahoma" w:hAnsi="Tahoma" w:cs="Tahoma"/>
                <w:sz w:val="20"/>
              </w:rPr>
              <w:t>Исполнитель</w:t>
            </w:r>
            <w:proofErr w:type="gramEnd"/>
            <w:r w:rsidR="00121BD2" w:rsidRPr="00150A10">
              <w:rPr>
                <w:rFonts w:ascii="Tahoma" w:hAnsi="Tahoma" w:cs="Tahoma"/>
                <w:sz w:val="20"/>
              </w:rPr>
              <w:t xml:space="preserve"> не является плательщиком НДС на основании </w:t>
            </w:r>
            <w:r w:rsidR="00121BD2" w:rsidRPr="00150A10">
              <w:rPr>
                <w:rFonts w:ascii="Tahoma" w:hAnsi="Tahoma" w:cs="Tahoma"/>
                <w:color w:val="FF0000"/>
                <w:sz w:val="20"/>
              </w:rPr>
              <w:t xml:space="preserve">[ </w:t>
            </w:r>
            <w:r w:rsidR="00121BD2" w:rsidRPr="00150A10">
              <w:rPr>
                <w:rFonts w:ascii="Tahoma" w:hAnsi="Tahoma" w:cs="Tahoma"/>
                <w:sz w:val="20"/>
              </w:rPr>
              <w:t xml:space="preserve">ст. 143 Налогового кодекса РФ. </w:t>
            </w:r>
            <w:r w:rsidR="00121BD2" w:rsidRPr="00150A10">
              <w:rPr>
                <w:rFonts w:ascii="Tahoma" w:hAnsi="Tahoma" w:cs="Tahoma"/>
                <w:color w:val="FF0000"/>
                <w:sz w:val="20"/>
              </w:rPr>
              <w:t>]</w:t>
            </w:r>
            <w:r w:rsidR="00121BD2" w:rsidRPr="00150A10">
              <w:rPr>
                <w:rStyle w:val="a7"/>
                <w:rFonts w:ascii="Tahoma" w:hAnsi="Tahoma" w:cs="Tahoma"/>
                <w:color w:val="FF0000"/>
                <w:sz w:val="20"/>
              </w:rPr>
              <w:footnoteReference w:id="48"/>
            </w:r>
            <w:r w:rsidR="00121BD2" w:rsidRPr="00150A10">
              <w:rPr>
                <w:rFonts w:ascii="Tahoma" w:hAnsi="Tahoma" w:cs="Tahoma"/>
                <w:color w:val="FF0000"/>
                <w:sz w:val="20"/>
              </w:rPr>
              <w:t xml:space="preserve"> / [ </w:t>
            </w:r>
            <w:r w:rsidR="00121BD2" w:rsidRPr="00150A10">
              <w:rPr>
                <w:rFonts w:ascii="Tahoma" w:hAnsi="Tahoma" w:cs="Tahoma"/>
                <w:sz w:val="20"/>
              </w:rPr>
              <w:t xml:space="preserve">п. 9 ст. 2 Федерального закона от 27.11.2018 422-ФЗ </w:t>
            </w:r>
            <w:r w:rsidR="00121BD2" w:rsidRPr="00150A10">
              <w:rPr>
                <w:rFonts w:ascii="Tahoma" w:hAnsi="Tahoma" w:cs="Tahoma"/>
                <w:color w:val="FF0000"/>
                <w:sz w:val="20"/>
              </w:rPr>
              <w:t>]</w:t>
            </w:r>
            <w:r w:rsidR="00121BD2" w:rsidRPr="00150A10">
              <w:rPr>
                <w:rStyle w:val="a7"/>
                <w:rFonts w:ascii="Tahoma" w:hAnsi="Tahoma" w:cs="Tahoma"/>
                <w:color w:val="FF0000"/>
                <w:sz w:val="20"/>
              </w:rPr>
              <w:footnoteReference w:id="49"/>
            </w:r>
            <w:r w:rsidR="00121BD2" w:rsidRPr="00150A10">
              <w:rPr>
                <w:rFonts w:ascii="Tahoma" w:hAnsi="Tahoma" w:cs="Tahoma"/>
                <w:color w:val="FF0000"/>
                <w:sz w:val="20"/>
              </w:rPr>
              <w:t xml:space="preserve"> ]</w:t>
            </w:r>
            <w:r w:rsidR="00150A10" w:rsidRPr="00150A10">
              <w:rPr>
                <w:rFonts w:ascii="Tahoma" w:hAnsi="Tahoma" w:cs="Tahoma"/>
                <w:color w:val="FF0000"/>
                <w:sz w:val="20"/>
              </w:rPr>
              <w:t xml:space="preserve"> </w:t>
            </w:r>
            <w:r w:rsidR="00DF46D7" w:rsidRPr="00150A10">
              <w:rPr>
                <w:rFonts w:ascii="Tahoma" w:hAnsi="Tahoma" w:cs="Tahoma"/>
                <w:color w:val="FF0000"/>
                <w:sz w:val="20"/>
              </w:rPr>
              <w:t>/ [</w:t>
            </w:r>
            <w:r w:rsidR="00DF46D7" w:rsidRPr="00150A10">
              <w:rPr>
                <w:rFonts w:ascii="Tahoma" w:hAnsi="Tahoma" w:cs="Tahoma"/>
                <w:sz w:val="20"/>
              </w:rPr>
              <w:t xml:space="preserve"> </w:t>
            </w:r>
            <w:r w:rsidR="00CA0C33" w:rsidRPr="00150A10">
              <w:rPr>
                <w:rFonts w:ascii="Tahoma" w:hAnsi="Tahoma" w:cs="Tahoma"/>
                <w:sz w:val="20"/>
              </w:rPr>
              <w:t>Исполнитель</w:t>
            </w:r>
            <w:r w:rsidR="00DF46D7" w:rsidRPr="00150A10">
              <w:rPr>
                <w:rFonts w:ascii="Tahoma" w:hAnsi="Tahoma" w:cs="Tahoma"/>
                <w:sz w:val="20"/>
              </w:rPr>
              <w:t xml:space="preserve"> освобождён от исполнения обязанностей плательщика НДС на основании </w:t>
            </w:r>
            <w:r w:rsidR="00DF46D7" w:rsidRPr="00150A10">
              <w:rPr>
                <w:rFonts w:ascii="Tahoma" w:hAnsi="Tahoma" w:cs="Tahoma"/>
                <w:color w:val="FF0000"/>
                <w:sz w:val="20"/>
              </w:rPr>
              <w:t>[</w:t>
            </w:r>
            <w:r w:rsidR="00DF46D7" w:rsidRPr="00150A10">
              <w:rPr>
                <w:rFonts w:ascii="Tahoma" w:hAnsi="Tahoma" w:cs="Tahoma"/>
                <w:sz w:val="20"/>
              </w:rPr>
              <w:t xml:space="preserve"> </w:t>
            </w:r>
            <w:proofErr w:type="spellStart"/>
            <w:r w:rsidR="00DF46D7" w:rsidRPr="00150A10">
              <w:rPr>
                <w:rFonts w:ascii="Tahoma" w:hAnsi="Tahoma" w:cs="Tahoma"/>
                <w:sz w:val="20"/>
              </w:rPr>
              <w:t>пп</w:t>
            </w:r>
            <w:proofErr w:type="spellEnd"/>
            <w:r w:rsidR="00DF46D7" w:rsidRPr="00150A10">
              <w:rPr>
                <w:rFonts w:ascii="Tahoma" w:hAnsi="Tahoma" w:cs="Tahoma"/>
                <w:sz w:val="20"/>
              </w:rPr>
              <w:t xml:space="preserve">. </w:t>
            </w:r>
            <w:r w:rsidR="00DF46D7" w:rsidRPr="00150A10">
              <w:rPr>
                <w:rFonts w:ascii="Tahoma" w:hAnsi="Tahoma" w:cs="Tahoma"/>
                <w:color w:val="FF0000"/>
                <w:sz w:val="20"/>
              </w:rPr>
              <w:t>[</w:t>
            </w:r>
            <w:r w:rsidR="00DF46D7" w:rsidRPr="00150A10">
              <w:rPr>
                <w:rFonts w:ascii="Tahoma" w:hAnsi="Tahoma" w:cs="Tahoma"/>
                <w:sz w:val="20"/>
              </w:rPr>
              <w:t>•</w:t>
            </w:r>
            <w:r w:rsidR="00DF46D7" w:rsidRPr="00150A10">
              <w:rPr>
                <w:rFonts w:ascii="Tahoma" w:hAnsi="Tahoma" w:cs="Tahoma"/>
                <w:color w:val="FF0000"/>
                <w:sz w:val="20"/>
              </w:rPr>
              <w:t xml:space="preserve">] ] </w:t>
            </w:r>
            <w:r w:rsidR="00DF46D7" w:rsidRPr="00150A10">
              <w:rPr>
                <w:rFonts w:ascii="Tahoma" w:hAnsi="Tahoma" w:cs="Tahoma"/>
                <w:sz w:val="20"/>
              </w:rPr>
              <w:t>п.</w:t>
            </w:r>
            <w:r w:rsidR="00DF46D7" w:rsidRPr="00150A10">
              <w:rPr>
                <w:rFonts w:ascii="Tahoma" w:hAnsi="Tahoma" w:cs="Tahoma"/>
                <w:color w:val="FF0000"/>
                <w:sz w:val="20"/>
              </w:rPr>
              <w:t>[</w:t>
            </w:r>
            <w:r w:rsidR="00DF46D7" w:rsidRPr="00150A10">
              <w:rPr>
                <w:rFonts w:ascii="Tahoma" w:hAnsi="Tahoma" w:cs="Tahoma"/>
                <w:sz w:val="20"/>
              </w:rPr>
              <w:t>•</w:t>
            </w:r>
            <w:r w:rsidR="00DF46D7" w:rsidRPr="00150A10">
              <w:rPr>
                <w:rFonts w:ascii="Tahoma" w:hAnsi="Tahoma" w:cs="Tahoma"/>
                <w:color w:val="FF0000"/>
                <w:sz w:val="20"/>
              </w:rPr>
              <w:t>]</w:t>
            </w:r>
            <w:r w:rsidR="00DF46D7" w:rsidRPr="00150A10">
              <w:rPr>
                <w:rFonts w:ascii="Tahoma" w:hAnsi="Tahoma" w:cs="Tahoma"/>
                <w:sz w:val="20"/>
              </w:rPr>
              <w:t xml:space="preserve"> ст. </w:t>
            </w:r>
            <w:r w:rsidR="00DF46D7" w:rsidRPr="00150A10">
              <w:rPr>
                <w:rFonts w:ascii="Tahoma" w:hAnsi="Tahoma" w:cs="Tahoma"/>
                <w:color w:val="FF0000"/>
                <w:sz w:val="20"/>
              </w:rPr>
              <w:t>[</w:t>
            </w:r>
            <w:r w:rsidR="00DF46D7" w:rsidRPr="00150A10">
              <w:rPr>
                <w:rFonts w:ascii="Tahoma" w:hAnsi="Tahoma" w:cs="Tahoma"/>
                <w:sz w:val="20"/>
              </w:rPr>
              <w:t>•</w:t>
            </w:r>
            <w:r w:rsidR="00DF46D7" w:rsidRPr="00150A10">
              <w:rPr>
                <w:rFonts w:ascii="Tahoma" w:hAnsi="Tahoma" w:cs="Tahoma"/>
                <w:color w:val="FF0000"/>
                <w:sz w:val="20"/>
              </w:rPr>
              <w:t>]</w:t>
            </w:r>
            <w:r w:rsidR="00DF46D7" w:rsidRPr="00150A10">
              <w:rPr>
                <w:rFonts w:ascii="Tahoma" w:hAnsi="Tahoma" w:cs="Tahoma"/>
                <w:sz w:val="20"/>
              </w:rPr>
              <w:t xml:space="preserve"> Налогового кодекса РФ.</w:t>
            </w:r>
            <w:r w:rsidR="00DF46D7" w:rsidRPr="00150A10">
              <w:rPr>
                <w:rFonts w:ascii="Tahoma" w:hAnsi="Tahoma" w:cs="Tahoma"/>
                <w:color w:val="FF0000"/>
                <w:sz w:val="20"/>
              </w:rPr>
              <w:t xml:space="preserve"> ] ]</w:t>
            </w:r>
          </w:p>
          <w:p w14:paraId="6CFEA87B" w14:textId="4C962D72" w:rsidR="00D17CB8" w:rsidRPr="00150A10" w:rsidRDefault="00D17CB8" w:rsidP="00064F86">
            <w:pPr>
              <w:widowControl w:val="0"/>
              <w:spacing w:after="0" w:line="240" w:lineRule="auto"/>
              <w:jc w:val="center"/>
              <w:rPr>
                <w:rFonts w:ascii="Tahoma" w:eastAsia="Times New Roman" w:hAnsi="Tahoma" w:cs="Tahoma"/>
                <w:sz w:val="20"/>
                <w:szCs w:val="20"/>
              </w:rPr>
            </w:pPr>
          </w:p>
        </w:tc>
      </w:tr>
      <w:tr w:rsidR="00D17CB8" w:rsidRPr="002E10D2" w14:paraId="52C97BCB" w14:textId="77777777" w:rsidTr="00150A10">
        <w:trPr>
          <w:trHeight w:val="20"/>
        </w:trPr>
        <w:tc>
          <w:tcPr>
            <w:tcW w:w="1720" w:type="pct"/>
            <w:vAlign w:val="center"/>
          </w:tcPr>
          <w:p w14:paraId="0C274864"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c>
          <w:tcPr>
            <w:tcW w:w="3280" w:type="pct"/>
          </w:tcPr>
          <w:p w14:paraId="5A10D508"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r>
      <w:tr w:rsidR="00D17CB8" w:rsidRPr="002E10D2" w14:paraId="1BCE8B4C" w14:textId="77777777" w:rsidTr="00150A10">
        <w:trPr>
          <w:trHeight w:val="20"/>
        </w:trPr>
        <w:tc>
          <w:tcPr>
            <w:tcW w:w="1720" w:type="pct"/>
            <w:vAlign w:val="center"/>
          </w:tcPr>
          <w:p w14:paraId="169F01DA"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c>
          <w:tcPr>
            <w:tcW w:w="3280" w:type="pct"/>
          </w:tcPr>
          <w:p w14:paraId="6D16B945"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r>
    </w:tbl>
    <w:p w14:paraId="5DC2A691" w14:textId="29995E39" w:rsidR="00BB66D7" w:rsidRDefault="00D17CB8" w:rsidP="00D17CB8">
      <w:pPr>
        <w:pStyle w:val="afff0"/>
        <w:ind w:firstLine="0"/>
        <w:rPr>
          <w:color w:val="FF0000"/>
        </w:rPr>
      </w:pPr>
      <w:r w:rsidRPr="00D17CB8">
        <w:rPr>
          <w:color w:val="FF0000"/>
        </w:rPr>
        <w:t>]</w:t>
      </w:r>
      <w:r w:rsidR="00737A06">
        <w:rPr>
          <w:color w:val="FF0000"/>
        </w:rPr>
        <w:t xml:space="preserve"> </w:t>
      </w:r>
      <w:r w:rsidR="00737A06" w:rsidRPr="00064F86">
        <w:rPr>
          <w:rStyle w:val="a7"/>
          <w:color w:val="FF0000"/>
        </w:rPr>
        <w:footnoteReference w:id="50"/>
      </w:r>
    </w:p>
    <w:p w14:paraId="4D5531C9" w14:textId="331FF844" w:rsidR="00DD66E8" w:rsidRDefault="00DD66E8" w:rsidP="00D17CB8">
      <w:pPr>
        <w:pStyle w:val="afff0"/>
        <w:ind w:firstLine="0"/>
        <w:rPr>
          <w:color w:val="FF0000"/>
        </w:rPr>
      </w:pPr>
      <w:r>
        <w:rPr>
          <w:color w:val="FF0000"/>
        </w:rPr>
        <w:t xml:space="preserve">/ </w:t>
      </w:r>
      <w:r w:rsidRPr="00F52E0F">
        <w:rPr>
          <w:color w:val="FF0000"/>
        </w:rPr>
        <w:t>[</w:t>
      </w:r>
      <w:r w:rsidRPr="00B222B6">
        <w:rPr>
          <w:color w:val="FF0000"/>
        </w:rPr>
        <w:t xml:space="preserve"> </w:t>
      </w:r>
      <w:r w:rsidRPr="00B222B6">
        <w:t xml:space="preserve">Цена Услуг определяется исходя из </w:t>
      </w:r>
      <w:r w:rsidRPr="00F52E0F">
        <w:rPr>
          <w:color w:val="FF0000"/>
        </w:rPr>
        <w:t xml:space="preserve">[ </w:t>
      </w:r>
      <w:r w:rsidRPr="00B222B6">
        <w:t xml:space="preserve">ставок специалистов </w:t>
      </w:r>
      <w:r w:rsidRPr="00F52E0F">
        <w:rPr>
          <w:color w:val="FF0000"/>
        </w:rPr>
        <w:t xml:space="preserve">] / [ </w:t>
      </w:r>
      <w:r w:rsidRPr="00B222B6">
        <w:t>тарифов</w:t>
      </w:r>
      <w:r w:rsidRPr="00F52E0F">
        <w:rPr>
          <w:color w:val="FF0000"/>
        </w:rPr>
        <w:t xml:space="preserve"> ] </w:t>
      </w:r>
      <w:r w:rsidRPr="00B222B6">
        <w:t xml:space="preserve">Исполнителя в соответствии с Прейскурантом на работы и услуги Исполнителя, утвержденным приказом Генерального директора ООО «Норникель Спутник» и размещенном на Корпоративном портале Компании по адресу: </w:t>
      </w:r>
      <w:hyperlink r:id="rId8" w:history="1">
        <w:r w:rsidRPr="00B222B6">
          <w:rPr>
            <w:rStyle w:val="af4"/>
          </w:rPr>
          <w:t>https://in.nornik.ru/nornik-ssc/DocumentLibrary/Forms/AllItems.aspx</w:t>
        </w:r>
      </w:hyperlink>
      <w:r w:rsidRPr="00B222B6">
        <w:t>.</w:t>
      </w:r>
      <w:r w:rsidRPr="00F52E0F">
        <w:t xml:space="preserve"> </w:t>
      </w:r>
      <w:r w:rsidRPr="00F52E0F">
        <w:rPr>
          <w:color w:val="FF0000"/>
        </w:rPr>
        <w:t xml:space="preserve">] </w:t>
      </w:r>
      <w:r>
        <w:rPr>
          <w:rStyle w:val="a7"/>
          <w:color w:val="FF0000"/>
        </w:rPr>
        <w:footnoteReference w:id="51"/>
      </w:r>
    </w:p>
    <w:p w14:paraId="0282BFA2" w14:textId="31B6B5B2" w:rsidR="003D4991" w:rsidRDefault="00064F86" w:rsidP="003D4991">
      <w:pPr>
        <w:pStyle w:val="afff0"/>
        <w:numPr>
          <w:ilvl w:val="1"/>
          <w:numId w:val="36"/>
        </w:numPr>
        <w:ind w:left="851" w:hanging="851"/>
        <w:rPr>
          <w:color w:val="FF0000"/>
        </w:rPr>
      </w:pPr>
      <w:proofErr w:type="gramStart"/>
      <w:r w:rsidRPr="00CF05D3">
        <w:rPr>
          <w:color w:val="FF0000"/>
        </w:rPr>
        <w:t>[</w:t>
      </w:r>
      <w:r>
        <w:rPr>
          <w:color w:val="FF0000"/>
        </w:rPr>
        <w:t xml:space="preserve"> </w:t>
      </w:r>
      <w:r w:rsidR="00DD66E8" w:rsidRPr="00193458">
        <w:t>Цена</w:t>
      </w:r>
      <w:proofErr w:type="gramEnd"/>
      <w:r w:rsidRPr="00193458">
        <w:t xml:space="preserve">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w:t>
      </w:r>
      <w:r w:rsidRPr="00193458">
        <w:rPr>
          <w:color w:val="FF0000"/>
        </w:rPr>
        <w:t>/</w:t>
      </w:r>
      <w:r w:rsidRPr="0046405C">
        <w:t xml:space="preserve">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r w:rsidR="00DD79BD">
        <w:rPr>
          <w:color w:val="FF0000"/>
        </w:rPr>
        <w:t xml:space="preserve"> </w:t>
      </w:r>
    </w:p>
    <w:p w14:paraId="6CFE4CFE" w14:textId="591B49B8" w:rsidR="003D4991" w:rsidRDefault="003D4991">
      <w:pPr>
        <w:pStyle w:val="afff0"/>
        <w:ind w:firstLine="0"/>
        <w:rPr>
          <w:color w:val="FF0000"/>
        </w:rPr>
      </w:pPr>
      <w:proofErr w:type="gramStart"/>
      <w:r w:rsidRPr="003D4991">
        <w:rPr>
          <w:color w:val="FF0000"/>
        </w:rPr>
        <w:t xml:space="preserve">[ </w:t>
      </w:r>
      <w:r w:rsidRPr="00B656CC">
        <w:t>В</w:t>
      </w:r>
      <w:proofErr w:type="gramEnd"/>
      <w:r w:rsidRPr="00B656CC">
        <w:t xml:space="preserve"> случае если специалисты Исполнителя оказывают услуги Заказчику в выходные и/или праздничные дни, то размер ставок специалистов Исполнителя умножается на коэффициент согласно Прейскуранту. </w:t>
      </w:r>
      <w:r w:rsidRPr="003D4991">
        <w:rPr>
          <w:color w:val="FF0000"/>
        </w:rPr>
        <w:t>]</w:t>
      </w:r>
      <w:r w:rsidR="002021F8">
        <w:rPr>
          <w:rStyle w:val="a7"/>
          <w:color w:val="FF0000"/>
        </w:rPr>
        <w:footnoteReference w:id="52"/>
      </w:r>
    </w:p>
    <w:p w14:paraId="40C3BA48" w14:textId="49652EDA" w:rsidR="003D4991" w:rsidRPr="00B656CC" w:rsidRDefault="003D4991" w:rsidP="00B656CC">
      <w:pPr>
        <w:pStyle w:val="afff0"/>
        <w:numPr>
          <w:ilvl w:val="1"/>
          <w:numId w:val="36"/>
        </w:numPr>
        <w:ind w:left="851" w:hanging="851"/>
      </w:pPr>
      <w:proofErr w:type="gramStart"/>
      <w:r w:rsidRPr="003D4991">
        <w:rPr>
          <w:color w:val="FF0000"/>
        </w:rPr>
        <w:lastRenderedPageBreak/>
        <w:t xml:space="preserve">[ </w:t>
      </w:r>
      <w:r w:rsidRPr="00B656CC">
        <w:t>В</w:t>
      </w:r>
      <w:proofErr w:type="gramEnd"/>
      <w:r w:rsidRPr="00B656CC">
        <w:t xml:space="preserve"> случае если объем </w:t>
      </w:r>
      <w:r w:rsidR="00E45264" w:rsidRPr="00B656CC">
        <w:t>У</w:t>
      </w:r>
      <w:r w:rsidRPr="00B656CC">
        <w:t xml:space="preserve">слуг и/или функционал не изменяются, а также в случае если расходы Исполнителя, связанные с предоставлением персонала (заработная плата и другие) Заказчику, изменяются, Исполнитель вправе изменять </w:t>
      </w:r>
      <w:r w:rsidR="00E45264" w:rsidRPr="00B656CC">
        <w:t>цену</w:t>
      </w:r>
      <w:r w:rsidRPr="00B656CC">
        <w:t xml:space="preserve"> </w:t>
      </w:r>
      <w:r w:rsidR="00E45264" w:rsidRPr="00B656CC">
        <w:t>У</w:t>
      </w:r>
      <w:r w:rsidRPr="00B656CC">
        <w:t xml:space="preserve">слуг не чаще 1 раза в квартал посредством уведомления Заказчика об изменении </w:t>
      </w:r>
      <w:r w:rsidR="00E45264" w:rsidRPr="00B656CC">
        <w:t>цены</w:t>
      </w:r>
      <w:r w:rsidRPr="00B656CC">
        <w:t xml:space="preserve"> </w:t>
      </w:r>
      <w:r w:rsidR="00E45264" w:rsidRPr="00B656CC">
        <w:t>У</w:t>
      </w:r>
      <w:r w:rsidRPr="00B656CC">
        <w:t xml:space="preserve">слуг/ </w:t>
      </w:r>
      <w:r w:rsidR="00E45264" w:rsidRPr="00B656CC">
        <w:t>с</w:t>
      </w:r>
      <w:r w:rsidRPr="00B656CC">
        <w:t xml:space="preserve">тавок </w:t>
      </w:r>
      <w:r w:rsidR="00E45264" w:rsidRPr="00B656CC">
        <w:t xml:space="preserve">/ тарифов </w:t>
      </w:r>
      <w:r w:rsidRPr="00B656CC">
        <w:t xml:space="preserve">специалистов. </w:t>
      </w:r>
      <w:r w:rsidR="00E45264" w:rsidRPr="00B656CC">
        <w:t>Цена</w:t>
      </w:r>
      <w:r w:rsidRPr="00B656CC">
        <w:t xml:space="preserve"> </w:t>
      </w:r>
      <w:r w:rsidR="00E45264" w:rsidRPr="00B656CC">
        <w:t>У</w:t>
      </w:r>
      <w:r w:rsidRPr="00B656CC">
        <w:t>слуг изменяется:</w:t>
      </w:r>
    </w:p>
    <w:p w14:paraId="2FCE2C08" w14:textId="77777777" w:rsidR="003D4991" w:rsidRPr="00B656CC" w:rsidRDefault="003D4991" w:rsidP="00B656CC">
      <w:pPr>
        <w:pStyle w:val="afff0"/>
        <w:ind w:firstLine="0"/>
      </w:pPr>
      <w:r w:rsidRPr="00B656CC">
        <w:t>- с 01 числа месяца, следующего за месяцем направления уведомления, если уведомление направлено не позднее 15 числа,</w:t>
      </w:r>
    </w:p>
    <w:p w14:paraId="137BFA83" w14:textId="0C616277" w:rsidR="003D4991" w:rsidRPr="001D7017" w:rsidRDefault="003D4991" w:rsidP="00B656CC">
      <w:pPr>
        <w:pStyle w:val="afff0"/>
        <w:ind w:firstLine="0"/>
        <w:rPr>
          <w:color w:val="FF0000"/>
        </w:rPr>
      </w:pPr>
      <w:r w:rsidRPr="00B656CC">
        <w:t>- с 01 числа второго месяца, следующего за месяцем направления уведомления, если уведомление направлено 16 числа и позже</w:t>
      </w:r>
      <w:r w:rsidR="00AB5294" w:rsidRPr="00B656CC">
        <w:t>.</w:t>
      </w:r>
      <w:r w:rsidR="00E45264" w:rsidRPr="00B656CC">
        <w:t xml:space="preserve"> </w:t>
      </w:r>
      <w:r w:rsidR="00AB5294" w:rsidRPr="00C45CBD">
        <w:rPr>
          <w:color w:val="FF0000"/>
        </w:rPr>
        <w:t>]</w:t>
      </w:r>
      <w:r w:rsidR="00E45264" w:rsidRPr="00C45CBD">
        <w:rPr>
          <w:rStyle w:val="a7"/>
          <w:color w:val="FF0000"/>
        </w:rPr>
        <w:footnoteReference w:id="53"/>
      </w:r>
    </w:p>
    <w:p w14:paraId="4957A218" w14:textId="2EA65F27" w:rsidR="0082010B" w:rsidRPr="006D4176" w:rsidRDefault="0082010B" w:rsidP="00B656CC">
      <w:pPr>
        <w:pStyle w:val="afff0"/>
        <w:numPr>
          <w:ilvl w:val="1"/>
          <w:numId w:val="36"/>
        </w:numPr>
        <w:ind w:left="0"/>
      </w:pPr>
      <w:proofErr w:type="gramStart"/>
      <w:r w:rsidRPr="00CF05D3">
        <w:rPr>
          <w:color w:val="FF0000"/>
        </w:rPr>
        <w:t>[</w:t>
      </w:r>
      <w:r w:rsidRPr="0082010B">
        <w:rPr>
          <w:color w:val="FF0000"/>
        </w:rPr>
        <w:t xml:space="preserve"> </w:t>
      </w:r>
      <w:r w:rsidRPr="009E322E">
        <w:t>Дополнительные</w:t>
      </w:r>
      <w:proofErr w:type="gramEnd"/>
      <w:r w:rsidRPr="009E322E">
        <w:t xml:space="preserve"> расходы.</w:t>
      </w:r>
    </w:p>
    <w:p w14:paraId="65D648B1" w14:textId="5199BE9D" w:rsidR="00AA31CB" w:rsidRPr="005903DB" w:rsidRDefault="00AA31CB" w:rsidP="00365092">
      <w:pPr>
        <w:pStyle w:val="aff6"/>
      </w:pPr>
      <w:r w:rsidRPr="003571A1">
        <w:t>В состав Дополнительных расходов входят:</w:t>
      </w:r>
    </w:p>
    <w:p w14:paraId="68AFAA3B" w14:textId="49C33C15" w:rsidR="00AA31CB" w:rsidRPr="003571A1" w:rsidRDefault="00E45264" w:rsidP="00365092">
      <w:pPr>
        <w:pStyle w:val="aff6"/>
      </w:pPr>
      <w:proofErr w:type="gramStart"/>
      <w:r w:rsidRPr="003D4991">
        <w:rPr>
          <w:color w:val="FF0000"/>
        </w:rPr>
        <w:t>[</w:t>
      </w:r>
      <w:r>
        <w:rPr>
          <w:color w:val="FF0000"/>
        </w:rPr>
        <w:t xml:space="preserve"> </w:t>
      </w:r>
      <w:r w:rsidR="00AA31CB" w:rsidRPr="005903DB">
        <w:t>-</w:t>
      </w:r>
      <w:proofErr w:type="gramEnd"/>
      <w:r w:rsidR="00AA31CB" w:rsidRPr="005903DB">
        <w:t xml:space="preserve"> расходы, связанные с поездками работников</w:t>
      </w:r>
      <w:r w:rsidR="00E922C2">
        <w:rPr>
          <w:color w:val="FF0000"/>
        </w:rPr>
        <w:t xml:space="preserve"> </w:t>
      </w:r>
      <w:r w:rsidR="00AA31CB">
        <w:t>Исполнителя</w:t>
      </w:r>
      <w:r w:rsidR="00AA31CB" w:rsidRPr="005903DB">
        <w:t xml:space="preserve"> в целях </w:t>
      </w:r>
      <w:r w:rsidR="00AA31CB">
        <w:t>оказания Услуг</w:t>
      </w:r>
      <w:r w:rsidR="00AA31CB" w:rsidRPr="005903DB">
        <w:t>:</w:t>
      </w:r>
    </w:p>
    <w:p w14:paraId="02135434" w14:textId="23445669" w:rsidR="003E09F9" w:rsidRPr="00891C08" w:rsidRDefault="00AA31CB" w:rsidP="003E09F9">
      <w:pPr>
        <w:pStyle w:val="aff6"/>
      </w:pPr>
      <w:r w:rsidRPr="003571A1">
        <w:t>расходы на проживание в размере, не превышающем тариф на проживание в стандартном одноместном номере г</w:t>
      </w:r>
      <w:r w:rsidRPr="005903DB">
        <w:t xml:space="preserve">остиницы </w:t>
      </w:r>
      <w:r w:rsidR="00DF6B94">
        <w:t>4*</w:t>
      </w:r>
      <w:r w:rsidR="00662540">
        <w:t xml:space="preserve"> </w:t>
      </w:r>
      <w:proofErr w:type="gramStart"/>
      <w:r w:rsidR="003E09F9" w:rsidRPr="006F7CDA">
        <w:rPr>
          <w:color w:val="FF0000"/>
        </w:rPr>
        <w:t>[</w:t>
      </w:r>
      <w:r w:rsidR="003E09F9" w:rsidRPr="00891C08">
        <w:t xml:space="preserve"> ,</w:t>
      </w:r>
      <w:proofErr w:type="gramEnd"/>
      <w:r w:rsidR="003E09F9" w:rsidRPr="00891C08">
        <w:t xml:space="preserve"> в сумме не более </w:t>
      </w:r>
      <w:r w:rsidR="003E09F9" w:rsidRPr="00891C08">
        <w:rPr>
          <w:color w:val="FF0000"/>
        </w:rPr>
        <w:t>[</w:t>
      </w:r>
      <w:r w:rsidR="003E09F9" w:rsidRPr="00891C08">
        <w:t>•</w:t>
      </w:r>
      <w:r w:rsidR="003E09F9" w:rsidRPr="00891C08">
        <w:rPr>
          <w:color w:val="FF0000"/>
        </w:rPr>
        <w:t>] [</w:t>
      </w:r>
      <w:r w:rsidR="003E09F9" w:rsidRPr="00891C08">
        <w:t xml:space="preserve"> ₽ </w:t>
      </w:r>
      <w:r w:rsidR="003E09F9" w:rsidRPr="00891C08">
        <w:rPr>
          <w:color w:val="FF0000"/>
        </w:rPr>
        <w:t>]</w:t>
      </w:r>
      <w:r w:rsidR="003E09F9">
        <w:rPr>
          <w:color w:val="FF0000"/>
        </w:rPr>
        <w:t xml:space="preserve"> </w:t>
      </w:r>
      <w:r w:rsidR="003E09F9" w:rsidRPr="006F7CDA">
        <w:t>в сутки</w:t>
      </w:r>
      <w:r w:rsidR="003E09F9" w:rsidRPr="001879D9">
        <w:t xml:space="preserve"> </w:t>
      </w:r>
      <w:r w:rsidR="003E09F9" w:rsidRPr="006F7CDA">
        <w:rPr>
          <w:color w:val="FF0000"/>
        </w:rPr>
        <w:t>]</w:t>
      </w:r>
      <w:r w:rsidR="003E09F9" w:rsidRPr="00891C08">
        <w:t>;</w:t>
      </w:r>
    </w:p>
    <w:p w14:paraId="652B3964" w14:textId="26F5CA09" w:rsidR="00AA31CB" w:rsidRPr="003571A1" w:rsidRDefault="00AA31CB" w:rsidP="00365092">
      <w:pPr>
        <w:pStyle w:val="aff6"/>
      </w:pPr>
      <w:r w:rsidRPr="003571A1">
        <w:t xml:space="preserve">суточные в размере </w:t>
      </w:r>
      <w:r w:rsidRPr="00AB4DD9">
        <w:rPr>
          <w:color w:val="FF0000"/>
        </w:rPr>
        <w:t>[</w:t>
      </w:r>
      <w:r w:rsidRPr="003571A1">
        <w:t>•</w:t>
      </w:r>
      <w:r w:rsidRPr="00AB4DD9">
        <w:rPr>
          <w:color w:val="FF0000"/>
        </w:rPr>
        <w:t>]</w:t>
      </w:r>
      <w:r w:rsidRPr="003571A1">
        <w:t xml:space="preserve"> </w:t>
      </w:r>
      <w:proofErr w:type="gramStart"/>
      <w:r w:rsidRPr="00AB4DD9">
        <w:rPr>
          <w:color w:val="FF0000"/>
        </w:rPr>
        <w:t>[</w:t>
      </w:r>
      <w:r w:rsidRPr="005903DB">
        <w:t xml:space="preserve"> ₽ </w:t>
      </w:r>
      <w:r w:rsidRPr="00AB4DD9">
        <w:rPr>
          <w:color w:val="FF0000"/>
        </w:rPr>
        <w:t>]</w:t>
      </w:r>
      <w:proofErr w:type="gramEnd"/>
      <w:r w:rsidRPr="003571A1">
        <w:t>;</w:t>
      </w:r>
    </w:p>
    <w:p w14:paraId="46459090" w14:textId="35991067" w:rsidR="00AA31CB" w:rsidRPr="003571A1" w:rsidRDefault="00AA31CB" w:rsidP="00365092">
      <w:pPr>
        <w:pStyle w:val="aff6"/>
      </w:pPr>
      <w:r w:rsidRPr="003571A1">
        <w:t>расходы на авиаперелет в размере действующих на день проезда тарифов на авиаперелет в салоне экономического класса (включая страховой взнос на обязательное личное страхование пассажиров на транспорте, оплату услуг по оформлению проездных документов).</w:t>
      </w:r>
      <w:r w:rsidR="00E45264">
        <w:t xml:space="preserve"> </w:t>
      </w:r>
    </w:p>
    <w:p w14:paraId="75C7B8FA" w14:textId="2C8A1227" w:rsidR="00AA31CB" w:rsidRDefault="00AA31CB" w:rsidP="00365092">
      <w:pPr>
        <w:pStyle w:val="aff6"/>
      </w:pPr>
      <w:r w:rsidRPr="003571A1">
        <w:t>-</w:t>
      </w:r>
      <w:r w:rsidRPr="005903DB">
        <w:t xml:space="preserve"> </w:t>
      </w:r>
      <w:r w:rsidRPr="00AB4DD9">
        <w:rPr>
          <w:color w:val="FF0000"/>
        </w:rPr>
        <w:t>[</w:t>
      </w:r>
      <w:r w:rsidRPr="003571A1">
        <w:t>•</w:t>
      </w:r>
      <w:r w:rsidRPr="00AB4DD9">
        <w:rPr>
          <w:color w:val="FF0000"/>
        </w:rPr>
        <w:t>]</w:t>
      </w:r>
      <w:r w:rsidRPr="003571A1">
        <w:t>.</w:t>
      </w:r>
      <w:r w:rsidR="00E45264">
        <w:t xml:space="preserve"> </w:t>
      </w:r>
      <w:r w:rsidR="00E45264" w:rsidRPr="003D4991">
        <w:rPr>
          <w:color w:val="FF0000"/>
        </w:rPr>
        <w:t>]</w:t>
      </w:r>
    </w:p>
    <w:p w14:paraId="57837F54" w14:textId="77777777" w:rsidR="00684572" w:rsidRDefault="00E45264" w:rsidP="00B9212A">
      <w:pPr>
        <w:pStyle w:val="aff6"/>
      </w:pPr>
      <w:r>
        <w:rPr>
          <w:color w:val="FF0000"/>
        </w:rPr>
        <w:t>/</w:t>
      </w:r>
      <w:r w:rsidR="00B9212A" w:rsidRPr="00B9212A">
        <w:t xml:space="preserve"> </w:t>
      </w:r>
    </w:p>
    <w:p w14:paraId="2337A101" w14:textId="1474E382" w:rsidR="00E45264" w:rsidRDefault="00684572" w:rsidP="00E45264">
      <w:pPr>
        <w:pStyle w:val="aff6"/>
        <w:rPr>
          <w:color w:val="FF0000"/>
        </w:rPr>
      </w:pPr>
      <w:r w:rsidRPr="00AB4DD9">
        <w:rPr>
          <w:color w:val="FF0000"/>
        </w:rPr>
        <w:t>[</w:t>
      </w:r>
      <w:r>
        <w:rPr>
          <w:color w:val="FF0000"/>
        </w:rPr>
        <w:t xml:space="preserve"> </w:t>
      </w:r>
      <w:r w:rsidR="001C7308" w:rsidRPr="00B656CC">
        <w:t>Прочие</w:t>
      </w:r>
      <w:r w:rsidR="00B9212A" w:rsidRPr="00B656CC">
        <w:t xml:space="preserve"> расходы Исполнителя, связанные с поездками представителей Исполнителя на объекты Заказчика, включают в себя стоимость перелета в соответствии с нормами административно-хозяйственных расходов (далее по тексту – «АХР») Исполнителя, проезда поездом (в вагонах класса не выше купе), проезда междугородним автобусом, стоимость аренды жилья или проживания в гостинице в соответствии с нормами АХР Исполнителя, стоимость проезда в аэропорт, ж/д вокзал и автобусный вокзал и из аэропорта, ж/д вокзала и автобусного вокзала, оплата проезда от аэропорта, ж/д вокзала и автобусного вокзала до места проживания и обратно, а также суточные в соответствии с нормами АХР Исполнителя, утвержденными приказом Генерального директора ООО «Норникель Спутник»  и  размещенными  на Корпоративном портале Компании по адресу: https://in.nornik.ru/nornik-ssc/DocumentLibrary/Forms/AllItems.aspx. (Норникель Спутник - документы).</w:t>
      </w:r>
      <w:r w:rsidR="00193458">
        <w:t xml:space="preserve"> </w:t>
      </w:r>
      <w:r w:rsidR="00E45264" w:rsidRPr="003E09F9">
        <w:t xml:space="preserve">В случае изменения норм АХР Исполнителя, новая редакция норм АХР Исполнителя применяется к отношениям Сторон по Договору с даты, указанной в приказе Генерального директора ООО «Норникель Спутник». </w:t>
      </w:r>
      <w:r w:rsidR="00E45264" w:rsidRPr="00AB4DD9">
        <w:rPr>
          <w:color w:val="FF0000"/>
        </w:rPr>
        <w:t>]</w:t>
      </w:r>
      <w:r w:rsidR="00E45264">
        <w:rPr>
          <w:rStyle w:val="a7"/>
          <w:color w:val="FF0000"/>
        </w:rPr>
        <w:footnoteReference w:id="54"/>
      </w:r>
    </w:p>
    <w:p w14:paraId="0A1058C4" w14:textId="7E307F63" w:rsidR="00AA31CB" w:rsidRDefault="00AA31CB" w:rsidP="00365092">
      <w:pPr>
        <w:pStyle w:val="aff6"/>
      </w:pPr>
      <w:r w:rsidRPr="005903DB">
        <w:t>Сумма Дополнительных расходов:</w:t>
      </w:r>
    </w:p>
    <w:p w14:paraId="302A1A1E" w14:textId="77777777" w:rsidR="00AA31CB" w:rsidRPr="005903DB" w:rsidRDefault="00AA31CB" w:rsidP="00365092">
      <w:pPr>
        <w:pStyle w:val="aff6"/>
      </w:pPr>
      <w:r w:rsidRPr="004E21B6">
        <w:t>- является частью Цены Договора;</w:t>
      </w:r>
    </w:p>
    <w:p w14:paraId="5A38AC3E" w14:textId="7FE3E735" w:rsidR="00AA31CB" w:rsidRPr="005903DB" w:rsidRDefault="00AA31CB" w:rsidP="00365092">
      <w:pPr>
        <w:pStyle w:val="aff6"/>
      </w:pPr>
      <w:r w:rsidRPr="005903DB">
        <w:t>-</w:t>
      </w:r>
      <w:r>
        <w:t xml:space="preserve"> </w:t>
      </w:r>
      <w:r w:rsidRPr="003571A1">
        <w:t xml:space="preserve"> определяется без уч</w:t>
      </w:r>
      <w:r w:rsidRPr="005903DB">
        <w:t>ё</w:t>
      </w:r>
      <w:r w:rsidRPr="003571A1">
        <w:t>та входящего НДС</w:t>
      </w:r>
      <w:r>
        <w:t xml:space="preserve"> </w:t>
      </w:r>
      <w:r w:rsidRPr="00AB4DD9">
        <w:rPr>
          <w:color w:val="FF0000"/>
        </w:rPr>
        <w:t>]</w:t>
      </w:r>
      <w:r w:rsidRPr="005903DB">
        <w:rPr>
          <w:color w:val="FF0000"/>
        </w:rPr>
        <w:t xml:space="preserve"> </w:t>
      </w:r>
      <w:r w:rsidRPr="006D1F37">
        <w:rPr>
          <w:rStyle w:val="a7"/>
          <w:color w:val="FF0000"/>
        </w:rPr>
        <w:footnoteReference w:id="55"/>
      </w:r>
      <w:r w:rsidRPr="006D1F37">
        <w:rPr>
          <w:color w:val="FF0000"/>
        </w:rPr>
        <w:t xml:space="preserve"> </w:t>
      </w:r>
      <w:r>
        <w:rPr>
          <w:color w:val="FF0000"/>
        </w:rPr>
        <w:t xml:space="preserve">/ </w:t>
      </w:r>
      <w:r w:rsidRPr="00AB4DD9">
        <w:rPr>
          <w:color w:val="FF0000"/>
        </w:rPr>
        <w:t>[</w:t>
      </w:r>
      <w:r w:rsidRPr="005903DB">
        <w:rPr>
          <w:color w:val="FF0000"/>
        </w:rPr>
        <w:t xml:space="preserve"> </w:t>
      </w:r>
      <w:r w:rsidRPr="005903DB">
        <w:t>определяется с учётом входящего НДС</w:t>
      </w:r>
      <w:r>
        <w:t xml:space="preserve"> </w:t>
      </w:r>
      <w:r w:rsidRPr="00AB4DD9">
        <w:rPr>
          <w:color w:val="FF0000"/>
        </w:rPr>
        <w:t>]</w:t>
      </w:r>
      <w:r w:rsidRPr="005903DB">
        <w:rPr>
          <w:color w:val="FF0000"/>
        </w:rPr>
        <w:t xml:space="preserve"> </w:t>
      </w:r>
      <w:r w:rsidRPr="006D1F37">
        <w:rPr>
          <w:rStyle w:val="a7"/>
          <w:color w:val="FF0000"/>
        </w:rPr>
        <w:footnoteReference w:id="56"/>
      </w:r>
      <w:r w:rsidRPr="003571A1">
        <w:t xml:space="preserve">, предъявленного </w:t>
      </w:r>
      <w:r>
        <w:t>Исполнителю</w:t>
      </w:r>
      <w:r w:rsidRPr="003571A1">
        <w:t xml:space="preserve"> третьими лицами при приобретении им соответствующих </w:t>
      </w:r>
      <w:r w:rsidRPr="005903DB">
        <w:t>услуг;</w:t>
      </w:r>
      <w:r w:rsidRPr="003571A1">
        <w:t xml:space="preserve"> </w:t>
      </w:r>
    </w:p>
    <w:p w14:paraId="4B349AF8" w14:textId="77777777" w:rsidR="00AA31CB" w:rsidRPr="003571A1" w:rsidRDefault="00AA31CB" w:rsidP="00365092">
      <w:pPr>
        <w:pStyle w:val="aff6"/>
      </w:pPr>
      <w:r w:rsidRPr="005903DB">
        <w:t>- н</w:t>
      </w:r>
      <w:r w:rsidRPr="003571A1">
        <w:t>е должна превышать размер, опре</w:t>
      </w:r>
      <w:r w:rsidRPr="005903DB">
        <w:t>делённый в Цене Договора;</w:t>
      </w:r>
    </w:p>
    <w:p w14:paraId="3C29EAC5" w14:textId="6529E106" w:rsidR="00AA31CB" w:rsidRPr="003571A1" w:rsidRDefault="00AA31CB" w:rsidP="00365092">
      <w:pPr>
        <w:pStyle w:val="aff6"/>
      </w:pPr>
      <w:r w:rsidRPr="005903DB">
        <w:lastRenderedPageBreak/>
        <w:t xml:space="preserve">- </w:t>
      </w:r>
      <w:r w:rsidRPr="003571A1">
        <w:t>включает</w:t>
      </w:r>
      <w:r w:rsidRPr="005903DB">
        <w:t>ся</w:t>
      </w:r>
      <w:r w:rsidRPr="003571A1">
        <w:t xml:space="preserve"> в Акт </w:t>
      </w:r>
      <w:r w:rsidRPr="005903DB">
        <w:t xml:space="preserve">сдачи-приёмки </w:t>
      </w:r>
      <w:r w:rsidR="00654A97">
        <w:t>услуг</w:t>
      </w:r>
      <w:r w:rsidRPr="005903DB">
        <w:t xml:space="preserve"> отдельной строкой и </w:t>
      </w:r>
      <w:r w:rsidRPr="003571A1">
        <w:t>должна быть равна сумме в Отчете о фактически понесённых дополнительных расходах.</w:t>
      </w:r>
    </w:p>
    <w:p w14:paraId="2F2056C4" w14:textId="4E9F1DE7" w:rsidR="00AA31CB" w:rsidRDefault="00AA31CB" w:rsidP="00365092">
      <w:pPr>
        <w:pStyle w:val="aff6"/>
      </w:pPr>
      <w:r w:rsidRPr="003571A1">
        <w:t>К Акту</w:t>
      </w:r>
      <w:r w:rsidRPr="005903DB">
        <w:t xml:space="preserve"> сдачи-приёмки </w:t>
      </w:r>
      <w:r>
        <w:t>услуг</w:t>
      </w:r>
      <w:r w:rsidRPr="005903DB">
        <w:t xml:space="preserve"> </w:t>
      </w:r>
      <w:r w:rsidRPr="003571A1">
        <w:t>прикладывается Отч</w:t>
      </w:r>
      <w:r w:rsidRPr="005903DB">
        <w:t>ё</w:t>
      </w:r>
      <w:r w:rsidRPr="003571A1">
        <w:t xml:space="preserve">т о фактически понесённых дополнительных расходах и оригиналы или заверенные </w:t>
      </w:r>
      <w:r>
        <w:t>Исполнителем</w:t>
      </w:r>
      <w:r w:rsidRPr="003571A1">
        <w:t xml:space="preserve"> копии документов, подтверждающие расходы, согласованные с Заказчиком.</w:t>
      </w:r>
    </w:p>
    <w:p w14:paraId="34489B29" w14:textId="522A31EC" w:rsidR="00654A97" w:rsidRDefault="00654A97" w:rsidP="00B656CC">
      <w:pPr>
        <w:pStyle w:val="aff6"/>
      </w:pPr>
      <w:r w:rsidRPr="00B656CC">
        <w:t xml:space="preserve">Если сумма дополнительных расходов не будет отражена в Акте сдачи-приемки услуг по последнему </w:t>
      </w:r>
      <w:r w:rsidRPr="00150A10">
        <w:rPr>
          <w:color w:val="FF0000"/>
        </w:rPr>
        <w:t>[</w:t>
      </w:r>
      <w:r>
        <w:t xml:space="preserve"> </w:t>
      </w:r>
      <w:r w:rsidRPr="00B656CC">
        <w:t>этапу</w:t>
      </w:r>
      <w:r>
        <w:t xml:space="preserve"> </w:t>
      </w:r>
      <w:r w:rsidRPr="00150A10">
        <w:rPr>
          <w:color w:val="FF0000"/>
        </w:rPr>
        <w:t xml:space="preserve">] / [ </w:t>
      </w:r>
      <w:r w:rsidRPr="00B656CC">
        <w:t>Отчётному периоду</w:t>
      </w:r>
      <w:r>
        <w:t xml:space="preserve"> </w:t>
      </w:r>
      <w:r w:rsidRPr="00150A10">
        <w:rPr>
          <w:color w:val="FF0000"/>
        </w:rPr>
        <w:t>]</w:t>
      </w:r>
      <w:r w:rsidRPr="00B656CC">
        <w:t xml:space="preserve"> по причине отсутствия у Исполнителя подтверждающих документов к моменту его оформления, Исполнитель  предоставляет Заказчику в течение 5 </w:t>
      </w:r>
      <w:proofErr w:type="spellStart"/>
      <w:r w:rsidRPr="00B656CC">
        <w:t>к</w:t>
      </w:r>
      <w:r>
        <w:t>.</w:t>
      </w:r>
      <w:r w:rsidRPr="00B656CC">
        <w:t>д</w:t>
      </w:r>
      <w:proofErr w:type="spellEnd"/>
      <w:r>
        <w:t>.</w:t>
      </w:r>
      <w:r w:rsidRPr="00B656CC">
        <w:t xml:space="preserve"> со дня получения Исполнителем подтверждающих документов Дополнительный акт сдачи-приемки услуг на сумму понесенных дополнительных расходов Исполнителя с приложением Отчета о фактически понесенных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proofErr w:type="spellStart"/>
      <w:r w:rsidRPr="00B656CC">
        <w:t>к</w:t>
      </w:r>
      <w:r>
        <w:t>.</w:t>
      </w:r>
      <w:r w:rsidRPr="00B656CC">
        <w:t>д</w:t>
      </w:r>
      <w:proofErr w:type="spellEnd"/>
      <w:r>
        <w:t>.</w:t>
      </w:r>
      <w:r w:rsidRPr="00B656CC">
        <w:t xml:space="preserve"> с даты окончания оказания Услуг по последнему </w:t>
      </w:r>
      <w:proofErr w:type="gramStart"/>
      <w:r w:rsidRPr="00150A10">
        <w:rPr>
          <w:color w:val="FF0000"/>
        </w:rPr>
        <w:t>[</w:t>
      </w:r>
      <w:r>
        <w:t xml:space="preserve"> </w:t>
      </w:r>
      <w:r w:rsidRPr="00B656CC">
        <w:t>этапу</w:t>
      </w:r>
      <w:proofErr w:type="gramEnd"/>
      <w:r>
        <w:t xml:space="preserve"> </w:t>
      </w:r>
      <w:r w:rsidRPr="00150A10">
        <w:rPr>
          <w:color w:val="FF0000"/>
        </w:rPr>
        <w:t>] / [</w:t>
      </w:r>
      <w:r>
        <w:t xml:space="preserve"> </w:t>
      </w:r>
      <w:r w:rsidRPr="00B656CC">
        <w:t>Отчётному периоду</w:t>
      </w:r>
      <w:r>
        <w:t xml:space="preserve"> </w:t>
      </w:r>
      <w:r w:rsidRPr="00150A10">
        <w:rPr>
          <w:color w:val="FF0000"/>
        </w:rPr>
        <w:t>]</w:t>
      </w:r>
      <w:r w:rsidRPr="00B656CC">
        <w:t>. В Дополнительном акте сдачи-приемки услуг Исполнитель указывает: «Дополнительные расходы Исполнителя, увеличивающие цену услуг, выполненных в период с _</w:t>
      </w:r>
      <w:proofErr w:type="gramStart"/>
      <w:r w:rsidRPr="00B656CC">
        <w:t>_._</w:t>
      </w:r>
      <w:proofErr w:type="gramEnd"/>
      <w:r w:rsidRPr="00B656CC">
        <w:t>_.20__ по __.__.20__. К Акту от _</w:t>
      </w:r>
      <w:proofErr w:type="gramStart"/>
      <w:r w:rsidRPr="00B656CC">
        <w:t>_._</w:t>
      </w:r>
      <w:proofErr w:type="gramEnd"/>
      <w:r w:rsidRPr="00B656CC">
        <w:t>_.20__ № _______». Настоящее условие не применяется, если Акт сдачи-приемки услуг составляется по форме Универсального передаточного документа.</w:t>
      </w:r>
    </w:p>
    <w:p w14:paraId="06AD76D2" w14:textId="2B75B296" w:rsidR="00AA31CB" w:rsidRDefault="00AA31CB" w:rsidP="00365092">
      <w:pPr>
        <w:pStyle w:val="aff6"/>
        <w:rPr>
          <w:color w:val="FF0000"/>
        </w:rPr>
      </w:pPr>
      <w:r w:rsidRPr="00AB4DD9">
        <w:rPr>
          <w:color w:val="FF0000"/>
        </w:rPr>
        <w:t>]</w:t>
      </w:r>
    </w:p>
    <w:p w14:paraId="687663ED" w14:textId="77777777" w:rsidR="008013FF" w:rsidRDefault="008013FF" w:rsidP="008013FF">
      <w:pPr>
        <w:pStyle w:val="afff0"/>
        <w:numPr>
          <w:ilvl w:val="1"/>
          <w:numId w:val="36"/>
        </w:numPr>
        <w:ind w:left="851" w:hanging="851"/>
      </w:pPr>
      <w:proofErr w:type="gramStart"/>
      <w:r w:rsidRPr="00CF05D3">
        <w:rPr>
          <w:color w:val="FF0000"/>
        </w:rPr>
        <w:t>[</w:t>
      </w:r>
      <w:r>
        <w:t xml:space="preserve"> </w:t>
      </w:r>
      <w:r w:rsidRPr="009D65A3">
        <w:t>В</w:t>
      </w:r>
      <w:proofErr w:type="gramEnd"/>
      <w:r w:rsidRPr="009D65A3">
        <w:t xml:space="preserve"> предусмотренных законом случаях Заказчик удерживает из перечисляемых </w:t>
      </w:r>
      <w:r>
        <w:t>Исполнителю</w:t>
      </w:r>
      <w:r w:rsidRPr="009D65A3">
        <w:t xml:space="preserve"> сумм налог на доходы физических лиц.</w:t>
      </w:r>
      <w:r w:rsidRPr="001A0505">
        <w:rPr>
          <w:color w:val="FF0000"/>
        </w:rPr>
        <w:t xml:space="preserve"> </w:t>
      </w:r>
      <w:r w:rsidRPr="00CF05D3">
        <w:rPr>
          <w:color w:val="FF0000"/>
        </w:rPr>
        <w:t>]</w:t>
      </w:r>
      <w:r>
        <w:rPr>
          <w:color w:val="FF0000"/>
        </w:rPr>
        <w:t xml:space="preserve"> </w:t>
      </w:r>
      <w:r w:rsidRPr="00422FCE">
        <w:rPr>
          <w:rStyle w:val="a7"/>
          <w:color w:val="FF0000"/>
        </w:rPr>
        <w:footnoteReference w:id="57"/>
      </w:r>
    </w:p>
    <w:p w14:paraId="20E4674C" w14:textId="77777777" w:rsidR="008013FF" w:rsidRPr="009D65A3" w:rsidRDefault="008013FF" w:rsidP="008013FF">
      <w:pPr>
        <w:pStyle w:val="aff6"/>
      </w:pPr>
      <w:proofErr w:type="gramStart"/>
      <w:r w:rsidRPr="00CF05D3">
        <w:rPr>
          <w:color w:val="FF0000"/>
        </w:rPr>
        <w:t>[</w:t>
      </w:r>
      <w:r>
        <w:t xml:space="preserve"> </w:t>
      </w:r>
      <w:r w:rsidRPr="00E842A6">
        <w:t>Взносы</w:t>
      </w:r>
      <w:proofErr w:type="gramEnd"/>
      <w:r w:rsidRPr="00E842A6">
        <w:t xml:space="preserve"> на страхование от несчастных случаев на производстве и профессиональных заболеваний не начисляются.</w:t>
      </w:r>
      <w:r>
        <w:t xml:space="preserve"> </w:t>
      </w:r>
      <w:r w:rsidRPr="00CF05D3">
        <w:rPr>
          <w:color w:val="FF0000"/>
        </w:rPr>
        <w:t>]</w:t>
      </w:r>
      <w:r>
        <w:rPr>
          <w:color w:val="FF0000"/>
        </w:rPr>
        <w:t xml:space="preserve"> </w:t>
      </w:r>
      <w:r w:rsidRPr="00422FCE">
        <w:rPr>
          <w:rStyle w:val="a7"/>
          <w:color w:val="FF0000"/>
        </w:rPr>
        <w:footnoteReference w:id="58"/>
      </w:r>
    </w:p>
    <w:p w14:paraId="755B8D2C" w14:textId="77777777" w:rsidR="008013FF" w:rsidRPr="009D65A3" w:rsidRDefault="008013FF" w:rsidP="008013FF">
      <w:pPr>
        <w:pStyle w:val="aff6"/>
      </w:pPr>
      <w:proofErr w:type="gramStart"/>
      <w:r w:rsidRPr="00CF05D3">
        <w:rPr>
          <w:color w:val="FF0000"/>
        </w:rPr>
        <w:t>[</w:t>
      </w:r>
      <w:r>
        <w:t xml:space="preserve"> Оказание</w:t>
      </w:r>
      <w:proofErr w:type="gramEnd"/>
      <w:r>
        <w:t xml:space="preserve"> Услуг</w:t>
      </w:r>
      <w:r w:rsidRPr="009D65A3">
        <w:t xml:space="preserve"> осуществляется в информационно-телекоммуникационной сети «Интернет» с использованием доменных имен и сетевых адресов, находящихся в российской национальной доменной зоне, и (или) информационных систем, технические средства которых размещены на территории Российской Федерации, и (или) комплексов программно-аппаратных средств, размещенных на территории Российской Федерации.</w:t>
      </w:r>
      <w:r>
        <w:t xml:space="preserve"> </w:t>
      </w:r>
      <w:r w:rsidRPr="00CF05D3">
        <w:rPr>
          <w:color w:val="FF0000"/>
        </w:rPr>
        <w:t>]</w:t>
      </w:r>
      <w:r>
        <w:rPr>
          <w:color w:val="FF0000"/>
        </w:rPr>
        <w:t xml:space="preserve"> </w:t>
      </w:r>
      <w:r w:rsidRPr="00422FCE">
        <w:rPr>
          <w:rStyle w:val="a7"/>
          <w:color w:val="FF0000"/>
        </w:rPr>
        <w:footnoteReference w:id="59"/>
      </w:r>
    </w:p>
    <w:p w14:paraId="5443C486" w14:textId="77777777" w:rsidR="008013FF" w:rsidRPr="00282277" w:rsidRDefault="008013FF" w:rsidP="008013FF">
      <w:pPr>
        <w:pStyle w:val="afff0"/>
        <w:ind w:firstLine="0"/>
      </w:pPr>
      <w:r w:rsidRPr="00CF05D3">
        <w:rPr>
          <w:color w:val="FF0000"/>
        </w:rPr>
        <w:t>[</w:t>
      </w:r>
    </w:p>
    <w:p w14:paraId="46D7261D" w14:textId="77777777" w:rsidR="008013FF" w:rsidRPr="009D65A3" w:rsidRDefault="008013FF" w:rsidP="008013FF">
      <w:pPr>
        <w:pStyle w:val="afff0"/>
        <w:ind w:firstLine="0"/>
      </w:pPr>
      <w:proofErr w:type="gramStart"/>
      <w:r w:rsidRPr="00CF05D3">
        <w:rPr>
          <w:color w:val="FF0000"/>
        </w:rPr>
        <w:t>[</w:t>
      </w:r>
      <w:r>
        <w:t xml:space="preserve"> </w:t>
      </w:r>
      <w:r w:rsidRPr="009D65A3">
        <w:t>Доходы</w:t>
      </w:r>
      <w:proofErr w:type="gramEnd"/>
      <w:r w:rsidRPr="009D65A3">
        <w:t xml:space="preserve"> </w:t>
      </w:r>
      <w:r w:rsidR="005765D6" w:rsidRPr="003C05BF">
        <w:t>Исполнителя</w:t>
      </w:r>
      <w:r w:rsidRPr="003C05BF">
        <w:t xml:space="preserve"> п</w:t>
      </w:r>
      <w:r w:rsidRPr="009D65A3">
        <w:t>о Договору являются объектом налогообложения налога на профессиональный доход.</w:t>
      </w:r>
    </w:p>
    <w:p w14:paraId="46DE13C8" w14:textId="77777777" w:rsidR="008013FF" w:rsidRPr="009D65A3" w:rsidRDefault="008013FF" w:rsidP="008013FF">
      <w:pPr>
        <w:pStyle w:val="aff6"/>
      </w:pPr>
      <w:r>
        <w:t>Исполнитель</w:t>
      </w:r>
      <w:r w:rsidRPr="009D65A3">
        <w:t xml:space="preserve"> заверяет, что на дату заключения Договора является «</w:t>
      </w:r>
      <w:proofErr w:type="spellStart"/>
      <w:r w:rsidRPr="009D65A3">
        <w:t>самозанятым</w:t>
      </w:r>
      <w:proofErr w:type="spellEnd"/>
      <w:r w:rsidRPr="009D65A3">
        <w:t>», не является работником Заказчика или бывшим работником Заказчика, трудовой договор с которым прекращен менее 2 лет назад, соблюдены иные требования к применению к выплатам по Договору указанного налогового режима.</w:t>
      </w:r>
    </w:p>
    <w:p w14:paraId="50A9B30D" w14:textId="77777777" w:rsidR="008013FF" w:rsidRPr="009D65A3" w:rsidRDefault="008013FF" w:rsidP="008013FF">
      <w:pPr>
        <w:pStyle w:val="aff6"/>
      </w:pPr>
      <w:r w:rsidRPr="009D65A3">
        <w:t xml:space="preserve">Не позднее последнего числа месяца, в котором проведен платеж по Договору, </w:t>
      </w:r>
      <w:r>
        <w:t>Исполнитель</w:t>
      </w:r>
      <w:r w:rsidRPr="009D65A3">
        <w:t xml:space="preserve"> передает Заказчику чек</w:t>
      </w:r>
      <w:proofErr w:type="gramStart"/>
      <w:r w:rsidRPr="00871ED7">
        <w:t>.</w:t>
      </w:r>
      <w:r>
        <w:rPr>
          <w:color w:val="FF0000"/>
        </w:rPr>
        <w:t xml:space="preserve"> </w:t>
      </w:r>
      <w:r w:rsidRPr="00CF05D3">
        <w:rPr>
          <w:color w:val="FF0000"/>
        </w:rPr>
        <w:t>]</w:t>
      </w:r>
      <w:proofErr w:type="gramEnd"/>
      <w:r w:rsidRPr="00871ED7">
        <w:rPr>
          <w:color w:val="FF0000"/>
        </w:rPr>
        <w:t xml:space="preserve"> </w:t>
      </w:r>
      <w:r w:rsidRPr="00871ED7">
        <w:rPr>
          <w:color w:val="FF0000"/>
          <w:vertAlign w:val="superscript"/>
        </w:rPr>
        <w:footnoteReference w:id="60"/>
      </w:r>
    </w:p>
    <w:p w14:paraId="1946D9EF" w14:textId="77777777" w:rsidR="008013FF" w:rsidRPr="00871ED7" w:rsidRDefault="008013FF" w:rsidP="008013FF">
      <w:pPr>
        <w:pStyle w:val="aff6"/>
        <w:rPr>
          <w:color w:val="FF0000"/>
        </w:rPr>
      </w:pPr>
      <w:r w:rsidRPr="00871ED7">
        <w:rPr>
          <w:color w:val="FF0000"/>
        </w:rPr>
        <w:lastRenderedPageBreak/>
        <w:t>/</w:t>
      </w:r>
    </w:p>
    <w:p w14:paraId="4E2361FE" w14:textId="77777777" w:rsidR="008013FF" w:rsidRPr="009D65A3" w:rsidRDefault="008013FF" w:rsidP="008013FF">
      <w:pPr>
        <w:pStyle w:val="aff6"/>
      </w:pPr>
      <w:proofErr w:type="gramStart"/>
      <w:r w:rsidRPr="00CF05D3">
        <w:rPr>
          <w:color w:val="FF0000"/>
        </w:rPr>
        <w:t>[</w:t>
      </w:r>
      <w:r>
        <w:t xml:space="preserve"> </w:t>
      </w:r>
      <w:r w:rsidRPr="009D65A3">
        <w:t>Доходы</w:t>
      </w:r>
      <w:proofErr w:type="gramEnd"/>
      <w:r w:rsidRPr="009D65A3">
        <w:t xml:space="preserve"> </w:t>
      </w:r>
      <w:r>
        <w:t>Исполнителя</w:t>
      </w:r>
      <w:r w:rsidRPr="009D65A3">
        <w:t xml:space="preserve"> по Договору не являются объектом налогообложения налога на профессиональный доход.</w:t>
      </w:r>
      <w:r>
        <w:t xml:space="preserve"> </w:t>
      </w:r>
      <w:r w:rsidRPr="00CF05D3">
        <w:rPr>
          <w:color w:val="FF0000"/>
        </w:rPr>
        <w:t>]</w:t>
      </w:r>
      <w:r w:rsidRPr="00735394">
        <w:rPr>
          <w:color w:val="FF0000"/>
        </w:rPr>
        <w:t xml:space="preserve"> </w:t>
      </w:r>
      <w:r w:rsidRPr="00735394">
        <w:rPr>
          <w:color w:val="FF0000"/>
          <w:vertAlign w:val="superscript"/>
        </w:rPr>
        <w:footnoteReference w:id="61"/>
      </w:r>
    </w:p>
    <w:p w14:paraId="3E7321A5" w14:textId="77777777" w:rsidR="008013FF" w:rsidRPr="009D65A3" w:rsidRDefault="008013FF" w:rsidP="008013FF">
      <w:pPr>
        <w:pStyle w:val="aff6"/>
      </w:pPr>
      <w:r>
        <w:t>Н</w:t>
      </w:r>
      <w:r w:rsidRPr="009D65A3">
        <w:t xml:space="preserve">е позднее рабочего дня, следующего за днем наступления следующих обстоятельств, </w:t>
      </w:r>
      <w:r>
        <w:t xml:space="preserve">Исполнитель </w:t>
      </w:r>
      <w:r w:rsidRPr="009D65A3">
        <w:t>сообщ</w:t>
      </w:r>
      <w:r>
        <w:t>ает</w:t>
      </w:r>
      <w:r w:rsidRPr="009D65A3">
        <w:t xml:space="preserve"> о них Заказчику:</w:t>
      </w:r>
    </w:p>
    <w:p w14:paraId="61DE7EA5" w14:textId="77777777" w:rsidR="008013FF" w:rsidRPr="009D65A3" w:rsidRDefault="008013FF" w:rsidP="008013FF">
      <w:pPr>
        <w:pStyle w:val="aff6"/>
      </w:pPr>
      <w:r w:rsidRPr="009D65A3">
        <w:t>- снятие с учета / постановка на учет в налоговом органе в качестве «</w:t>
      </w:r>
      <w:proofErr w:type="spellStart"/>
      <w:r w:rsidRPr="009D65A3">
        <w:t>самозанятого</w:t>
      </w:r>
      <w:proofErr w:type="spellEnd"/>
      <w:r w:rsidRPr="009D65A3">
        <w:t>»,</w:t>
      </w:r>
    </w:p>
    <w:p w14:paraId="2FAD79A0" w14:textId="77777777" w:rsidR="008013FF" w:rsidRPr="009D65A3" w:rsidRDefault="008013FF" w:rsidP="008013FF">
      <w:pPr>
        <w:pStyle w:val="aff6"/>
      </w:pPr>
      <w:r w:rsidRPr="009D65A3">
        <w:t>- заключение трудового договора с Заказчиком,</w:t>
      </w:r>
    </w:p>
    <w:p w14:paraId="2D1FC85E" w14:textId="77777777" w:rsidR="008013FF" w:rsidRPr="009D65A3" w:rsidRDefault="008013FF" w:rsidP="008013FF">
      <w:pPr>
        <w:pStyle w:val="aff6"/>
      </w:pPr>
      <w:r w:rsidRPr="009D65A3">
        <w:t>- превышение дохода, учитываемого при определении налоговой базы налога на профессиональный доход, установленного законом предела,</w:t>
      </w:r>
    </w:p>
    <w:p w14:paraId="37567E70" w14:textId="77777777" w:rsidR="008013FF" w:rsidRPr="009D65A3" w:rsidRDefault="008013FF" w:rsidP="008013FF">
      <w:pPr>
        <w:pStyle w:val="aff6"/>
      </w:pPr>
      <w:r w:rsidRPr="009D65A3">
        <w:t>- прекращение удовлетворения иным требованиям, предъявляемым законом к «</w:t>
      </w:r>
      <w:proofErr w:type="spellStart"/>
      <w:r w:rsidRPr="009D65A3">
        <w:t>самозанятым</w:t>
      </w:r>
      <w:proofErr w:type="spellEnd"/>
      <w:r w:rsidRPr="009D65A3">
        <w:t>»,</w:t>
      </w:r>
    </w:p>
    <w:p w14:paraId="0C3D62B0" w14:textId="77777777" w:rsidR="008013FF" w:rsidRPr="009D65A3" w:rsidRDefault="008013FF" w:rsidP="008013FF">
      <w:pPr>
        <w:pStyle w:val="aff6"/>
      </w:pPr>
      <w:r w:rsidRPr="009D65A3">
        <w:t xml:space="preserve">- возникновение оснований применения к выплатам по Договору режима налога на профессиональный доход. В таком случае </w:t>
      </w:r>
      <w:r>
        <w:t>Исполнитель</w:t>
      </w:r>
      <w:r w:rsidRPr="009D65A3">
        <w:t xml:space="preserve"> также предоставляет Заказчику сведения о трудовой деятельности из информационных ресурсов Фонда пенсионного и социального страхования Российской Федерации в виде справки по форме СТД-СФР за последние 2 года.</w:t>
      </w:r>
    </w:p>
    <w:p w14:paraId="29FF9ECE" w14:textId="77777777" w:rsidR="008013FF" w:rsidRPr="009D65A3" w:rsidRDefault="008013FF" w:rsidP="008013FF">
      <w:pPr>
        <w:pStyle w:val="aff6"/>
      </w:pPr>
      <w:r w:rsidRPr="009D65A3">
        <w:t xml:space="preserve">Об изменении налогообложения доходов </w:t>
      </w:r>
      <w:r>
        <w:t>Исполнителя</w:t>
      </w:r>
      <w:r w:rsidRPr="009D65A3">
        <w:t xml:space="preserve"> по Договору Стороны заключают соответствующее соглашение.</w:t>
      </w:r>
    </w:p>
    <w:p w14:paraId="39FFDC85" w14:textId="151D7EE6" w:rsidR="00E628BA" w:rsidRPr="009D65A3" w:rsidRDefault="008013FF" w:rsidP="008013FF">
      <w:pPr>
        <w:pStyle w:val="aff6"/>
      </w:pPr>
      <w:r w:rsidRPr="00CF05D3">
        <w:rPr>
          <w:color w:val="FF0000"/>
        </w:rPr>
        <w:t>]</w:t>
      </w:r>
      <w:r>
        <w:rPr>
          <w:color w:val="FF0000"/>
        </w:rPr>
        <w:t xml:space="preserve"> </w:t>
      </w:r>
      <w:r w:rsidRPr="00CC0A59">
        <w:rPr>
          <w:rStyle w:val="a7"/>
          <w:color w:val="FF0000"/>
        </w:rPr>
        <w:footnoteReference w:id="62"/>
      </w:r>
    </w:p>
    <w:p w14:paraId="070E4E6D" w14:textId="77777777" w:rsidR="007D76DA" w:rsidRPr="00C0711F" w:rsidRDefault="007D76DA" w:rsidP="005E200C">
      <w:pPr>
        <w:pStyle w:val="affe"/>
        <w:numPr>
          <w:ilvl w:val="0"/>
          <w:numId w:val="36"/>
        </w:numPr>
        <w:ind w:left="851" w:hanging="851"/>
      </w:pPr>
      <w:r w:rsidRPr="00C0711F">
        <w:t xml:space="preserve">ПОРЯДОК </w:t>
      </w:r>
      <w:r w:rsidR="000F5E1F" w:rsidRPr="00C0711F">
        <w:t>РАСЧЕТОВ</w:t>
      </w:r>
    </w:p>
    <w:p w14:paraId="4AE35721" w14:textId="77777777" w:rsidR="001C5CB2" w:rsidRPr="00765D34" w:rsidRDefault="001C5CB2" w:rsidP="005E200C">
      <w:pPr>
        <w:pStyle w:val="afff0"/>
        <w:numPr>
          <w:ilvl w:val="1"/>
          <w:numId w:val="36"/>
        </w:numPr>
        <w:ind w:left="851" w:hanging="851"/>
        <w:rPr>
          <w:color w:val="FF0000"/>
        </w:rPr>
      </w:pPr>
      <w:r w:rsidRPr="00765D34">
        <w:rPr>
          <w:color w:val="FF0000"/>
        </w:rPr>
        <w:t>[</w:t>
      </w:r>
    </w:p>
    <w:tbl>
      <w:tblPr>
        <w:tblStyle w:val="aff1"/>
        <w:tblW w:w="9923"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93"/>
        <w:gridCol w:w="1559"/>
        <w:gridCol w:w="2270"/>
        <w:gridCol w:w="2067"/>
        <w:gridCol w:w="3034"/>
      </w:tblGrid>
      <w:tr w:rsidR="001C5CB2" w:rsidRPr="005D5240" w14:paraId="24906162" w14:textId="77777777" w:rsidTr="00D20C2C">
        <w:tc>
          <w:tcPr>
            <w:tcW w:w="9923" w:type="dxa"/>
            <w:gridSpan w:val="5"/>
            <w:shd w:val="clear" w:color="auto" w:fill="F2F2F2" w:themeFill="background1" w:themeFillShade="F2"/>
          </w:tcPr>
          <w:p w14:paraId="0E927B49" w14:textId="77777777" w:rsidR="001C5CB2" w:rsidRPr="00D20C2C" w:rsidRDefault="001C5CB2" w:rsidP="005E200C">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63"/>
            </w:r>
            <w:r w:rsidRPr="00D20C2C">
              <w:rPr>
                <w:rFonts w:ascii="Tahoma" w:hAnsi="Tahoma" w:cs="Tahoma"/>
                <w:sz w:val="20"/>
                <w:szCs w:val="20"/>
                <w:highlight w:val="yellow"/>
              </w:rPr>
              <w:t>:</w:t>
            </w:r>
          </w:p>
        </w:tc>
      </w:tr>
      <w:tr w:rsidR="00765D34" w:rsidRPr="005D5240" w14:paraId="28F03D1E" w14:textId="77777777" w:rsidTr="00B656CC">
        <w:tc>
          <w:tcPr>
            <w:tcW w:w="993" w:type="dxa"/>
            <w:shd w:val="clear" w:color="auto" w:fill="F2F2F2" w:themeFill="background1" w:themeFillShade="F2"/>
          </w:tcPr>
          <w:p w14:paraId="51F4B97A" w14:textId="77777777" w:rsidR="001C5CB2" w:rsidRPr="00D20C2C" w:rsidRDefault="001C5CB2" w:rsidP="005E200C">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829" w:type="dxa"/>
            <w:gridSpan w:val="2"/>
            <w:shd w:val="clear" w:color="auto" w:fill="F2F2F2" w:themeFill="background1" w:themeFillShade="F2"/>
          </w:tcPr>
          <w:p w14:paraId="347C6519"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7" w:type="dxa"/>
            <w:shd w:val="clear" w:color="auto" w:fill="F2F2F2" w:themeFill="background1" w:themeFillShade="F2"/>
          </w:tcPr>
          <w:p w14:paraId="233F3984"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4" w:type="dxa"/>
            <w:shd w:val="clear" w:color="auto" w:fill="F2F2F2" w:themeFill="background1" w:themeFillShade="F2"/>
          </w:tcPr>
          <w:p w14:paraId="4B8E30BA"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4A75C9" w:rsidRPr="005D5240" w14:paraId="520DD5EC" w14:textId="77777777" w:rsidTr="00B656CC">
        <w:tc>
          <w:tcPr>
            <w:tcW w:w="993" w:type="dxa"/>
            <w:vMerge w:val="restart"/>
            <w:shd w:val="clear" w:color="auto" w:fill="F2F2F2" w:themeFill="background1" w:themeFillShade="F2"/>
          </w:tcPr>
          <w:p w14:paraId="236570CE" w14:textId="77777777" w:rsidR="004A75C9" w:rsidRPr="00D20C2C" w:rsidRDefault="004A75C9" w:rsidP="004A75C9">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559" w:type="dxa"/>
            <w:shd w:val="clear" w:color="auto" w:fill="F2F2F2" w:themeFill="background1" w:themeFillShade="F2"/>
          </w:tcPr>
          <w:p w14:paraId="05A55E90" w14:textId="77777777" w:rsidR="004A75C9" w:rsidRPr="004A75C9" w:rsidRDefault="004A75C9" w:rsidP="004A75C9">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B656CC">
              <w:rPr>
                <w:rStyle w:val="a7"/>
                <w:rFonts w:ascii="Tahoma" w:hAnsi="Tahoma" w:cs="Tahoma"/>
                <w:color w:val="FF0000"/>
                <w:sz w:val="20"/>
                <w:szCs w:val="20"/>
              </w:rPr>
              <w:footnoteReference w:id="64"/>
            </w:r>
          </w:p>
        </w:tc>
        <w:tc>
          <w:tcPr>
            <w:tcW w:w="2270" w:type="dxa"/>
            <w:shd w:val="clear" w:color="auto" w:fill="F2F2F2" w:themeFill="background1" w:themeFillShade="F2"/>
          </w:tcPr>
          <w:p w14:paraId="342977FB" w14:textId="77777777" w:rsidR="004A75C9" w:rsidRPr="00D20C2C" w:rsidRDefault="004A75C9" w:rsidP="004A75C9">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7" w:type="dxa"/>
            <w:vMerge w:val="restart"/>
            <w:shd w:val="clear" w:color="auto" w:fill="F2F2F2" w:themeFill="background1" w:themeFillShade="F2"/>
          </w:tcPr>
          <w:p w14:paraId="35EC9E78" w14:textId="77777777" w:rsidR="004A75C9" w:rsidRPr="00D20C2C" w:rsidRDefault="004A75C9" w:rsidP="004A75C9">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65"/>
            </w:r>
          </w:p>
        </w:tc>
        <w:tc>
          <w:tcPr>
            <w:tcW w:w="3034" w:type="dxa"/>
            <w:vMerge w:val="restart"/>
            <w:shd w:val="clear" w:color="auto" w:fill="F2F2F2" w:themeFill="background1" w:themeFillShade="F2"/>
          </w:tcPr>
          <w:p w14:paraId="5188239B" w14:textId="77777777" w:rsidR="004A75C9" w:rsidRPr="00D20C2C" w:rsidRDefault="004A75C9" w:rsidP="004A75C9">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w:t>
            </w:r>
            <w:r w:rsidR="005765D6" w:rsidRPr="00D20C2C">
              <w:rPr>
                <w:rFonts w:ascii="Tahoma" w:hAnsi="Tahoma" w:cs="Tahoma"/>
                <w:sz w:val="20"/>
                <w:szCs w:val="20"/>
                <w:highlight w:val="yellow"/>
              </w:rPr>
              <w:t>сдачи-приемки</w:t>
            </w:r>
            <w:r w:rsidRPr="00D20C2C">
              <w:rPr>
                <w:rFonts w:ascii="Tahoma" w:hAnsi="Tahoma" w:cs="Tahoma"/>
                <w:sz w:val="20"/>
                <w:szCs w:val="20"/>
                <w:highlight w:val="yellow"/>
              </w:rPr>
              <w:t xml:space="preserve"> </w:t>
            </w:r>
            <w:r w:rsidR="005765D6" w:rsidRPr="00D20C2C">
              <w:rPr>
                <w:rFonts w:ascii="Tahoma" w:hAnsi="Tahoma" w:cs="Tahoma"/>
                <w:sz w:val="20"/>
                <w:szCs w:val="20"/>
                <w:highlight w:val="yellow"/>
              </w:rPr>
              <w:t>у</w:t>
            </w:r>
            <w:r w:rsidRPr="00D20C2C">
              <w:rPr>
                <w:rFonts w:ascii="Tahoma" w:hAnsi="Tahoma" w:cs="Tahoma"/>
                <w:sz w:val="20"/>
                <w:szCs w:val="20"/>
                <w:highlight w:val="yellow"/>
              </w:rPr>
              <w:t xml:space="preserve">слуг </w:t>
            </w:r>
          </w:p>
          <w:p w14:paraId="6ECACC1F" w14:textId="4F4D3E27" w:rsidR="004A75C9" w:rsidRPr="00D20C2C" w:rsidRDefault="004A75C9" w:rsidP="004A75C9">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w:t>
            </w:r>
            <w:proofErr w:type="gramEnd"/>
            <w:r w:rsidRPr="00D20C2C">
              <w:rPr>
                <w:rFonts w:ascii="Tahoma" w:hAnsi="Tahoma" w:cs="Tahoma"/>
                <w:sz w:val="20"/>
                <w:szCs w:val="20"/>
                <w:highlight w:val="yellow"/>
              </w:rPr>
              <w:t xml:space="preserve"> полном размере </w:t>
            </w:r>
            <w:r w:rsidR="006A39DA">
              <w:rPr>
                <w:rFonts w:ascii="Tahoma" w:hAnsi="Tahoma" w:cs="Tahoma"/>
                <w:sz w:val="20"/>
                <w:szCs w:val="20"/>
                <w:highlight w:val="yellow"/>
              </w:rPr>
              <w:t>принятых</w:t>
            </w:r>
            <w:r w:rsidR="00D97543" w:rsidRPr="00D20C2C">
              <w:rPr>
                <w:rFonts w:ascii="Tahoma" w:hAnsi="Tahoma" w:cs="Tahoma"/>
                <w:sz w:val="20"/>
                <w:szCs w:val="20"/>
                <w:highlight w:val="yellow"/>
              </w:rPr>
              <w:t xml:space="preserve">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7505A0CB" w14:textId="3C5C31CD" w:rsidR="004A75C9" w:rsidRPr="00F9543B" w:rsidRDefault="004A75C9" w:rsidP="004A75C9">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w:t>
            </w:r>
            <w:proofErr w:type="gramEnd"/>
            <w:r w:rsidRPr="00D20C2C">
              <w:rPr>
                <w:rFonts w:ascii="Tahoma" w:hAnsi="Tahoma" w:cs="Tahoma"/>
                <w:sz w:val="20"/>
                <w:szCs w:val="20"/>
                <w:highlight w:val="yellow"/>
                <w:lang w:eastAsia="zh-CN"/>
              </w:rPr>
              <w:t xml:space="preserve"> полном размере </w:t>
            </w:r>
            <w:r w:rsidR="00D97543" w:rsidRPr="00D20C2C">
              <w:rPr>
                <w:rFonts w:ascii="Tahoma" w:hAnsi="Tahoma" w:cs="Tahoma"/>
                <w:sz w:val="20"/>
                <w:szCs w:val="20"/>
                <w:highlight w:val="yellow"/>
                <w:lang w:eastAsia="zh-CN"/>
              </w:rPr>
              <w:t>стоимости приняты</w:t>
            </w:r>
            <w:r w:rsidR="007E4075">
              <w:rPr>
                <w:rFonts w:ascii="Tahoma" w:hAnsi="Tahoma" w:cs="Tahoma"/>
                <w:sz w:val="20"/>
                <w:szCs w:val="20"/>
                <w:highlight w:val="yellow"/>
                <w:lang w:eastAsia="zh-CN"/>
              </w:rPr>
              <w:t>х</w:t>
            </w:r>
            <w:r w:rsidR="00D97543" w:rsidRPr="00D20C2C">
              <w:rPr>
                <w:rFonts w:ascii="Tahoma" w:hAnsi="Tahoma" w:cs="Tahoma"/>
                <w:sz w:val="20"/>
                <w:szCs w:val="20"/>
                <w:highlight w:val="yellow"/>
                <w:lang w:eastAsia="zh-CN"/>
              </w:rPr>
              <w:t xml:space="preserve"> Услуг </w:t>
            </w:r>
            <w:r w:rsidRPr="00D20C2C">
              <w:rPr>
                <w:rFonts w:ascii="Tahoma" w:hAnsi="Tahoma" w:cs="Tahoma"/>
                <w:sz w:val="20"/>
                <w:szCs w:val="20"/>
                <w:highlight w:val="yellow"/>
                <w:lang w:eastAsia="zh-CN"/>
              </w:rPr>
              <w:t xml:space="preserve">по </w:t>
            </w:r>
            <w:r w:rsidR="00F9543B" w:rsidRPr="00D20C2C">
              <w:rPr>
                <w:rFonts w:ascii="Tahoma" w:hAnsi="Tahoma" w:cs="Tahoma"/>
                <w:color w:val="FF0000"/>
                <w:sz w:val="20"/>
                <w:highlight w:val="yellow"/>
              </w:rPr>
              <w:t>[</w:t>
            </w:r>
            <w:r w:rsidR="00F9543B" w:rsidRPr="00365092">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00D97543" w:rsidRPr="00D20C2C">
              <w:rPr>
                <w:rFonts w:ascii="Tahoma" w:hAnsi="Tahoma" w:cs="Tahoma"/>
                <w:color w:val="FF0000"/>
                <w:sz w:val="20"/>
                <w:highlight w:val="yellow"/>
              </w:rPr>
              <w:t>[</w:t>
            </w:r>
            <w:r w:rsidR="00D97543" w:rsidRPr="00D20C2C">
              <w:rPr>
                <w:rFonts w:ascii="Tahoma" w:hAnsi="Tahoma" w:cs="Tahoma"/>
                <w:sz w:val="20"/>
                <w:highlight w:val="yellow"/>
              </w:rPr>
              <w:t>•</w:t>
            </w:r>
            <w:r w:rsidR="00D97543"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00F9543B" w:rsidRPr="00365092">
              <w:rPr>
                <w:rFonts w:ascii="Tahoma" w:hAnsi="Tahoma" w:cs="Tahoma"/>
                <w:color w:val="FF0000"/>
                <w:sz w:val="20"/>
                <w:szCs w:val="20"/>
                <w:highlight w:val="yellow"/>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p>
          <w:p w14:paraId="73F67C5C" w14:textId="27FD26E8" w:rsidR="004A75C9" w:rsidRPr="00BA5985" w:rsidRDefault="004A75C9" w:rsidP="004A75C9">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66"/>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w:t>
            </w:r>
            <w:r w:rsidR="00D97543" w:rsidRPr="00D20C2C">
              <w:rPr>
                <w:rFonts w:ascii="Tahoma" w:hAnsi="Tahoma" w:cs="Tahoma"/>
                <w:sz w:val="20"/>
                <w:szCs w:val="20"/>
                <w:highlight w:val="yellow"/>
              </w:rPr>
              <w:t xml:space="preserve">принятых </w:t>
            </w:r>
            <w:r w:rsidRPr="00D20C2C">
              <w:rPr>
                <w:rFonts w:ascii="Tahoma" w:hAnsi="Tahoma" w:cs="Tahoma"/>
                <w:sz w:val="20"/>
                <w:szCs w:val="20"/>
                <w:highlight w:val="yellow"/>
              </w:rPr>
              <w:t xml:space="preserve">Услуг по </w:t>
            </w:r>
            <w:r w:rsidR="00F9543B" w:rsidRPr="00AB4DD9">
              <w:rPr>
                <w:rFonts w:ascii="Tahoma" w:hAnsi="Tahoma" w:cs="Tahoma"/>
                <w:color w:val="FF0000"/>
                <w:sz w:val="20"/>
                <w:lang w:eastAsia="zh-CN"/>
              </w:rPr>
              <w:t>[</w:t>
            </w:r>
            <w:r w:rsidR="00F9543B" w:rsidRPr="00365092">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00F9543B" w:rsidRPr="00365092">
              <w:rPr>
                <w:rFonts w:ascii="Tahoma" w:hAnsi="Tahoma" w:cs="Tahoma"/>
                <w:color w:val="FF0000"/>
                <w:sz w:val="20"/>
                <w:szCs w:val="20"/>
              </w:rPr>
              <w:t>/</w:t>
            </w:r>
            <w:r w:rsidR="00F9543B" w:rsidRPr="00365092">
              <w:rPr>
                <w:rFonts w:ascii="Tahoma" w:hAnsi="Tahoma" w:cs="Tahoma"/>
                <w:sz w:val="20"/>
                <w:szCs w:val="20"/>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r w:rsidRPr="00D20C2C">
              <w:rPr>
                <w:rFonts w:ascii="Tahoma" w:hAnsi="Tahoma" w:cs="Tahoma"/>
                <w:sz w:val="20"/>
                <w:szCs w:val="20"/>
                <w:highlight w:val="yellow"/>
              </w:rPr>
              <w:t xml:space="preserve">, до полного </w:t>
            </w:r>
            <w:r w:rsidRPr="00D20C2C">
              <w:rPr>
                <w:rFonts w:ascii="Tahoma" w:hAnsi="Tahoma" w:cs="Tahoma"/>
                <w:sz w:val="20"/>
                <w:szCs w:val="20"/>
                <w:highlight w:val="yellow"/>
              </w:rPr>
              <w:lastRenderedPageBreak/>
              <w:t xml:space="preserve">погашения авансового платежа </w:t>
            </w:r>
          </w:p>
        </w:tc>
      </w:tr>
      <w:tr w:rsidR="003411D7" w:rsidRPr="005D5240" w14:paraId="16ECE7FB" w14:textId="77777777" w:rsidTr="00B656CC">
        <w:tc>
          <w:tcPr>
            <w:tcW w:w="993" w:type="dxa"/>
            <w:vMerge/>
            <w:shd w:val="clear" w:color="auto" w:fill="F2F2F2" w:themeFill="background1" w:themeFillShade="F2"/>
          </w:tcPr>
          <w:p w14:paraId="77D4AC5A" w14:textId="77777777" w:rsidR="003411D7" w:rsidRPr="005D5240" w:rsidRDefault="003411D7" w:rsidP="003411D7">
            <w:pPr>
              <w:pStyle w:val="a9"/>
              <w:tabs>
                <w:tab w:val="left" w:pos="851"/>
              </w:tabs>
              <w:contextualSpacing w:val="0"/>
              <w:rPr>
                <w:rFonts w:ascii="Tahoma" w:hAnsi="Tahoma" w:cs="Tahoma"/>
                <w:sz w:val="20"/>
                <w:szCs w:val="20"/>
              </w:rPr>
            </w:pPr>
          </w:p>
        </w:tc>
        <w:tc>
          <w:tcPr>
            <w:tcW w:w="1559" w:type="dxa"/>
            <w:shd w:val="clear" w:color="auto" w:fill="F2F2F2" w:themeFill="background1" w:themeFillShade="F2"/>
          </w:tcPr>
          <w:p w14:paraId="34E4EEEF" w14:textId="77777777" w:rsidR="003411D7" w:rsidRPr="004A75C9" w:rsidRDefault="003411D7" w:rsidP="003411D7">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B656CC">
              <w:rPr>
                <w:rStyle w:val="a7"/>
                <w:rFonts w:ascii="Tahoma" w:hAnsi="Tahoma" w:cs="Tahoma"/>
                <w:color w:val="FF0000"/>
                <w:sz w:val="20"/>
                <w:szCs w:val="20"/>
                <w:highlight w:val="darkCyan"/>
              </w:rPr>
              <w:footnoteReference w:id="67"/>
            </w:r>
          </w:p>
        </w:tc>
        <w:tc>
          <w:tcPr>
            <w:tcW w:w="2270" w:type="dxa"/>
            <w:shd w:val="clear" w:color="auto" w:fill="F2F2F2" w:themeFill="background1" w:themeFillShade="F2"/>
          </w:tcPr>
          <w:p w14:paraId="4DAF1294" w14:textId="12AA9E4A" w:rsidR="003411D7" w:rsidRPr="00CD32A7" w:rsidRDefault="003411D7" w:rsidP="003411D7">
            <w:pPr>
              <w:rPr>
                <w:rFonts w:ascii="Tahoma" w:hAnsi="Tahoma" w:cs="Tahoma"/>
                <w:sz w:val="20"/>
              </w:rPr>
            </w:pPr>
            <w:r w:rsidRPr="007F26A6" w:rsidDel="00CF05D3">
              <w:rPr>
                <w:rFonts w:ascii="Tahoma" w:hAnsi="Tahoma" w:cs="Tahoma"/>
                <w:color w:val="FF0000"/>
                <w:sz w:val="20"/>
              </w:rPr>
              <w:t>[</w:t>
            </w:r>
            <w:r w:rsidR="00676812">
              <w:rPr>
                <w:rFonts w:ascii="Tahoma" w:hAnsi="Tahoma" w:cs="Tahoma"/>
                <w:color w:val="FF0000"/>
                <w:sz w:val="20"/>
              </w:rPr>
              <w:t xml:space="preserve"> </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p>
          <w:p w14:paraId="506883BE" w14:textId="77777777" w:rsidR="003411D7" w:rsidRPr="00B656CC" w:rsidRDefault="003411D7" w:rsidP="003411D7">
            <w:pPr>
              <w:rPr>
                <w:rFonts w:ascii="Tahoma" w:hAnsi="Tahoma" w:cs="Tahoma"/>
                <w:color w:val="FF0000"/>
                <w:sz w:val="20"/>
              </w:rPr>
            </w:pPr>
            <w:r w:rsidRPr="00B656CC">
              <w:rPr>
                <w:rFonts w:ascii="Tahoma" w:hAnsi="Tahoma" w:cs="Tahoma"/>
                <w:color w:val="FF0000"/>
                <w:sz w:val="20"/>
              </w:rPr>
              <w:t>/</w:t>
            </w:r>
          </w:p>
          <w:p w14:paraId="34D385D9" w14:textId="36874112" w:rsidR="003411D7" w:rsidRDefault="003411D7" w:rsidP="003411D7">
            <w:pPr>
              <w:tabs>
                <w:tab w:val="left" w:pos="851"/>
              </w:tabs>
              <w:rPr>
                <w:rStyle w:val="af6"/>
                <w:rFonts w:ascii="Tahoma" w:hAnsi="Tahoma" w:cs="Tahoma"/>
                <w:sz w:val="20"/>
                <w:szCs w:val="20"/>
              </w:rPr>
            </w:pPr>
            <w:proofErr w:type="gramStart"/>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НДС</w:t>
            </w:r>
            <w:proofErr w:type="gramEnd"/>
            <w:r w:rsidRPr="003411D7">
              <w:rPr>
                <w:rFonts w:ascii="Tahoma" w:hAnsi="Tahoma" w:cs="Tahoma"/>
                <w:sz w:val="20"/>
                <w:highlight w:val="darkCyan"/>
              </w:rPr>
              <w:t xml:space="preserve"> не облагается на основании </w:t>
            </w:r>
            <w:r w:rsidR="00676812" w:rsidRPr="003411D7" w:rsidDel="00CF05D3">
              <w:rPr>
                <w:rFonts w:ascii="Tahoma" w:hAnsi="Tahoma" w:cs="Tahoma"/>
                <w:color w:val="FF0000"/>
                <w:sz w:val="20"/>
                <w:highlight w:val="darkCyan"/>
              </w:rPr>
              <w:t>[</w:t>
            </w:r>
            <w:r w:rsidR="00676812">
              <w:rPr>
                <w:rFonts w:ascii="Tahoma" w:hAnsi="Tahoma" w:cs="Tahoma"/>
                <w:color w:val="FF0000"/>
                <w:sz w:val="20"/>
                <w:highlight w:val="darkCyan"/>
              </w:rPr>
              <w:t xml:space="preserve"> </w:t>
            </w:r>
            <w:proofErr w:type="spellStart"/>
            <w:r w:rsidRPr="003411D7">
              <w:rPr>
                <w:rFonts w:ascii="Tahoma" w:hAnsi="Tahoma" w:cs="Tahoma"/>
                <w:sz w:val="20"/>
                <w:highlight w:val="darkCyan"/>
              </w:rPr>
              <w:t>пп</w:t>
            </w:r>
            <w:proofErr w:type="spellEnd"/>
            <w:r w:rsidRPr="003411D7">
              <w:rPr>
                <w:rFonts w:ascii="Tahoma" w:hAnsi="Tahoma" w:cs="Tahoma"/>
                <w:sz w:val="20"/>
                <w:highlight w:val="darkCyan"/>
              </w:rPr>
              <w:t xml:space="preserve">.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00676812">
              <w:rPr>
                <w:rFonts w:ascii="Tahoma" w:hAnsi="Tahoma" w:cs="Tahoma"/>
                <w:color w:val="FF0000"/>
                <w:sz w:val="20"/>
                <w:highlight w:val="darkCyan"/>
              </w:rPr>
              <w:t xml:space="preserve"> </w:t>
            </w:r>
            <w:r w:rsidR="00676812" w:rsidRPr="003411D7" w:rsidDel="00CF05D3">
              <w:rPr>
                <w:rFonts w:ascii="Tahoma" w:hAnsi="Tahoma" w:cs="Tahoma"/>
                <w:color w:val="FF0000"/>
                <w:sz w:val="20"/>
                <w:highlight w:val="darkCyan"/>
              </w:rPr>
              <w:t>]</w:t>
            </w:r>
            <w:r w:rsidRPr="003411D7">
              <w:rPr>
                <w:rFonts w:ascii="Tahoma" w:hAnsi="Tahoma" w:cs="Tahoma"/>
                <w:sz w:val="20"/>
                <w:highlight w:val="darkCyan"/>
              </w:rPr>
              <w:t>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p w14:paraId="43B0AC45" w14:textId="77777777" w:rsidR="00121BD2" w:rsidRDefault="00CA0C33" w:rsidP="00121BD2">
            <w:pPr>
              <w:spacing w:after="120"/>
              <w:rPr>
                <w:rFonts w:ascii="Tahoma" w:hAnsi="Tahoma" w:cs="Tahoma"/>
                <w:color w:val="FF0000"/>
                <w:sz w:val="20"/>
              </w:rPr>
            </w:pPr>
            <w:r>
              <w:rPr>
                <w:rFonts w:ascii="Tahoma" w:hAnsi="Tahoma" w:cs="Tahoma"/>
                <w:color w:val="FF0000"/>
                <w:sz w:val="20"/>
              </w:rPr>
              <w:t xml:space="preserve">/ </w:t>
            </w:r>
            <w:proofErr w:type="gramStart"/>
            <w:r w:rsidR="00121BD2">
              <w:rPr>
                <w:rFonts w:ascii="Tahoma" w:hAnsi="Tahoma" w:cs="Tahoma"/>
                <w:color w:val="FF0000"/>
                <w:sz w:val="20"/>
              </w:rPr>
              <w:t xml:space="preserve">[ </w:t>
            </w:r>
            <w:r w:rsidR="00121BD2" w:rsidRPr="00A41800">
              <w:rPr>
                <w:rFonts w:ascii="Tahoma" w:hAnsi="Tahoma" w:cs="Tahoma"/>
                <w:sz w:val="20"/>
              </w:rPr>
              <w:t>Исполнитель</w:t>
            </w:r>
            <w:proofErr w:type="gramEnd"/>
            <w:r w:rsidR="00121BD2" w:rsidRPr="00C45CBD">
              <w:rPr>
                <w:rFonts w:ascii="Tahoma" w:hAnsi="Tahoma" w:cs="Tahoma"/>
                <w:sz w:val="20"/>
              </w:rPr>
              <w:t xml:space="preserve"> не </w:t>
            </w:r>
            <w:r w:rsidR="00121BD2" w:rsidRPr="00C46409">
              <w:rPr>
                <w:rFonts w:ascii="Tahoma" w:hAnsi="Tahoma" w:cs="Tahoma"/>
                <w:sz w:val="20"/>
              </w:rPr>
              <w:t>является плательщиком НДС</w:t>
            </w:r>
            <w:r w:rsidR="00121BD2">
              <w:rPr>
                <w:rFonts w:ascii="Tahoma" w:hAnsi="Tahoma" w:cs="Tahoma"/>
                <w:sz w:val="20"/>
              </w:rPr>
              <w:t xml:space="preserve"> на основании </w:t>
            </w:r>
            <w:r w:rsidR="00121BD2">
              <w:rPr>
                <w:rFonts w:ascii="Tahoma" w:hAnsi="Tahoma" w:cs="Tahoma"/>
                <w:color w:val="FF0000"/>
                <w:sz w:val="20"/>
              </w:rPr>
              <w:t xml:space="preserve">[ </w:t>
            </w:r>
            <w:r w:rsidR="00121BD2">
              <w:rPr>
                <w:rFonts w:ascii="Tahoma" w:hAnsi="Tahoma" w:cs="Tahoma"/>
                <w:sz w:val="20"/>
              </w:rPr>
              <w:t xml:space="preserve">ст. 143 Налогового </w:t>
            </w:r>
            <w:r w:rsidR="00121BD2">
              <w:rPr>
                <w:rFonts w:ascii="Tahoma" w:hAnsi="Tahoma" w:cs="Tahoma"/>
                <w:sz w:val="20"/>
              </w:rPr>
              <w:lastRenderedPageBreak/>
              <w:t>кодекса РФ.</w:t>
            </w:r>
            <w:r w:rsidR="00121BD2" w:rsidRPr="00C46409">
              <w:rPr>
                <w:rFonts w:ascii="Tahoma" w:hAnsi="Tahoma" w:cs="Tahoma"/>
                <w:sz w:val="20"/>
              </w:rPr>
              <w:t xml:space="preserve"> </w:t>
            </w:r>
            <w:r w:rsidR="00121BD2">
              <w:rPr>
                <w:rFonts w:ascii="Tahoma" w:hAnsi="Tahoma" w:cs="Tahoma"/>
                <w:color w:val="FF0000"/>
                <w:sz w:val="20"/>
              </w:rPr>
              <w:t>]</w:t>
            </w:r>
            <w:r w:rsidR="00121BD2">
              <w:rPr>
                <w:rStyle w:val="a7"/>
                <w:rFonts w:ascii="Tahoma" w:hAnsi="Tahoma" w:cs="Tahoma"/>
                <w:color w:val="FF0000"/>
                <w:sz w:val="20"/>
              </w:rPr>
              <w:footnoteReference w:id="68"/>
            </w:r>
            <w:r w:rsidR="00121BD2">
              <w:rPr>
                <w:rFonts w:ascii="Tahoma" w:hAnsi="Tahoma" w:cs="Tahoma"/>
                <w:color w:val="FF0000"/>
                <w:sz w:val="20"/>
              </w:rPr>
              <w:t xml:space="preserve"> / [ </w:t>
            </w:r>
            <w:r w:rsidR="00121BD2" w:rsidRPr="00150A10">
              <w:rPr>
                <w:rFonts w:ascii="Tahoma" w:hAnsi="Tahoma" w:cs="Tahoma"/>
                <w:sz w:val="20"/>
              </w:rPr>
              <w:t xml:space="preserve">п. 9 ст. 2 Федерального закона от 27.11.2018 422-ФЗ </w:t>
            </w:r>
            <w:r w:rsidR="00121BD2">
              <w:rPr>
                <w:rFonts w:ascii="Tahoma" w:hAnsi="Tahoma" w:cs="Tahoma"/>
                <w:color w:val="FF0000"/>
                <w:sz w:val="20"/>
              </w:rPr>
              <w:t>]</w:t>
            </w:r>
            <w:r w:rsidR="00121BD2">
              <w:rPr>
                <w:rStyle w:val="a7"/>
                <w:rFonts w:ascii="Tahoma" w:hAnsi="Tahoma" w:cs="Tahoma"/>
                <w:color w:val="FF0000"/>
                <w:sz w:val="20"/>
              </w:rPr>
              <w:footnoteReference w:id="69"/>
            </w:r>
            <w:r w:rsidR="00121BD2">
              <w:rPr>
                <w:rFonts w:ascii="Tahoma" w:hAnsi="Tahoma" w:cs="Tahoma"/>
                <w:color w:val="FF0000"/>
                <w:sz w:val="20"/>
              </w:rPr>
              <w:t xml:space="preserve"> ]</w:t>
            </w:r>
          </w:p>
          <w:p w14:paraId="5492F0E8" w14:textId="27B41C5C" w:rsidR="00411298" w:rsidRPr="005D5240" w:rsidRDefault="00CA0C33" w:rsidP="00B656CC">
            <w:pPr>
              <w:spacing w:after="120"/>
              <w:rPr>
                <w:rFonts w:ascii="Tahoma" w:hAnsi="Tahoma" w:cs="Tahoma"/>
                <w:sz w:val="20"/>
                <w:szCs w:val="20"/>
              </w:rPr>
            </w:pPr>
            <w:r>
              <w:rPr>
                <w:rFonts w:ascii="Tahoma" w:hAnsi="Tahoma" w:cs="Tahoma"/>
                <w:color w:val="FF0000"/>
                <w:sz w:val="20"/>
              </w:rPr>
              <w:t>/</w:t>
            </w:r>
            <w:r w:rsidR="00134B80">
              <w:rPr>
                <w:rFonts w:ascii="Tahoma" w:hAnsi="Tahoma" w:cs="Tahoma"/>
                <w:color w:val="FF0000"/>
                <w:sz w:val="20"/>
              </w:rPr>
              <w:t xml:space="preserve"> </w:t>
            </w:r>
            <w:proofErr w:type="gramStart"/>
            <w:r>
              <w:rPr>
                <w:rFonts w:ascii="Tahoma" w:hAnsi="Tahoma" w:cs="Tahoma"/>
                <w:color w:val="FF0000"/>
                <w:sz w:val="20"/>
              </w:rPr>
              <w:t xml:space="preserve">[ </w:t>
            </w:r>
            <w:r w:rsidRPr="00150A10">
              <w:rPr>
                <w:rFonts w:ascii="Tahoma" w:hAnsi="Tahoma" w:cs="Tahoma"/>
                <w:sz w:val="20"/>
              </w:rPr>
              <w:t>Исполнитель</w:t>
            </w:r>
            <w:proofErr w:type="gramEnd"/>
            <w:r>
              <w:rPr>
                <w:rFonts w:ascii="Tahoma" w:hAnsi="Tahoma" w:cs="Tahoma"/>
                <w:sz w:val="20"/>
              </w:rPr>
              <w:t xml:space="preserve"> освобождён от исполнения обязанностей плательщика НДС</w:t>
            </w:r>
            <w:r w:rsidRPr="005903DB">
              <w:rPr>
                <w:rFonts w:ascii="Tahoma" w:hAnsi="Tahoma" w:cs="Tahoma"/>
                <w:sz w:val="20"/>
              </w:rPr>
              <w:t xml:space="preserve"> на основании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005A0453">
              <w:rPr>
                <w:rFonts w:ascii="Tahoma" w:hAnsi="Tahoma" w:cs="Tahoma"/>
                <w:color w:val="FF0000"/>
                <w:sz w:val="20"/>
              </w:rPr>
              <w:t xml:space="preserve"> </w:t>
            </w:r>
            <w:r w:rsidR="005A0453" w:rsidRPr="00420D86">
              <w:rPr>
                <w:rFonts w:ascii="Tahoma" w:hAnsi="Tahoma" w:cs="Tahoma"/>
                <w:sz w:val="20"/>
              </w:rPr>
              <w:t>п.</w:t>
            </w:r>
            <w:r w:rsidR="005A0453" w:rsidRPr="00D3429B">
              <w:rPr>
                <w:rFonts w:ascii="Tahoma" w:hAnsi="Tahoma" w:cs="Tahoma"/>
                <w:color w:val="FF0000"/>
                <w:sz w:val="20"/>
              </w:rPr>
              <w:t>[</w:t>
            </w:r>
            <w:r w:rsidR="005A0453" w:rsidRPr="00420D86">
              <w:rPr>
                <w:rFonts w:ascii="Tahoma" w:hAnsi="Tahoma" w:cs="Tahoma"/>
                <w:sz w:val="20"/>
              </w:rPr>
              <w:t>•</w:t>
            </w:r>
            <w:r w:rsidR="005A0453" w:rsidRPr="00D3429B">
              <w:rPr>
                <w:rFonts w:ascii="Tahoma" w:hAnsi="Tahoma" w:cs="Tahoma"/>
                <w:color w:val="FF0000"/>
                <w:sz w:val="20"/>
              </w:rPr>
              <w:t xml:space="preserve">] </w:t>
            </w:r>
            <w:r w:rsidR="005A0453" w:rsidRPr="00420D86">
              <w:rPr>
                <w:rFonts w:ascii="Tahoma" w:hAnsi="Tahoma" w:cs="Tahoma"/>
                <w:sz w:val="20"/>
              </w:rPr>
              <w:t>ст.</w:t>
            </w:r>
            <w:r w:rsidR="005A0453" w:rsidRPr="00D3429B">
              <w:rPr>
                <w:rFonts w:ascii="Tahoma" w:hAnsi="Tahoma" w:cs="Tahoma"/>
                <w:color w:val="FF0000"/>
                <w:sz w:val="20"/>
              </w:rPr>
              <w:t xml:space="preserve"> [</w:t>
            </w:r>
            <w:r w:rsidR="005A0453" w:rsidRPr="00420D86">
              <w:rPr>
                <w:rFonts w:ascii="Tahoma" w:hAnsi="Tahoma" w:cs="Tahoma"/>
                <w:sz w:val="20"/>
              </w:rPr>
              <w:t>•</w:t>
            </w:r>
            <w:r w:rsidR="005A0453" w:rsidRPr="00D3429B">
              <w:rPr>
                <w:rFonts w:ascii="Tahoma" w:hAnsi="Tahoma" w:cs="Tahoma"/>
                <w:color w:val="FF0000"/>
                <w:sz w:val="20"/>
              </w:rPr>
              <w:t xml:space="preserve">] </w:t>
            </w:r>
            <w:r w:rsidR="005A0453" w:rsidRPr="00420D86">
              <w:rPr>
                <w:rFonts w:ascii="Tahoma" w:hAnsi="Tahoma" w:cs="Tahoma"/>
                <w:sz w:val="20"/>
              </w:rPr>
              <w:t xml:space="preserve">Налогового кодекса РФ. </w:t>
            </w:r>
            <w:r w:rsidR="005A0453" w:rsidRPr="00D3429B">
              <w:rPr>
                <w:rFonts w:ascii="Tahoma" w:hAnsi="Tahoma" w:cs="Tahoma"/>
                <w:color w:val="FF0000"/>
                <w:sz w:val="20"/>
              </w:rPr>
              <w:t>]</w:t>
            </w:r>
          </w:p>
        </w:tc>
        <w:tc>
          <w:tcPr>
            <w:tcW w:w="2067" w:type="dxa"/>
            <w:vMerge/>
            <w:shd w:val="clear" w:color="auto" w:fill="F2F2F2" w:themeFill="background1" w:themeFillShade="F2"/>
          </w:tcPr>
          <w:p w14:paraId="2430C8CD" w14:textId="77777777" w:rsidR="003411D7" w:rsidRPr="005D5240" w:rsidRDefault="003411D7" w:rsidP="003411D7">
            <w:pPr>
              <w:tabs>
                <w:tab w:val="left" w:pos="851"/>
              </w:tabs>
              <w:rPr>
                <w:rFonts w:ascii="Tahoma" w:hAnsi="Tahoma" w:cs="Tahoma"/>
                <w:sz w:val="20"/>
                <w:szCs w:val="20"/>
              </w:rPr>
            </w:pPr>
          </w:p>
        </w:tc>
        <w:tc>
          <w:tcPr>
            <w:tcW w:w="3034" w:type="dxa"/>
            <w:vMerge/>
            <w:shd w:val="clear" w:color="auto" w:fill="F2F2F2" w:themeFill="background1" w:themeFillShade="F2"/>
          </w:tcPr>
          <w:p w14:paraId="7E94361D" w14:textId="77777777" w:rsidR="003411D7" w:rsidRPr="005D5240" w:rsidRDefault="003411D7" w:rsidP="003411D7">
            <w:pPr>
              <w:pStyle w:val="a9"/>
              <w:tabs>
                <w:tab w:val="left" w:pos="851"/>
              </w:tabs>
              <w:contextualSpacing w:val="0"/>
              <w:rPr>
                <w:rFonts w:ascii="Tahoma" w:hAnsi="Tahoma" w:cs="Tahoma"/>
                <w:sz w:val="20"/>
                <w:szCs w:val="20"/>
              </w:rPr>
            </w:pPr>
          </w:p>
        </w:tc>
      </w:tr>
      <w:tr w:rsidR="003411D7" w:rsidRPr="005D5240" w14:paraId="17765817" w14:textId="77777777" w:rsidTr="00B656CC">
        <w:trPr>
          <w:trHeight w:val="224"/>
        </w:trPr>
        <w:tc>
          <w:tcPr>
            <w:tcW w:w="993" w:type="dxa"/>
            <w:vMerge/>
            <w:shd w:val="clear" w:color="auto" w:fill="F2F2F2" w:themeFill="background1" w:themeFillShade="F2"/>
          </w:tcPr>
          <w:p w14:paraId="198C3BF6" w14:textId="77777777" w:rsidR="003411D7" w:rsidRPr="005D5240" w:rsidRDefault="003411D7" w:rsidP="003411D7">
            <w:pPr>
              <w:pStyle w:val="a9"/>
              <w:tabs>
                <w:tab w:val="left" w:pos="851"/>
              </w:tabs>
              <w:contextualSpacing w:val="0"/>
              <w:rPr>
                <w:rFonts w:ascii="Tahoma" w:hAnsi="Tahoma" w:cs="Tahoma"/>
                <w:sz w:val="20"/>
                <w:szCs w:val="20"/>
              </w:rPr>
            </w:pPr>
          </w:p>
        </w:tc>
        <w:tc>
          <w:tcPr>
            <w:tcW w:w="1559" w:type="dxa"/>
            <w:shd w:val="clear" w:color="auto" w:fill="F2F2F2" w:themeFill="background1" w:themeFillShade="F2"/>
          </w:tcPr>
          <w:p w14:paraId="33E5138D" w14:textId="77777777" w:rsidR="003411D7" w:rsidRPr="005D5240" w:rsidRDefault="003411D7" w:rsidP="003411D7">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B656CC">
              <w:rPr>
                <w:rStyle w:val="a7"/>
                <w:rFonts w:ascii="Tahoma" w:hAnsi="Tahoma" w:cs="Tahoma"/>
                <w:color w:val="FF0000"/>
                <w:sz w:val="20"/>
                <w:szCs w:val="20"/>
              </w:rPr>
              <w:footnoteReference w:id="70"/>
            </w:r>
          </w:p>
        </w:tc>
        <w:tc>
          <w:tcPr>
            <w:tcW w:w="2270" w:type="dxa"/>
            <w:shd w:val="clear" w:color="auto" w:fill="F2F2F2" w:themeFill="background1" w:themeFillShade="F2"/>
          </w:tcPr>
          <w:p w14:paraId="762BD120" w14:textId="77777777" w:rsidR="003411D7" w:rsidRPr="005D5240" w:rsidRDefault="003411D7" w:rsidP="003411D7">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B656CC">
              <w:rPr>
                <w:rStyle w:val="a7"/>
                <w:rFonts w:ascii="Tahoma" w:hAnsi="Tahoma" w:cs="Tahoma"/>
                <w:color w:val="FF0000"/>
                <w:sz w:val="20"/>
                <w:szCs w:val="20"/>
              </w:rPr>
              <w:footnoteReference w:id="71"/>
            </w:r>
          </w:p>
        </w:tc>
        <w:tc>
          <w:tcPr>
            <w:tcW w:w="2067" w:type="dxa"/>
            <w:vMerge/>
            <w:shd w:val="clear" w:color="auto" w:fill="F2F2F2" w:themeFill="background1" w:themeFillShade="F2"/>
          </w:tcPr>
          <w:p w14:paraId="0A02AEB7" w14:textId="77777777" w:rsidR="003411D7" w:rsidRPr="005D5240" w:rsidRDefault="003411D7" w:rsidP="003411D7">
            <w:pPr>
              <w:tabs>
                <w:tab w:val="left" w:pos="851"/>
              </w:tabs>
              <w:ind w:left="432" w:hanging="432"/>
              <w:rPr>
                <w:rFonts w:ascii="Tahoma" w:hAnsi="Tahoma" w:cs="Tahoma"/>
                <w:sz w:val="20"/>
                <w:szCs w:val="20"/>
              </w:rPr>
            </w:pPr>
          </w:p>
        </w:tc>
        <w:tc>
          <w:tcPr>
            <w:tcW w:w="3034" w:type="dxa"/>
            <w:vMerge/>
            <w:shd w:val="clear" w:color="auto" w:fill="F2F2F2" w:themeFill="background1" w:themeFillShade="F2"/>
          </w:tcPr>
          <w:p w14:paraId="23F56026" w14:textId="77777777" w:rsidR="003411D7" w:rsidRPr="005D5240" w:rsidRDefault="003411D7" w:rsidP="003411D7">
            <w:pPr>
              <w:pStyle w:val="a9"/>
              <w:tabs>
                <w:tab w:val="left" w:pos="851"/>
              </w:tabs>
              <w:contextualSpacing w:val="0"/>
              <w:rPr>
                <w:rFonts w:ascii="Tahoma" w:hAnsi="Tahoma" w:cs="Tahoma"/>
                <w:sz w:val="20"/>
                <w:szCs w:val="20"/>
              </w:rPr>
            </w:pPr>
          </w:p>
        </w:tc>
      </w:tr>
      <w:tr w:rsidR="00765D34" w:rsidRPr="005D5240" w14:paraId="1A6AB30C" w14:textId="77777777" w:rsidTr="00B656CC">
        <w:tc>
          <w:tcPr>
            <w:tcW w:w="993" w:type="dxa"/>
            <w:shd w:val="clear" w:color="auto" w:fill="F2F2F2" w:themeFill="background1" w:themeFillShade="F2"/>
          </w:tcPr>
          <w:p w14:paraId="321E2C5E" w14:textId="77777777" w:rsidR="001C5CB2" w:rsidRPr="005D5240" w:rsidRDefault="001C5CB2" w:rsidP="005E200C">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72"/>
            </w:r>
          </w:p>
        </w:tc>
        <w:tc>
          <w:tcPr>
            <w:tcW w:w="1559" w:type="dxa"/>
            <w:shd w:val="clear" w:color="auto" w:fill="F2F2F2" w:themeFill="background1" w:themeFillShade="F2"/>
          </w:tcPr>
          <w:p w14:paraId="4A98ECF6" w14:textId="77777777" w:rsidR="001C5CB2" w:rsidRPr="005D5240" w:rsidRDefault="001C5CB2" w:rsidP="005E200C">
            <w:pPr>
              <w:tabs>
                <w:tab w:val="left" w:pos="851"/>
              </w:tabs>
              <w:rPr>
                <w:rFonts w:ascii="Tahoma" w:hAnsi="Tahoma" w:cs="Tahoma"/>
                <w:sz w:val="20"/>
                <w:szCs w:val="20"/>
              </w:rPr>
            </w:pPr>
          </w:p>
        </w:tc>
        <w:tc>
          <w:tcPr>
            <w:tcW w:w="2270" w:type="dxa"/>
            <w:shd w:val="clear" w:color="auto" w:fill="F2F2F2" w:themeFill="background1" w:themeFillShade="F2"/>
          </w:tcPr>
          <w:p w14:paraId="67C778E6" w14:textId="77777777" w:rsidR="001C5CB2" w:rsidRPr="005D5240" w:rsidRDefault="001C5CB2" w:rsidP="005E200C">
            <w:pPr>
              <w:tabs>
                <w:tab w:val="left" w:pos="851"/>
              </w:tabs>
              <w:ind w:left="432" w:hanging="432"/>
              <w:rPr>
                <w:rFonts w:ascii="Tahoma" w:hAnsi="Tahoma" w:cs="Tahoma"/>
                <w:sz w:val="20"/>
                <w:szCs w:val="20"/>
              </w:rPr>
            </w:pPr>
          </w:p>
        </w:tc>
        <w:tc>
          <w:tcPr>
            <w:tcW w:w="2067" w:type="dxa"/>
            <w:shd w:val="clear" w:color="auto" w:fill="F2F2F2" w:themeFill="background1" w:themeFillShade="F2"/>
          </w:tcPr>
          <w:p w14:paraId="6A760018" w14:textId="77777777" w:rsidR="001C5CB2" w:rsidRPr="005D5240" w:rsidRDefault="001C5CB2" w:rsidP="005E200C">
            <w:pPr>
              <w:tabs>
                <w:tab w:val="left" w:pos="851"/>
              </w:tabs>
              <w:ind w:left="432" w:hanging="432"/>
              <w:rPr>
                <w:rFonts w:ascii="Tahoma" w:hAnsi="Tahoma" w:cs="Tahoma"/>
                <w:sz w:val="20"/>
                <w:szCs w:val="20"/>
              </w:rPr>
            </w:pPr>
          </w:p>
        </w:tc>
        <w:tc>
          <w:tcPr>
            <w:tcW w:w="3034" w:type="dxa"/>
            <w:shd w:val="clear" w:color="auto" w:fill="F2F2F2" w:themeFill="background1" w:themeFillShade="F2"/>
          </w:tcPr>
          <w:p w14:paraId="4BEE922D" w14:textId="77777777" w:rsidR="001C5CB2" w:rsidRPr="005D5240" w:rsidRDefault="001C5CB2" w:rsidP="005E200C">
            <w:pPr>
              <w:tabs>
                <w:tab w:val="left" w:pos="851"/>
              </w:tabs>
              <w:ind w:left="432" w:hanging="432"/>
              <w:rPr>
                <w:rFonts w:ascii="Tahoma" w:hAnsi="Tahoma" w:cs="Tahoma"/>
                <w:sz w:val="20"/>
                <w:szCs w:val="20"/>
              </w:rPr>
            </w:pPr>
          </w:p>
        </w:tc>
      </w:tr>
    </w:tbl>
    <w:p w14:paraId="0A63A004" w14:textId="7DD80E40" w:rsidR="001C5CB2" w:rsidRPr="00765D3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1C5CB2" w:rsidRPr="005D5240" w14:paraId="4A0151E9" w14:textId="77777777" w:rsidTr="00D20C2C">
        <w:trPr>
          <w:trHeight w:val="280"/>
        </w:trPr>
        <w:tc>
          <w:tcPr>
            <w:tcW w:w="9923" w:type="dxa"/>
            <w:gridSpan w:val="2"/>
            <w:tcBorders>
              <w:top w:val="nil"/>
              <w:left w:val="nil"/>
            </w:tcBorders>
            <w:shd w:val="clear" w:color="auto" w:fill="F2F2F2" w:themeFill="background1" w:themeFillShade="F2"/>
          </w:tcPr>
          <w:p w14:paraId="7C9A6428" w14:textId="4B618FBC" w:rsidR="001C5CB2" w:rsidRPr="00D20C2C" w:rsidRDefault="001C5CB2" w:rsidP="002950C9">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00676812">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00676812">
              <w:rPr>
                <w:rFonts w:ascii="Tahoma" w:hAnsi="Tahoma" w:cs="Tahoma"/>
                <w:color w:val="FF0000"/>
                <w:sz w:val="20"/>
                <w:szCs w:val="20"/>
                <w:highlight w:val="yellow"/>
                <w:lang w:eastAsia="ru-RU"/>
              </w:rPr>
              <w:t xml:space="preserve"> </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73"/>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sidR="00B259AA">
              <w:rPr>
                <w:rFonts w:ascii="Tahoma" w:hAnsi="Tahoma" w:cs="Tahoma"/>
                <w:sz w:val="20"/>
                <w:szCs w:val="20"/>
                <w:highlight w:val="yellow"/>
              </w:rPr>
              <w:t xml:space="preserve"> </w:t>
            </w:r>
            <w:r w:rsidR="00B259AA" w:rsidRPr="006D1F37">
              <w:rPr>
                <w:rFonts w:ascii="Tahoma" w:hAnsi="Tahoma" w:cs="Tahoma"/>
                <w:sz w:val="20"/>
                <w:highlight w:val="yellow"/>
              </w:rPr>
              <w:t>в размере, указанном в счёте,</w:t>
            </w:r>
          </w:p>
        </w:tc>
      </w:tr>
      <w:tr w:rsidR="001C5CB2" w:rsidRPr="005D5240" w14:paraId="7AF49AE7" w14:textId="77777777" w:rsidTr="00D20C2C">
        <w:trPr>
          <w:trHeight w:val="280"/>
        </w:trPr>
        <w:tc>
          <w:tcPr>
            <w:tcW w:w="1560" w:type="dxa"/>
            <w:tcBorders>
              <w:left w:val="nil"/>
              <w:right w:val="dotted" w:sz="4" w:space="0" w:color="auto"/>
            </w:tcBorders>
            <w:shd w:val="clear" w:color="auto" w:fill="auto"/>
          </w:tcPr>
          <w:p w14:paraId="2FB02965" w14:textId="77777777" w:rsidR="001C5CB2" w:rsidRPr="00D20C2C" w:rsidRDefault="001C5CB2" w:rsidP="002950C9">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1430C1B0" w14:textId="77777777" w:rsidR="001C5CB2" w:rsidRPr="00D20C2C" w:rsidRDefault="001C5CB2" w:rsidP="002950C9">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2D83470B" w14:textId="77777777" w:rsidR="001C5CB2" w:rsidRPr="00D20C2C" w:rsidRDefault="001C5CB2" w:rsidP="002950C9">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w:t>
            </w:r>
            <w:proofErr w:type="spellStart"/>
            <w:r w:rsidRPr="00D20C2C">
              <w:rPr>
                <w:rFonts w:ascii="Tahoma" w:hAnsi="Tahoma" w:cs="Tahoma"/>
                <w:sz w:val="20"/>
                <w:szCs w:val="20"/>
                <w:highlight w:val="yellow"/>
              </w:rPr>
              <w:t>ую</w:t>
            </w:r>
            <w:proofErr w:type="spellEnd"/>
            <w:r w:rsidRPr="00D20C2C">
              <w:rPr>
                <w:rFonts w:ascii="Tahoma" w:hAnsi="Tahoma" w:cs="Tahoma"/>
                <w:sz w:val="20"/>
                <w:szCs w:val="20"/>
                <w:highlight w:val="yellow"/>
              </w:rPr>
              <w:t>) рабочий (-</w:t>
            </w:r>
            <w:proofErr w:type="spellStart"/>
            <w:r w:rsidRPr="00D20C2C">
              <w:rPr>
                <w:rFonts w:ascii="Tahoma" w:hAnsi="Tahoma" w:cs="Tahoma"/>
                <w:sz w:val="20"/>
                <w:szCs w:val="20"/>
                <w:highlight w:val="yellow"/>
              </w:rPr>
              <w:t>ую</w:t>
            </w:r>
            <w:proofErr w:type="spellEnd"/>
            <w:r w:rsidRPr="00D20C2C">
              <w:rPr>
                <w:rFonts w:ascii="Tahoma" w:hAnsi="Tahoma" w:cs="Tahoma"/>
                <w:sz w:val="20"/>
                <w:szCs w:val="20"/>
                <w:highlight w:val="yellow"/>
              </w:rPr>
              <w:t>)</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74"/>
            </w:r>
          </w:p>
          <w:p w14:paraId="20493D20"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34BABD15"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75"/>
            </w:r>
          </w:p>
        </w:tc>
      </w:tr>
      <w:tr w:rsidR="001C5CB2" w:rsidRPr="005D5240" w14:paraId="3B6844C5" w14:textId="77777777" w:rsidTr="00D20C2C">
        <w:tc>
          <w:tcPr>
            <w:tcW w:w="1560" w:type="dxa"/>
            <w:tcBorders>
              <w:top w:val="dotted" w:sz="4" w:space="0" w:color="auto"/>
              <w:left w:val="nil"/>
              <w:bottom w:val="dotted" w:sz="4" w:space="0" w:color="auto"/>
              <w:right w:val="dotted" w:sz="4" w:space="0" w:color="auto"/>
            </w:tcBorders>
            <w:shd w:val="clear" w:color="auto" w:fill="auto"/>
          </w:tcPr>
          <w:p w14:paraId="14E78CAD" w14:textId="77777777" w:rsidR="001C5CB2" w:rsidRPr="00D20C2C" w:rsidRDefault="001C5CB2" w:rsidP="002950C9">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120C8CF6" w14:textId="77777777" w:rsidR="001C5CB2" w:rsidRPr="00D20C2C" w:rsidRDefault="001C5CB2" w:rsidP="002950C9">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0688711E" w14:textId="77777777" w:rsidR="001C5CB2" w:rsidRPr="00D20C2C" w:rsidRDefault="001C5CB2" w:rsidP="002950C9">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76"/>
            </w:r>
            <w:r w:rsidRPr="00D20C2C">
              <w:rPr>
                <w:rFonts w:ascii="Tahoma" w:hAnsi="Tahoma" w:cs="Tahoma"/>
                <w:iCs/>
                <w:color w:val="FF0000"/>
                <w:sz w:val="20"/>
                <w:szCs w:val="20"/>
                <w:highlight w:val="yellow"/>
              </w:rPr>
              <w:t xml:space="preserve"> </w:t>
            </w:r>
            <w:r w:rsidRPr="00B656CC">
              <w:rPr>
                <w:rFonts w:ascii="Tahoma" w:hAnsi="Tahoma" w:cs="Tahoma"/>
                <w:iCs/>
                <w:color w:val="FF0000"/>
                <w:sz w:val="20"/>
                <w:szCs w:val="20"/>
                <w:highlight w:val="yellow"/>
              </w:rPr>
              <w:t>/</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77"/>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78"/>
            </w:r>
            <w:r w:rsidRPr="00D20C2C">
              <w:rPr>
                <w:rFonts w:ascii="Tahoma" w:hAnsi="Tahoma" w:cs="Tahoma"/>
                <w:bCs/>
                <w:color w:val="FF0000"/>
                <w:sz w:val="20"/>
                <w:szCs w:val="20"/>
                <w:highlight w:val="yellow"/>
              </w:rPr>
              <w:t xml:space="preserve"> </w:t>
            </w:r>
            <w:proofErr w:type="spellStart"/>
            <w:r w:rsidRPr="00D20C2C">
              <w:rPr>
                <w:rFonts w:ascii="Tahoma" w:hAnsi="Tahoma" w:cs="Tahoma"/>
                <w:bCs/>
                <w:sz w:val="20"/>
                <w:szCs w:val="20"/>
                <w:highlight w:val="yellow"/>
              </w:rPr>
              <w:t>р</w:t>
            </w:r>
            <w:r w:rsidR="008C755B" w:rsidRPr="00D20C2C">
              <w:rPr>
                <w:rFonts w:ascii="Tahoma" w:hAnsi="Tahoma" w:cs="Tahoma"/>
                <w:bCs/>
                <w:sz w:val="20"/>
                <w:szCs w:val="20"/>
                <w:highlight w:val="yellow"/>
              </w:rPr>
              <w:t>.</w:t>
            </w:r>
            <w:r w:rsidRPr="00D20C2C">
              <w:rPr>
                <w:rFonts w:ascii="Tahoma" w:hAnsi="Tahoma" w:cs="Tahoma"/>
                <w:bCs/>
                <w:sz w:val="20"/>
                <w:szCs w:val="20"/>
                <w:highlight w:val="yellow"/>
              </w:rPr>
              <w:t>д</w:t>
            </w:r>
            <w:proofErr w:type="spellEnd"/>
            <w:r w:rsidR="008C755B" w:rsidRPr="00D20C2C">
              <w:rPr>
                <w:rFonts w:ascii="Tahoma" w:hAnsi="Tahoma" w:cs="Tahoma"/>
                <w:bCs/>
                <w:sz w:val="20"/>
                <w:szCs w:val="20"/>
                <w:highlight w:val="yellow"/>
              </w:rPr>
              <w:t>.</w:t>
            </w:r>
          </w:p>
        </w:tc>
      </w:tr>
      <w:tr w:rsidR="001C5CB2" w:rsidRPr="005D5240" w14:paraId="3B6BF225" w14:textId="77777777" w:rsidTr="00D20C2C">
        <w:trPr>
          <w:trHeight w:val="1088"/>
        </w:trPr>
        <w:tc>
          <w:tcPr>
            <w:tcW w:w="1560" w:type="dxa"/>
            <w:tcBorders>
              <w:top w:val="dotted" w:sz="4" w:space="0" w:color="auto"/>
              <w:left w:val="nil"/>
              <w:right w:val="dotted" w:sz="4" w:space="0" w:color="auto"/>
            </w:tcBorders>
            <w:shd w:val="clear" w:color="auto" w:fill="auto"/>
          </w:tcPr>
          <w:p w14:paraId="2A230E3D" w14:textId="77777777" w:rsidR="001C5CB2" w:rsidRPr="00D20C2C" w:rsidRDefault="001C5CB2" w:rsidP="002950C9">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06D4FA75" w14:textId="77777777" w:rsidR="00FA57D1" w:rsidRPr="00B656CC" w:rsidRDefault="00FA57D1">
            <w:pPr>
              <w:widowControl w:val="0"/>
              <w:autoSpaceDE w:val="0"/>
              <w:autoSpaceDN w:val="0"/>
              <w:adjustRightInd w:val="0"/>
              <w:spacing w:before="120" w:after="240"/>
              <w:ind w:left="141"/>
              <w:rPr>
                <w:rFonts w:ascii="Tahoma" w:hAnsi="Tahoma" w:cs="Tahoma"/>
                <w:sz w:val="20"/>
                <w:highlight w:val="yellow"/>
                <w:lang w:eastAsia="ru-RU"/>
              </w:rPr>
            </w:pPr>
            <w:r w:rsidRPr="00B656CC">
              <w:rPr>
                <w:rFonts w:ascii="Tahoma" w:hAnsi="Tahoma" w:cs="Tahoma"/>
                <w:color w:val="FF0000"/>
                <w:sz w:val="20"/>
                <w:highlight w:val="yellow"/>
              </w:rPr>
              <w:t>[</w:t>
            </w:r>
            <w:r w:rsidRPr="00B656CC">
              <w:rPr>
                <w:rFonts w:ascii="Tahoma" w:hAnsi="Tahoma" w:cs="Tahoma"/>
                <w:sz w:val="20"/>
                <w:highlight w:val="yellow"/>
              </w:rPr>
              <w:t xml:space="preserve">- для единовременного или первого платежа – с даты приёмки Заказчиком </w:t>
            </w:r>
            <w:r w:rsidRPr="00B656CC">
              <w:rPr>
                <w:rFonts w:ascii="Tahoma" w:hAnsi="Tahoma" w:cs="Tahoma"/>
                <w:color w:val="FF0000"/>
                <w:sz w:val="20"/>
                <w:highlight w:val="yellow"/>
              </w:rPr>
              <w:t>[</w:t>
            </w:r>
            <w:r w:rsidRPr="00B656CC">
              <w:rPr>
                <w:rFonts w:ascii="Tahoma" w:hAnsi="Tahoma" w:cs="Tahoma"/>
                <w:sz w:val="20"/>
                <w:highlight w:val="yellow"/>
              </w:rPr>
              <w:t xml:space="preserve"> независимой гарантии возврата авансового платежа </w:t>
            </w:r>
            <w:r w:rsidRPr="00B656CC">
              <w:rPr>
                <w:rFonts w:ascii="Tahoma" w:hAnsi="Tahoma" w:cs="Tahoma"/>
                <w:color w:val="FF0000"/>
                <w:sz w:val="20"/>
                <w:highlight w:val="yellow"/>
              </w:rPr>
              <w:t xml:space="preserve">] / [ </w:t>
            </w:r>
            <w:r w:rsidRPr="00B656CC">
              <w:rPr>
                <w:rFonts w:ascii="Tahoma" w:hAnsi="Tahoma" w:cs="Tahoma"/>
                <w:sz w:val="20"/>
                <w:highlight w:val="yellow"/>
              </w:rPr>
              <w:t xml:space="preserve">независимой гарантии исполнения обязательств (с авансом) </w:t>
            </w:r>
            <w:r w:rsidRPr="00B656CC">
              <w:rPr>
                <w:rFonts w:ascii="Tahoma" w:hAnsi="Tahoma" w:cs="Tahoma"/>
                <w:color w:val="FF0000"/>
                <w:sz w:val="20"/>
                <w:highlight w:val="yellow"/>
              </w:rPr>
              <w:t xml:space="preserve">] / [ </w:t>
            </w:r>
            <w:r w:rsidRPr="00B656CC">
              <w:rPr>
                <w:rFonts w:ascii="Tahoma" w:hAnsi="Tahoma" w:cs="Tahoma"/>
                <w:sz w:val="20"/>
                <w:highlight w:val="yellow"/>
              </w:rPr>
              <w:t xml:space="preserve">независимой гарантии исполнения обязательств с авансом и исполнения обязательств в гарантийный период </w:t>
            </w:r>
            <w:r w:rsidRPr="00B656CC">
              <w:rPr>
                <w:rFonts w:ascii="Tahoma" w:hAnsi="Tahoma" w:cs="Tahoma"/>
                <w:color w:val="FF0000"/>
                <w:sz w:val="20"/>
                <w:highlight w:val="yellow"/>
              </w:rPr>
              <w:t>]</w:t>
            </w:r>
            <w:r w:rsidRPr="00B656CC">
              <w:rPr>
                <w:rFonts w:ascii="Tahoma" w:hAnsi="Tahoma" w:cs="Tahoma"/>
                <w:color w:val="FF0000"/>
                <w:sz w:val="20"/>
                <w:highlight w:val="yellow"/>
                <w:vertAlign w:val="superscript"/>
              </w:rPr>
              <w:t xml:space="preserve"> </w:t>
            </w:r>
            <w:r w:rsidRPr="00B656CC">
              <w:rPr>
                <w:rFonts w:ascii="Tahoma" w:hAnsi="Tahoma" w:cs="Tahoma"/>
                <w:color w:val="FF0000"/>
                <w:sz w:val="20"/>
                <w:highlight w:val="yellow"/>
                <w:vertAlign w:val="superscript"/>
              </w:rPr>
              <w:footnoteReference w:id="79"/>
            </w:r>
            <w:r w:rsidRPr="00B656CC">
              <w:rPr>
                <w:rFonts w:ascii="Tahoma" w:hAnsi="Tahoma" w:cs="Tahoma"/>
                <w:sz w:val="20"/>
                <w:highlight w:val="yellow"/>
              </w:rPr>
              <w:t>,</w:t>
            </w:r>
          </w:p>
          <w:p w14:paraId="33990045" w14:textId="77777777" w:rsidR="00FA57D1" w:rsidRPr="00B656CC" w:rsidRDefault="00FA57D1">
            <w:pPr>
              <w:spacing w:before="120" w:after="240"/>
              <w:ind w:left="141"/>
              <w:rPr>
                <w:rFonts w:ascii="Tahoma" w:hAnsi="Tahoma" w:cs="Tahoma"/>
                <w:sz w:val="24"/>
                <w:szCs w:val="24"/>
                <w:highlight w:val="yellow"/>
                <w:lang w:eastAsia="ru-RU"/>
              </w:rPr>
            </w:pPr>
            <w:r w:rsidRPr="00B656CC">
              <w:rPr>
                <w:rFonts w:ascii="Tahoma" w:hAnsi="Tahoma" w:cs="Tahoma"/>
                <w:sz w:val="20"/>
                <w:highlight w:val="yellow"/>
              </w:rPr>
              <w:t xml:space="preserve">- для последующих платежей – с даты выставления счёта на осуществление </w:t>
            </w:r>
            <w:proofErr w:type="gramStart"/>
            <w:r w:rsidRPr="00B656CC">
              <w:rPr>
                <w:rFonts w:ascii="Tahoma" w:hAnsi="Tahoma" w:cs="Tahoma"/>
                <w:color w:val="FF0000"/>
                <w:sz w:val="20"/>
                <w:highlight w:val="yellow"/>
              </w:rPr>
              <w:t xml:space="preserve">[ </w:t>
            </w:r>
            <w:r w:rsidRPr="00B656CC">
              <w:rPr>
                <w:rFonts w:ascii="Tahoma" w:hAnsi="Tahoma" w:cs="Tahoma"/>
                <w:sz w:val="20"/>
                <w:highlight w:val="yellow"/>
              </w:rPr>
              <w:t>соответствующего</w:t>
            </w:r>
            <w:proofErr w:type="gramEnd"/>
            <w:r w:rsidRPr="00B656CC">
              <w:rPr>
                <w:rFonts w:ascii="Tahoma" w:hAnsi="Tahoma" w:cs="Tahoma"/>
                <w:sz w:val="20"/>
                <w:highlight w:val="yellow"/>
              </w:rPr>
              <w:t xml:space="preserve"> </w:t>
            </w:r>
            <w:r w:rsidRPr="00B656CC">
              <w:rPr>
                <w:rFonts w:ascii="Tahoma" w:hAnsi="Tahoma" w:cs="Tahoma"/>
                <w:color w:val="FF0000"/>
                <w:sz w:val="20"/>
                <w:highlight w:val="yellow"/>
              </w:rPr>
              <w:t>]</w:t>
            </w:r>
            <w:r w:rsidRPr="00B656CC">
              <w:rPr>
                <w:rFonts w:ascii="Tahoma" w:hAnsi="Tahoma" w:cs="Tahoma"/>
                <w:sz w:val="20"/>
                <w:highlight w:val="yellow"/>
              </w:rPr>
              <w:t xml:space="preserve"> авансового платежа, при наличии независимой гарантии на всю сумму аванса. </w:t>
            </w:r>
            <w:r w:rsidRPr="00B656CC">
              <w:rPr>
                <w:rFonts w:ascii="Tahoma" w:hAnsi="Tahoma" w:cs="Tahoma"/>
                <w:color w:val="FF0000"/>
                <w:sz w:val="20"/>
                <w:highlight w:val="yellow"/>
              </w:rPr>
              <w:t>]</w:t>
            </w:r>
            <w:r w:rsidRPr="00B656CC">
              <w:rPr>
                <w:rFonts w:ascii="Tahoma" w:hAnsi="Tahoma" w:cs="Tahoma"/>
                <w:color w:val="FF0000"/>
                <w:sz w:val="20"/>
                <w:highlight w:val="yellow"/>
                <w:vertAlign w:val="superscript"/>
              </w:rPr>
              <w:t xml:space="preserve"> </w:t>
            </w:r>
            <w:r w:rsidRPr="00B656CC">
              <w:rPr>
                <w:rFonts w:ascii="Tahoma" w:hAnsi="Tahoma" w:cs="Tahoma"/>
                <w:color w:val="FF0000"/>
                <w:sz w:val="20"/>
                <w:highlight w:val="yellow"/>
                <w:vertAlign w:val="superscript"/>
              </w:rPr>
              <w:footnoteReference w:id="80"/>
            </w:r>
          </w:p>
          <w:p w14:paraId="0B2C3EA5" w14:textId="25530DCC" w:rsidR="001C5CB2" w:rsidRPr="00D20C2C" w:rsidRDefault="00FA57D1" w:rsidP="00B656CC">
            <w:pPr>
              <w:widowControl w:val="0"/>
              <w:numPr>
                <w:ilvl w:val="0"/>
                <w:numId w:val="55"/>
              </w:numPr>
              <w:autoSpaceDE w:val="0"/>
              <w:autoSpaceDN w:val="0"/>
              <w:adjustRightInd w:val="0"/>
              <w:ind w:left="142" w:right="-143" w:firstLine="0"/>
              <w:rPr>
                <w:rFonts w:ascii="Tahoma" w:hAnsi="Tahoma" w:cs="Tahoma"/>
                <w:bCs/>
                <w:sz w:val="20"/>
                <w:szCs w:val="20"/>
                <w:highlight w:val="yellow"/>
                <w:lang w:eastAsia="ru-RU"/>
              </w:rPr>
            </w:pPr>
            <w:r w:rsidRPr="00B656CC">
              <w:rPr>
                <w:rFonts w:ascii="Tahoma" w:hAnsi="Tahoma" w:cs="Tahoma"/>
                <w:color w:val="FF0000"/>
                <w:sz w:val="20"/>
                <w:highlight w:val="yellow"/>
              </w:rPr>
              <w:t xml:space="preserve">[ </w:t>
            </w:r>
            <w:r w:rsidRPr="00B656CC">
              <w:rPr>
                <w:rFonts w:ascii="Tahoma" w:hAnsi="Tahoma" w:cs="Tahoma"/>
                <w:sz w:val="20"/>
                <w:highlight w:val="yellow"/>
              </w:rPr>
              <w:t xml:space="preserve">с даты выставления счёта на осуществление </w:t>
            </w:r>
            <w:r w:rsidRPr="00B656CC">
              <w:rPr>
                <w:rFonts w:ascii="Tahoma" w:hAnsi="Tahoma" w:cs="Tahoma"/>
                <w:color w:val="FF0000"/>
                <w:sz w:val="20"/>
                <w:highlight w:val="yellow"/>
              </w:rPr>
              <w:t>[</w:t>
            </w:r>
            <w:r w:rsidRPr="00B656CC">
              <w:rPr>
                <w:rFonts w:ascii="Tahoma" w:hAnsi="Tahoma" w:cs="Tahoma"/>
                <w:sz w:val="20"/>
                <w:highlight w:val="yellow"/>
              </w:rPr>
              <w:t xml:space="preserve"> соответствующего </w:t>
            </w:r>
            <w:r w:rsidRPr="00B656CC">
              <w:rPr>
                <w:rFonts w:ascii="Tahoma" w:hAnsi="Tahoma" w:cs="Tahoma"/>
                <w:color w:val="FF0000"/>
                <w:sz w:val="20"/>
                <w:highlight w:val="yellow"/>
              </w:rPr>
              <w:t>]</w:t>
            </w:r>
            <w:r w:rsidRPr="00B656CC">
              <w:rPr>
                <w:rFonts w:ascii="Tahoma" w:hAnsi="Tahoma" w:cs="Tahoma"/>
                <w:sz w:val="20"/>
                <w:highlight w:val="yellow"/>
              </w:rPr>
              <w:t xml:space="preserve"> авансового платежа </w:t>
            </w:r>
            <w:r w:rsidRPr="00B656CC">
              <w:rPr>
                <w:rFonts w:ascii="Tahoma" w:hAnsi="Tahoma" w:cs="Tahoma"/>
                <w:color w:val="FF0000"/>
                <w:sz w:val="20"/>
                <w:highlight w:val="yellow"/>
              </w:rPr>
              <w:t>]</w:t>
            </w:r>
            <w:r w:rsidRPr="00B656CC">
              <w:rPr>
                <w:rFonts w:ascii="Tahoma" w:hAnsi="Tahoma" w:cs="Tahoma"/>
                <w:color w:val="FF0000"/>
                <w:sz w:val="20"/>
                <w:highlight w:val="yellow"/>
                <w:vertAlign w:val="superscript"/>
              </w:rPr>
              <w:t xml:space="preserve"> </w:t>
            </w:r>
            <w:r w:rsidRPr="00B656CC">
              <w:rPr>
                <w:rFonts w:ascii="Tahoma" w:hAnsi="Tahoma" w:cs="Tahoma"/>
                <w:color w:val="FF0000"/>
                <w:sz w:val="20"/>
                <w:highlight w:val="yellow"/>
                <w:vertAlign w:val="superscript"/>
              </w:rPr>
              <w:footnoteReference w:id="81"/>
            </w:r>
          </w:p>
        </w:tc>
      </w:tr>
      <w:tr w:rsidR="001C5CB2" w:rsidRPr="005D5240" w14:paraId="5958E027" w14:textId="77777777" w:rsidTr="00D20C2C">
        <w:tc>
          <w:tcPr>
            <w:tcW w:w="1560" w:type="dxa"/>
            <w:tcBorders>
              <w:left w:val="nil"/>
              <w:bottom w:val="nil"/>
              <w:right w:val="dotted" w:sz="4" w:space="0" w:color="auto"/>
            </w:tcBorders>
            <w:shd w:val="clear" w:color="auto" w:fill="auto"/>
          </w:tcPr>
          <w:p w14:paraId="373543BE" w14:textId="77777777" w:rsidR="001C5CB2" w:rsidRPr="00D20C2C" w:rsidRDefault="001C5CB2" w:rsidP="009D403D">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363" w:type="dxa"/>
            <w:tcBorders>
              <w:left w:val="dotted" w:sz="4" w:space="0" w:color="auto"/>
            </w:tcBorders>
            <w:shd w:val="clear" w:color="auto" w:fill="F2F2F2"/>
          </w:tcPr>
          <w:p w14:paraId="16C1D53F" w14:textId="08768595" w:rsidR="001E3C06" w:rsidRPr="001E3C06" w:rsidRDefault="001E3C06" w:rsidP="002950C9">
            <w:pPr>
              <w:pStyle w:val="a9"/>
              <w:tabs>
                <w:tab w:val="left" w:pos="284"/>
              </w:tabs>
              <w:ind w:left="142" w:right="-143"/>
              <w:contextualSpacing w:val="0"/>
              <w:jc w:val="both"/>
              <w:rPr>
                <w:rFonts w:ascii="Tahoma" w:hAnsi="Tahoma" w:cs="Tahoma"/>
                <w:color w:val="FF0000"/>
                <w:sz w:val="20"/>
                <w:szCs w:val="20"/>
                <w:highlight w:val="yellow"/>
              </w:rPr>
            </w:pPr>
            <w:proofErr w:type="gramStart"/>
            <w:r w:rsidRPr="00B656CC">
              <w:rPr>
                <w:rFonts w:ascii="Tahoma" w:hAnsi="Tahoma" w:cs="Tahoma"/>
                <w:color w:val="FF0000"/>
                <w:sz w:val="20"/>
                <w:highlight w:val="yellow"/>
              </w:rPr>
              <w:t>[</w:t>
            </w:r>
            <w:r w:rsidRPr="00B656CC">
              <w:rPr>
                <w:rFonts w:ascii="Tahoma" w:hAnsi="Tahoma" w:cs="Tahoma"/>
                <w:color w:val="00B050"/>
                <w:sz w:val="20"/>
                <w:highlight w:val="yellow"/>
              </w:rPr>
              <w:t xml:space="preserve"> </w:t>
            </w:r>
            <w:r w:rsidR="00EC206D">
              <w:rPr>
                <w:rFonts w:ascii="Tahoma" w:hAnsi="Tahoma" w:cs="Tahoma"/>
                <w:sz w:val="20"/>
                <w:highlight w:val="yellow"/>
              </w:rPr>
              <w:t>Исполнитель</w:t>
            </w:r>
            <w:proofErr w:type="gramEnd"/>
            <w:r w:rsidR="00EC206D">
              <w:rPr>
                <w:rFonts w:ascii="Tahoma" w:hAnsi="Tahoma" w:cs="Tahoma"/>
                <w:sz w:val="20"/>
                <w:highlight w:val="yellow"/>
              </w:rPr>
              <w:t xml:space="preserve"> </w:t>
            </w:r>
            <w:r w:rsidRPr="00A86AC0">
              <w:rPr>
                <w:rFonts w:ascii="Tahoma" w:hAnsi="Tahoma" w:cs="Tahoma"/>
                <w:sz w:val="20"/>
                <w:highlight w:val="yellow"/>
              </w:rPr>
              <w:t xml:space="preserve">передаёт </w:t>
            </w:r>
            <w:r w:rsidRPr="00B656CC">
              <w:rPr>
                <w:rFonts w:ascii="Tahoma" w:hAnsi="Tahoma" w:cs="Tahoma"/>
                <w:sz w:val="20"/>
                <w:highlight w:val="yellow"/>
              </w:rPr>
              <w:t xml:space="preserve">Заказчику оригинал счёта и/или его скан-копию не позднее 1 </w:t>
            </w:r>
            <w:proofErr w:type="spellStart"/>
            <w:r w:rsidRPr="00B656CC">
              <w:rPr>
                <w:rFonts w:ascii="Tahoma" w:hAnsi="Tahoma" w:cs="Tahoma"/>
                <w:sz w:val="20"/>
                <w:highlight w:val="yellow"/>
              </w:rPr>
              <w:t>к.д</w:t>
            </w:r>
            <w:proofErr w:type="spellEnd"/>
            <w:r w:rsidRPr="00B656CC">
              <w:rPr>
                <w:rFonts w:ascii="Tahoma" w:hAnsi="Tahoma" w:cs="Tahoma"/>
                <w:sz w:val="20"/>
                <w:highlight w:val="yellow"/>
              </w:rPr>
              <w:t xml:space="preserve">. с даты выставления счёта. </w:t>
            </w:r>
            <w:r w:rsidRPr="00B656CC">
              <w:rPr>
                <w:rFonts w:ascii="Tahoma" w:hAnsi="Tahoma" w:cs="Tahoma"/>
                <w:color w:val="FF0000"/>
                <w:sz w:val="20"/>
                <w:highlight w:val="yellow"/>
              </w:rPr>
              <w:t>]</w:t>
            </w:r>
          </w:p>
          <w:p w14:paraId="3FF0F2A9" w14:textId="77777777" w:rsidR="001E3C06" w:rsidRDefault="001E3C06" w:rsidP="002950C9">
            <w:pPr>
              <w:pStyle w:val="a9"/>
              <w:tabs>
                <w:tab w:val="left" w:pos="284"/>
              </w:tabs>
              <w:ind w:left="142" w:right="-143"/>
              <w:contextualSpacing w:val="0"/>
              <w:jc w:val="both"/>
              <w:rPr>
                <w:rFonts w:ascii="Tahoma" w:hAnsi="Tahoma" w:cs="Tahoma"/>
                <w:color w:val="FF0000"/>
                <w:sz w:val="20"/>
                <w:szCs w:val="20"/>
                <w:highlight w:val="yellow"/>
              </w:rPr>
            </w:pPr>
          </w:p>
          <w:p w14:paraId="1174A2BF" w14:textId="4C6453D5" w:rsidR="001C5CB2" w:rsidRPr="00D20C2C" w:rsidRDefault="001C5CB2" w:rsidP="002950C9">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00D20C2C" w:rsidRPr="00D20C2C">
              <w:rPr>
                <w:rFonts w:ascii="Tahoma" w:hAnsi="Tahoma" w:cs="Tahoma"/>
                <w:sz w:val="20"/>
                <w:szCs w:val="20"/>
                <w:highlight w:val="yellow"/>
              </w:rPr>
              <w:t>С</w:t>
            </w:r>
            <w:r w:rsidRPr="00D20C2C">
              <w:rPr>
                <w:rFonts w:ascii="Tahoma" w:hAnsi="Tahoma" w:cs="Tahoma"/>
                <w:sz w:val="20"/>
                <w:szCs w:val="20"/>
                <w:highlight w:val="yellow"/>
              </w:rPr>
              <w:t xml:space="preserve">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B656C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B656CC">
              <w:rPr>
                <w:rFonts w:ascii="Tahoma" w:hAnsi="Tahoma" w:cs="Tahoma"/>
                <w:color w:val="FF0000"/>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82"/>
            </w:r>
          </w:p>
          <w:p w14:paraId="4294413E"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4C97C8C8" w14:textId="7E4511EA"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roofErr w:type="gramStart"/>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Аванс</w:t>
            </w:r>
            <w:proofErr w:type="gramEnd"/>
            <w:r w:rsidRPr="00D20C2C">
              <w:rPr>
                <w:rFonts w:ascii="Tahoma" w:hAnsi="Tahoma" w:cs="Tahoma"/>
                <w:sz w:val="20"/>
                <w:szCs w:val="20"/>
                <w:highlight w:val="yellow"/>
              </w:rPr>
              <w:t xml:space="preserve"> </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sidRPr="00D20C2C">
              <w:rPr>
                <w:rFonts w:ascii="Tahoma" w:hAnsi="Tahoma" w:cs="Tahoma"/>
                <w:sz w:val="20"/>
                <w:highlight w:val="yellow"/>
              </w:rPr>
              <w:t>•</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color w:val="FF0000"/>
                <w:sz w:val="20"/>
                <w:szCs w:val="20"/>
                <w:highlight w:val="yellow"/>
              </w:rPr>
              <w:t>]</w:t>
            </w:r>
            <w:r w:rsidR="00D20C2C"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sidR="00D20C2C">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411766">
              <w:rPr>
                <w:rFonts w:ascii="Tahoma" w:hAnsi="Tahoma" w:cs="Tahoma"/>
                <w:sz w:val="20"/>
                <w:highlight w:val="yellow"/>
              </w:rPr>
              <w:t>по этапу</w:t>
            </w:r>
            <w:r w:rsidR="00D20C2C">
              <w:rPr>
                <w:rFonts w:ascii="Tahoma" w:hAnsi="Tahoma" w:cs="Tahoma"/>
                <w:b/>
                <w:color w:val="FF0000"/>
                <w:sz w:val="20"/>
                <w:highlight w:val="yellow"/>
              </w:rPr>
              <w:t xml:space="preserve"> </w:t>
            </w:r>
            <w:r w:rsidR="00D20C2C" w:rsidRPr="003D0B24">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Pr>
                <w:rFonts w:ascii="Tahoma" w:hAnsi="Tahoma" w:cs="Tahoma"/>
                <w:sz w:val="20"/>
                <w:szCs w:val="20"/>
                <w:highlight w:val="yellow"/>
              </w:rPr>
              <w:t xml:space="preserve"> </w:t>
            </w:r>
            <w:r w:rsidR="00D20C2C" w:rsidRPr="00B656CC">
              <w:rPr>
                <w:rFonts w:ascii="Tahoma" w:hAnsi="Tahoma" w:cs="Tahoma"/>
                <w:bCs/>
                <w:color w:val="FF0000"/>
                <w:sz w:val="20"/>
                <w:highlight w:val="yellow"/>
              </w:rPr>
              <w:t>/</w:t>
            </w:r>
            <w:r w:rsidR="00D20C2C">
              <w:rPr>
                <w:rFonts w:ascii="Tahoma" w:hAnsi="Tahoma" w:cs="Tahoma"/>
                <w:b/>
                <w:color w:val="FF0000"/>
                <w:sz w:val="20"/>
                <w:highlight w:val="yellow"/>
              </w:rPr>
              <w:t xml:space="preserve"> </w:t>
            </w:r>
            <w:r w:rsidR="00D20C2C" w:rsidRPr="00D20C2C">
              <w:rPr>
                <w:rFonts w:ascii="Tahoma" w:hAnsi="Tahoma" w:cs="Tahoma"/>
                <w:color w:val="FF0000"/>
                <w:sz w:val="20"/>
                <w:highlight w:val="yellow"/>
              </w:rPr>
              <w:t>[</w:t>
            </w:r>
            <w:r w:rsidR="00D20C2C" w:rsidRPr="00450BF5">
              <w:rPr>
                <w:rFonts w:ascii="Tahoma" w:hAnsi="Tahoma" w:cs="Tahoma"/>
                <w:sz w:val="20"/>
                <w:highlight w:val="yellow"/>
              </w:rPr>
              <w:t>за предыдущий этап</w:t>
            </w:r>
            <w:r w:rsidR="00D20C2C" w:rsidRPr="00D20C2C">
              <w:rPr>
                <w:rFonts w:ascii="Tahoma" w:hAnsi="Tahoma" w:cs="Tahoma"/>
                <w:color w:val="FF0000"/>
                <w:sz w:val="20"/>
                <w:highlight w:val="yellow"/>
              </w:rPr>
              <w:t>].</w:t>
            </w:r>
            <w:r w:rsidR="00D20C2C">
              <w:rPr>
                <w:rFonts w:ascii="Tahoma" w:hAnsi="Tahoma" w:cs="Tahoma"/>
                <w:color w:val="FF0000"/>
                <w:sz w:val="20"/>
                <w:highlight w:val="yellow"/>
              </w:rPr>
              <w:t xml:space="preserve"> </w:t>
            </w:r>
            <w:r w:rsidR="00D20C2C"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83"/>
            </w:r>
          </w:p>
          <w:p w14:paraId="75FE71A7"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3D5AFB12" w14:textId="77777777" w:rsidR="001C5CB2" w:rsidRPr="00D20C2C" w:rsidRDefault="001C5CB2" w:rsidP="002950C9">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84"/>
            </w:r>
          </w:p>
          <w:p w14:paraId="665EAE7D" w14:textId="77777777" w:rsidR="001C5CB2" w:rsidRPr="00D20C2C" w:rsidRDefault="001C5CB2" w:rsidP="002950C9">
            <w:pPr>
              <w:ind w:left="142" w:right="-405"/>
              <w:rPr>
                <w:rFonts w:ascii="Tahoma" w:hAnsi="Tahoma" w:cs="Tahoma"/>
                <w:sz w:val="20"/>
                <w:szCs w:val="20"/>
                <w:highlight w:val="yellow"/>
                <w:lang w:eastAsia="ru-RU"/>
              </w:rPr>
            </w:pPr>
          </w:p>
        </w:tc>
      </w:tr>
    </w:tbl>
    <w:p w14:paraId="419C23D7" w14:textId="4EAD75BB" w:rsidR="001C5CB2"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lastRenderedPageBreak/>
        <w:t>]</w:t>
      </w:r>
    </w:p>
    <w:p w14:paraId="2DF6B7D7" w14:textId="34832435" w:rsidR="00F60551" w:rsidRDefault="00F60551" w:rsidP="00F60551">
      <w:pPr>
        <w:spacing w:before="120" w:after="240"/>
        <w:ind w:left="142"/>
        <w:jc w:val="both"/>
        <w:rPr>
          <w:rFonts w:ascii="Tahoma" w:hAnsi="Tahoma" w:cs="Tahoma"/>
          <w:i/>
          <w:sz w:val="20"/>
        </w:rPr>
      </w:pPr>
      <w:bookmarkStart w:id="4" w:name="_Hlk208999818"/>
      <w:proofErr w:type="gramStart"/>
      <w:r w:rsidRPr="00535504">
        <w:rPr>
          <w:rFonts w:ascii="Tahoma" w:hAnsi="Tahoma" w:cs="Tahoma"/>
          <w:color w:val="FF0000"/>
          <w:sz w:val="20"/>
          <w:szCs w:val="20"/>
        </w:rPr>
        <w:t>[</w:t>
      </w:r>
      <w:bookmarkStart w:id="5" w:name="_Hlk210144107"/>
      <w:r w:rsidR="00150A10">
        <w:rPr>
          <w:rFonts w:ascii="Tahoma" w:hAnsi="Tahoma" w:cs="Tahoma"/>
          <w:color w:val="FF0000"/>
          <w:sz w:val="20"/>
          <w:szCs w:val="20"/>
        </w:rPr>
        <w:t xml:space="preserve"> </w:t>
      </w:r>
      <w:r w:rsidRPr="00450BF5">
        <w:rPr>
          <w:rFonts w:ascii="Tahoma" w:hAnsi="Tahoma" w:cs="Tahoma"/>
          <w:i/>
          <w:sz w:val="20"/>
        </w:rPr>
        <w:t>ЕСЛИ</w:t>
      </w:r>
      <w:proofErr w:type="gramEnd"/>
      <w:r w:rsidRPr="00450BF5">
        <w:rPr>
          <w:rFonts w:ascii="Tahoma" w:hAnsi="Tahoma" w:cs="Tahoma"/>
          <w:i/>
          <w:sz w:val="20"/>
        </w:rPr>
        <w:t xml:space="preserve"> </w:t>
      </w:r>
      <w:r w:rsidRPr="00347582">
        <w:rPr>
          <w:rFonts w:ascii="Tahoma" w:hAnsi="Tahoma" w:cs="Tahoma"/>
          <w:i/>
          <w:sz w:val="20"/>
        </w:rPr>
        <w:t>ЗАКАЗЧИКОМ ЯВЛЯЕТСЯ РОКС НН, РАБОТАЮЩ</w:t>
      </w:r>
      <w:r>
        <w:rPr>
          <w:rFonts w:ascii="Tahoma" w:hAnsi="Tahoma" w:cs="Tahoma"/>
          <w:i/>
          <w:sz w:val="20"/>
        </w:rPr>
        <w:t>ИЙ</w:t>
      </w:r>
      <w:r w:rsidRPr="00347582">
        <w:rPr>
          <w:rFonts w:ascii="Tahoma" w:hAnsi="Tahoma" w:cs="Tahoma"/>
          <w:i/>
          <w:sz w:val="20"/>
        </w:rPr>
        <w:t xml:space="preserve"> ПО 223-ФЗ</w:t>
      </w:r>
      <w:r w:rsidRPr="00450BF5">
        <w:rPr>
          <w:rFonts w:ascii="Tahoma" w:hAnsi="Tahoma" w:cs="Tahoma"/>
          <w:i/>
          <w:sz w:val="20"/>
        </w:rPr>
        <w:t>:</w:t>
      </w:r>
      <w:bookmarkEnd w:id="5"/>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F60551" w:rsidRPr="006C192F" w14:paraId="6DBF0A6A" w14:textId="77777777" w:rsidTr="00003083">
        <w:trPr>
          <w:trHeight w:val="280"/>
        </w:trPr>
        <w:tc>
          <w:tcPr>
            <w:tcW w:w="9923" w:type="dxa"/>
            <w:gridSpan w:val="2"/>
            <w:tcBorders>
              <w:top w:val="dotted" w:sz="4" w:space="0" w:color="auto"/>
            </w:tcBorders>
            <w:shd w:val="clear" w:color="auto" w:fill="F2F2F2" w:themeFill="background1" w:themeFillShade="F2"/>
          </w:tcPr>
          <w:p w14:paraId="6CF77E8E" w14:textId="77777777" w:rsidR="00F60551" w:rsidRPr="006C192F" w:rsidRDefault="00F60551" w:rsidP="00003083">
            <w:pPr>
              <w:ind w:left="148"/>
              <w:jc w:val="both"/>
              <w:rPr>
                <w:rFonts w:ascii="Tahoma" w:hAnsi="Tahoma" w:cs="Tahoma"/>
                <w:b/>
                <w:sz w:val="20"/>
                <w:szCs w:val="20"/>
              </w:rPr>
            </w:pPr>
            <w:bookmarkStart w:id="6" w:name="_Hlk208922157"/>
            <w:r w:rsidRPr="006C192F">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7A52A0">
              <w:rPr>
                <w:rFonts w:ascii="Tahoma" w:hAnsi="Tahoma" w:cs="Tahoma"/>
                <w:sz w:val="20"/>
                <w:szCs w:val="20"/>
                <w:highlight w:val="darkGray"/>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F60551" w:rsidRPr="006C192F" w14:paraId="70B4054D" w14:textId="77777777" w:rsidTr="00003083">
        <w:trPr>
          <w:trHeight w:val="280"/>
        </w:trPr>
        <w:tc>
          <w:tcPr>
            <w:tcW w:w="1843" w:type="dxa"/>
            <w:tcBorders>
              <w:right w:val="dotted" w:sz="4" w:space="0" w:color="auto"/>
            </w:tcBorders>
          </w:tcPr>
          <w:p w14:paraId="54FF7606" w14:textId="77777777" w:rsidR="00F60551" w:rsidRPr="006C192F" w:rsidRDefault="00F60551"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675FA536" w14:textId="77777777" w:rsidR="00F60551" w:rsidRPr="006C192F" w:rsidRDefault="00F60551" w:rsidP="00003083">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5B51EB12" w14:textId="0233B0B4" w:rsidR="00F60551" w:rsidRPr="00C37CA0" w:rsidRDefault="00F60551" w:rsidP="00003083">
            <w:pPr>
              <w:tabs>
                <w:tab w:val="left" w:pos="1029"/>
                <w:tab w:val="left" w:pos="1418"/>
                <w:tab w:val="left" w:pos="3119"/>
              </w:tabs>
              <w:suppressAutoHyphens/>
              <w:ind w:left="142" w:hanging="44"/>
              <w:jc w:val="both"/>
              <w:rPr>
                <w:rFonts w:ascii="Tahoma" w:hAnsi="Tahoma" w:cs="Tahoma"/>
                <w:i/>
                <w:iCs/>
                <w:color w:val="FFC000"/>
                <w:sz w:val="20"/>
                <w:szCs w:val="20"/>
              </w:rPr>
            </w:pPr>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r w:rsidRPr="00C37CA0">
              <w:rPr>
                <w:rFonts w:ascii="Tahoma" w:hAnsi="Tahoma" w:cs="Tahoma"/>
                <w:sz w:val="20"/>
                <w:szCs w:val="20"/>
              </w:rPr>
              <w:t>в последний рабочий вторник</w:t>
            </w:r>
            <w:r>
              <w:rPr>
                <w:rFonts w:ascii="Tahoma" w:hAnsi="Tahoma" w:cs="Tahoma"/>
                <w:sz w:val="20"/>
                <w:szCs w:val="20"/>
              </w:rPr>
              <w:t xml:space="preserve"> </w:t>
            </w:r>
            <w:r w:rsidRPr="006C192F">
              <w:rPr>
                <w:rFonts w:ascii="Tahoma" w:hAnsi="Tahoma" w:cs="Tahoma"/>
                <w:color w:val="FF0000"/>
                <w:sz w:val="20"/>
                <w:szCs w:val="20"/>
                <w:lang w:eastAsia="ru-RU"/>
              </w:rPr>
              <w:t>]</w:t>
            </w:r>
            <w:r>
              <w:rPr>
                <w:rStyle w:val="a7"/>
                <w:rFonts w:ascii="Tahoma" w:hAnsi="Tahoma" w:cs="Tahoma"/>
                <w:color w:val="FF0000"/>
                <w:sz w:val="20"/>
                <w:szCs w:val="20"/>
                <w:lang w:eastAsia="ru-RU"/>
              </w:rPr>
              <w:footnoteReference w:id="85"/>
            </w:r>
          </w:p>
        </w:tc>
      </w:tr>
      <w:tr w:rsidR="00F60551" w:rsidRPr="006C192F" w14:paraId="4C148A29" w14:textId="77777777" w:rsidTr="00003083">
        <w:tc>
          <w:tcPr>
            <w:tcW w:w="1843" w:type="dxa"/>
            <w:tcBorders>
              <w:bottom w:val="dotted" w:sz="4" w:space="0" w:color="auto"/>
              <w:right w:val="dotted" w:sz="4" w:space="0" w:color="auto"/>
            </w:tcBorders>
          </w:tcPr>
          <w:p w14:paraId="453C4D2A" w14:textId="77777777" w:rsidR="00F60551" w:rsidRPr="006C192F" w:rsidRDefault="00F60551"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35691734" w14:textId="77777777" w:rsidR="00F60551" w:rsidRPr="006C192F" w:rsidRDefault="00F60551" w:rsidP="00003083">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BEC876F" w14:textId="258191C2" w:rsidR="00F60551" w:rsidRPr="00920E78" w:rsidRDefault="00F60551" w:rsidP="00003083">
            <w:pPr>
              <w:ind w:left="148"/>
              <w:jc w:val="both"/>
              <w:rPr>
                <w:rFonts w:ascii="Tahoma" w:hAnsi="Tahoma" w:cs="Tahoma"/>
                <w:sz w:val="20"/>
                <w:szCs w:val="20"/>
              </w:rPr>
            </w:pPr>
            <w:r w:rsidRPr="00920E78">
              <w:rPr>
                <w:rFonts w:ascii="Tahoma" w:hAnsi="Tahoma" w:cs="Tahoma"/>
                <w:color w:val="FF0000"/>
                <w:sz w:val="20"/>
                <w:szCs w:val="20"/>
              </w:rPr>
              <w:t>[</w:t>
            </w:r>
            <w:r>
              <w:rPr>
                <w:rFonts w:ascii="Tahoma" w:hAnsi="Tahoma" w:cs="Tahoma"/>
                <w:sz w:val="20"/>
                <w:szCs w:val="20"/>
              </w:rPr>
              <w:t xml:space="preserve"> не позднее</w:t>
            </w:r>
            <w:r w:rsidRPr="00920E78">
              <w:rPr>
                <w:rFonts w:ascii="Tahoma" w:hAnsi="Tahoma" w:cs="Tahoma"/>
                <w:sz w:val="20"/>
                <w:szCs w:val="20"/>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sz w:val="20"/>
                <w:szCs w:val="20"/>
              </w:rPr>
              <w:t>7</w:t>
            </w:r>
            <w:r>
              <w:rPr>
                <w:rFonts w:ascii="Tahoma" w:hAnsi="Tahoma" w:cs="Tahoma"/>
                <w:sz w:val="20"/>
                <w:szCs w:val="20"/>
              </w:rPr>
              <w:t xml:space="preserve"> </w:t>
            </w:r>
            <w:proofErr w:type="spellStart"/>
            <w:r>
              <w:rPr>
                <w:rFonts w:ascii="Tahoma" w:hAnsi="Tahoma" w:cs="Tahoma"/>
                <w:sz w:val="20"/>
                <w:szCs w:val="20"/>
              </w:rPr>
              <w:t>р.д</w:t>
            </w:r>
            <w:proofErr w:type="spellEnd"/>
            <w:r>
              <w:rPr>
                <w:rFonts w:ascii="Tahoma" w:hAnsi="Tahoma" w:cs="Tahoma"/>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rPr>
              <w:t xml:space="preserve"> </w:t>
            </w:r>
            <w:r w:rsidRPr="00920E78">
              <w:rPr>
                <w:rFonts w:ascii="Tahoma" w:hAnsi="Tahoma" w:cs="Tahoma"/>
                <w:color w:val="FF0000"/>
                <w:sz w:val="20"/>
                <w:szCs w:val="20"/>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proofErr w:type="spellStart"/>
            <w:r w:rsidRPr="00920E78">
              <w:rPr>
                <w:rFonts w:ascii="Tahoma" w:hAnsi="Tahoma" w:cs="Tahoma"/>
                <w:sz w:val="20"/>
                <w:szCs w:val="20"/>
              </w:rPr>
              <w:t>р.д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color w:val="FF0000"/>
                <w:sz w:val="20"/>
                <w:szCs w:val="20"/>
              </w:rPr>
              <w:t xml:space="preserve"> /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proofErr w:type="spellStart"/>
            <w:r w:rsidRPr="00920E78">
              <w:rPr>
                <w:rFonts w:ascii="Tahoma" w:hAnsi="Tahoma" w:cs="Tahoma"/>
                <w:sz w:val="20"/>
                <w:szCs w:val="20"/>
              </w:rPr>
              <w:t>к.д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Style w:val="a7"/>
                <w:rFonts w:ascii="Tahoma" w:hAnsi="Tahoma" w:cs="Tahoma"/>
                <w:bCs/>
                <w:color w:val="FF0000"/>
                <w:sz w:val="20"/>
                <w:szCs w:val="20"/>
              </w:rPr>
              <w:footnoteReference w:id="86"/>
            </w:r>
          </w:p>
        </w:tc>
      </w:tr>
      <w:tr w:rsidR="00F60551" w:rsidRPr="006C192F" w14:paraId="3FB73788" w14:textId="77777777" w:rsidTr="00003083">
        <w:tc>
          <w:tcPr>
            <w:tcW w:w="1843" w:type="dxa"/>
            <w:tcBorders>
              <w:top w:val="dotted" w:sz="4" w:space="0" w:color="auto"/>
              <w:bottom w:val="nil"/>
              <w:right w:val="dotted" w:sz="4" w:space="0" w:color="auto"/>
            </w:tcBorders>
          </w:tcPr>
          <w:p w14:paraId="4B0522C2" w14:textId="77777777" w:rsidR="00F60551" w:rsidRPr="006C192F" w:rsidRDefault="00F60551"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1F133A7B" w14:textId="4161E26D" w:rsidR="00F60551" w:rsidRPr="006C192F" w:rsidRDefault="00F60551" w:rsidP="00003083">
            <w:pPr>
              <w:ind w:left="148"/>
              <w:jc w:val="both"/>
              <w:rPr>
                <w:rFonts w:ascii="Tahoma" w:hAnsi="Tahoma" w:cs="Tahoma"/>
                <w:sz w:val="20"/>
                <w:szCs w:val="20"/>
              </w:rPr>
            </w:pPr>
            <w:r>
              <w:rPr>
                <w:rFonts w:ascii="Tahoma" w:hAnsi="Tahoma" w:cs="Tahoma"/>
                <w:sz w:val="20"/>
                <w:szCs w:val="20"/>
              </w:rPr>
              <w:t xml:space="preserve">с даты </w:t>
            </w:r>
            <w:r w:rsidR="00E4678E">
              <w:rPr>
                <w:rFonts w:ascii="Tahoma" w:hAnsi="Tahoma" w:cs="Tahoma"/>
                <w:sz w:val="20"/>
                <w:szCs w:val="20"/>
              </w:rPr>
              <w:t xml:space="preserve">приемки оказанных </w:t>
            </w:r>
            <w:r w:rsidR="000C0029">
              <w:rPr>
                <w:rFonts w:ascii="Tahoma" w:hAnsi="Tahoma" w:cs="Tahoma"/>
                <w:sz w:val="20"/>
                <w:szCs w:val="20"/>
              </w:rPr>
              <w:t>У</w:t>
            </w:r>
            <w:r w:rsidR="00E4678E">
              <w:rPr>
                <w:rFonts w:ascii="Tahoma" w:hAnsi="Tahoma" w:cs="Tahoma"/>
                <w:sz w:val="20"/>
                <w:szCs w:val="20"/>
              </w:rPr>
              <w:t xml:space="preserve">слуг </w:t>
            </w:r>
          </w:p>
        </w:tc>
      </w:tr>
      <w:tr w:rsidR="00F60551" w:rsidRPr="00344C0B" w14:paraId="101970BB" w14:textId="77777777" w:rsidTr="00003083">
        <w:tc>
          <w:tcPr>
            <w:tcW w:w="1843" w:type="dxa"/>
            <w:tcBorders>
              <w:top w:val="dotted" w:sz="4" w:space="0" w:color="auto"/>
              <w:bottom w:val="dotted" w:sz="4" w:space="0" w:color="auto"/>
              <w:right w:val="dotted" w:sz="4" w:space="0" w:color="auto"/>
            </w:tcBorders>
          </w:tcPr>
          <w:p w14:paraId="01960FEC" w14:textId="77777777" w:rsidR="00F60551" w:rsidRPr="006C192F" w:rsidRDefault="00F60551" w:rsidP="00003083">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18933072" w14:textId="3CD5E50A" w:rsidR="004E38CF" w:rsidRDefault="004E38CF" w:rsidP="00B656CC">
            <w:pPr>
              <w:pStyle w:val="a9"/>
              <w:widowControl w:val="0"/>
              <w:autoSpaceDE w:val="0"/>
              <w:autoSpaceDN w:val="0"/>
              <w:adjustRightInd w:val="0"/>
              <w:spacing w:before="120" w:after="240"/>
              <w:ind w:left="150" w:right="142"/>
              <w:rPr>
                <w:rFonts w:ascii="Tahoma" w:hAnsi="Tahoma" w:cs="Tahoma"/>
                <w:sz w:val="20"/>
              </w:rPr>
            </w:pPr>
            <w:r w:rsidRPr="00891C08">
              <w:rPr>
                <w:rFonts w:ascii="Tahoma" w:hAnsi="Tahoma" w:cs="Tahoma"/>
                <w:sz w:val="20"/>
              </w:rPr>
              <w:t>при условии предоставления</w:t>
            </w:r>
            <w:r w:rsidR="00BE055C">
              <w:rPr>
                <w:rFonts w:ascii="Tahoma" w:hAnsi="Tahoma" w:cs="Tahoma"/>
                <w:sz w:val="20"/>
              </w:rPr>
              <w:t xml:space="preserve"> оригиналов/скан-копий </w:t>
            </w:r>
            <w:r w:rsidR="00BE055C" w:rsidRPr="00891C08">
              <w:rPr>
                <w:rFonts w:ascii="Tahoma" w:hAnsi="Tahoma" w:cs="Tahoma"/>
                <w:sz w:val="20"/>
              </w:rPr>
              <w:t>и, если применимо, подписания обеими Сторонами</w:t>
            </w:r>
            <w:r w:rsidRPr="00891C08">
              <w:rPr>
                <w:rFonts w:ascii="Tahoma" w:hAnsi="Tahoma" w:cs="Tahoma"/>
                <w:sz w:val="20"/>
              </w:rPr>
              <w:t>:</w:t>
            </w:r>
          </w:p>
          <w:p w14:paraId="74ED7ED0" w14:textId="4326EBDE" w:rsidR="00F60551" w:rsidRDefault="004E38CF" w:rsidP="00003083">
            <w:pPr>
              <w:pStyle w:val="a9"/>
              <w:widowControl w:val="0"/>
              <w:autoSpaceDE w:val="0"/>
              <w:autoSpaceDN w:val="0"/>
              <w:adjustRightInd w:val="0"/>
              <w:ind w:left="140" w:firstLine="2"/>
              <w:rPr>
                <w:rFonts w:ascii="Tahoma" w:hAnsi="Tahoma" w:cs="Tahoma"/>
                <w:sz w:val="20"/>
              </w:rPr>
            </w:pPr>
            <w:r>
              <w:rPr>
                <w:rFonts w:ascii="Tahoma" w:hAnsi="Tahoma" w:cs="Tahoma"/>
                <w:sz w:val="20"/>
              </w:rPr>
              <w:t>- Акта сдачи-приемки услуг;</w:t>
            </w:r>
            <w:r w:rsidR="00D24530">
              <w:rPr>
                <w:rFonts w:ascii="Tahoma" w:hAnsi="Tahoma" w:cs="Tahoma"/>
                <w:sz w:val="20"/>
              </w:rPr>
              <w:t xml:space="preserve"> </w:t>
            </w:r>
          </w:p>
          <w:p w14:paraId="47336BBB" w14:textId="5C19249D" w:rsidR="006A39DA" w:rsidRDefault="006A39DA" w:rsidP="00003083">
            <w:pPr>
              <w:pStyle w:val="a9"/>
              <w:widowControl w:val="0"/>
              <w:autoSpaceDE w:val="0"/>
              <w:autoSpaceDN w:val="0"/>
              <w:adjustRightInd w:val="0"/>
              <w:ind w:left="140" w:firstLine="2"/>
              <w:rPr>
                <w:rFonts w:ascii="Tahoma" w:hAnsi="Tahoma" w:cs="Tahoma"/>
                <w:sz w:val="20"/>
              </w:rPr>
            </w:pPr>
            <w:proofErr w:type="gramStart"/>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proofErr w:type="gramEnd"/>
            <w:r>
              <w:rPr>
                <w:rFonts w:ascii="Tahoma" w:hAnsi="Tahoma" w:cs="Tahoma"/>
                <w:color w:val="FF0000"/>
                <w:sz w:val="20"/>
                <w:szCs w:val="20"/>
                <w:lang w:eastAsia="ru-RU"/>
              </w:rPr>
              <w:t xml:space="preserve"> </w:t>
            </w:r>
            <w:r w:rsidRPr="000C0029">
              <w:rPr>
                <w:rFonts w:ascii="Tahoma" w:hAnsi="Tahoma" w:cs="Tahoma"/>
                <w:sz w:val="20"/>
                <w:szCs w:val="20"/>
                <w:lang w:eastAsia="ru-RU"/>
              </w:rPr>
              <w:t>счета на оплату;</w:t>
            </w:r>
            <w:r w:rsidRPr="000C0029">
              <w:rPr>
                <w:rFonts w:ascii="Tahoma" w:hAnsi="Tahoma" w:cs="Tahoma"/>
                <w:bCs/>
                <w:sz w:val="20"/>
              </w:rPr>
              <w:t xml:space="preserve"> </w:t>
            </w:r>
            <w:r w:rsidRPr="00137E36">
              <w:rPr>
                <w:rFonts w:ascii="Tahoma" w:hAnsi="Tahoma" w:cs="Tahoma"/>
                <w:bCs/>
                <w:color w:val="FF0000"/>
                <w:sz w:val="20"/>
              </w:rPr>
              <w:t>]</w:t>
            </w:r>
          </w:p>
          <w:p w14:paraId="7788E7A5" w14:textId="4B63BFFB" w:rsidR="00F60551" w:rsidRPr="000C0029" w:rsidRDefault="00F60551" w:rsidP="00B656CC">
            <w:pPr>
              <w:widowControl w:val="0"/>
              <w:autoSpaceDE w:val="0"/>
              <w:autoSpaceDN w:val="0"/>
              <w:adjustRightInd w:val="0"/>
              <w:ind w:firstLine="142"/>
              <w:jc w:val="both"/>
              <w:rPr>
                <w:rFonts w:ascii="Tahoma" w:hAnsi="Tahoma" w:cs="Tahoma"/>
                <w:bCs/>
                <w:sz w:val="20"/>
                <w:szCs w:val="20"/>
              </w:rPr>
            </w:pPr>
            <w:r w:rsidRPr="000C0029">
              <w:rPr>
                <w:rFonts w:ascii="Tahoma" w:hAnsi="Tahoma" w:cs="Tahoma"/>
                <w:color w:val="FF0000"/>
                <w:sz w:val="20"/>
                <w:szCs w:val="20"/>
                <w:lang w:eastAsia="ru-RU"/>
              </w:rPr>
              <w:t>[</w:t>
            </w:r>
            <w:r w:rsidR="006A39DA" w:rsidRPr="000C0029">
              <w:rPr>
                <w:rFonts w:ascii="Tahoma" w:hAnsi="Tahoma" w:cs="Tahoma"/>
                <w:color w:val="FF0000"/>
                <w:sz w:val="20"/>
                <w:szCs w:val="20"/>
                <w:lang w:eastAsia="ru-RU"/>
              </w:rPr>
              <w:t xml:space="preserve"> </w:t>
            </w:r>
            <w:r w:rsidR="00D24530" w:rsidRPr="000C0029">
              <w:rPr>
                <w:rFonts w:ascii="Tahoma" w:hAnsi="Tahoma" w:cs="Tahoma"/>
                <w:color w:val="FF0000"/>
                <w:sz w:val="20"/>
                <w:szCs w:val="20"/>
                <w:lang w:eastAsia="ru-RU"/>
              </w:rPr>
              <w:t>-</w:t>
            </w:r>
            <w:r w:rsidRPr="000C0029">
              <w:rPr>
                <w:rFonts w:ascii="Tahoma" w:hAnsi="Tahoma" w:cs="Tahoma"/>
                <w:color w:val="FF0000"/>
                <w:sz w:val="20"/>
                <w:szCs w:val="20"/>
              </w:rPr>
              <w:t xml:space="preserve"> </w:t>
            </w:r>
            <w:r w:rsidRPr="000C0029">
              <w:rPr>
                <w:rFonts w:ascii="Tahoma" w:hAnsi="Tahoma" w:cs="Tahoma"/>
                <w:sz w:val="20"/>
                <w:szCs w:val="20"/>
                <w:highlight w:val="darkCyan"/>
              </w:rPr>
              <w:t>счёта- фактуры</w:t>
            </w:r>
            <w:r w:rsidRPr="000C0029">
              <w:rPr>
                <w:rFonts w:ascii="Tahoma" w:hAnsi="Tahoma" w:cs="Tahoma"/>
                <w:sz w:val="20"/>
                <w:szCs w:val="20"/>
              </w:rPr>
              <w:t xml:space="preserve"> ;</w:t>
            </w:r>
            <w:r w:rsidRPr="000C0029">
              <w:rPr>
                <w:rFonts w:ascii="Tahoma" w:hAnsi="Tahoma" w:cs="Tahoma"/>
                <w:color w:val="FF0000"/>
                <w:sz w:val="20"/>
                <w:szCs w:val="20"/>
                <w:lang w:eastAsia="ru-RU"/>
              </w:rPr>
              <w:t>]</w:t>
            </w:r>
            <w:r w:rsidRPr="00E4678E">
              <w:rPr>
                <w:rStyle w:val="a7"/>
                <w:rFonts w:ascii="Tahoma" w:hAnsi="Tahoma" w:cs="Tahoma"/>
                <w:color w:val="FF0000"/>
                <w:sz w:val="20"/>
                <w:szCs w:val="20"/>
              </w:rPr>
              <w:footnoteReference w:id="87"/>
            </w:r>
          </w:p>
          <w:p w14:paraId="5626E69A" w14:textId="7AE1D03C" w:rsidR="00F60551" w:rsidRDefault="00F60551" w:rsidP="00003083">
            <w:pPr>
              <w:pStyle w:val="a9"/>
              <w:widowControl w:val="0"/>
              <w:autoSpaceDE w:val="0"/>
              <w:autoSpaceDN w:val="0"/>
              <w:adjustRightInd w:val="0"/>
              <w:ind w:left="140" w:firstLine="2"/>
              <w:rPr>
                <w:rFonts w:ascii="Tahoma" w:hAnsi="Tahoma" w:cs="Tahoma"/>
                <w:bCs/>
                <w:color w:val="FF0000"/>
                <w:sz w:val="20"/>
              </w:rPr>
            </w:pPr>
            <w:r w:rsidRPr="00137E36">
              <w:rPr>
                <w:rFonts w:ascii="Tahoma" w:hAnsi="Tahoma" w:cs="Tahoma"/>
                <w:color w:val="FF0000"/>
                <w:sz w:val="20"/>
              </w:rPr>
              <w:t>[</w:t>
            </w:r>
            <w:r w:rsidR="00D24530">
              <w:rPr>
                <w:rFonts w:ascii="Tahoma" w:hAnsi="Tahoma" w:cs="Tahoma"/>
                <w:color w:val="FF0000"/>
                <w:sz w:val="20"/>
              </w:rPr>
              <w:t>-</w:t>
            </w:r>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с приложением подтверждающих документов</w:t>
            </w:r>
            <w:proofErr w:type="gramStart"/>
            <w:r>
              <w:rPr>
                <w:rFonts w:ascii="Tahoma" w:hAnsi="Tahoma" w:cs="Tahoma"/>
                <w:bCs/>
                <w:sz w:val="20"/>
              </w:rPr>
              <w:t>;</w:t>
            </w:r>
            <w:r w:rsidR="006A39DA">
              <w:rPr>
                <w:rFonts w:ascii="Tahoma" w:hAnsi="Tahoma" w:cs="Tahoma"/>
                <w:bCs/>
                <w:sz w:val="20"/>
              </w:rPr>
              <w:t xml:space="preserve"> </w:t>
            </w:r>
            <w:r w:rsidRPr="00137E36">
              <w:rPr>
                <w:rFonts w:ascii="Tahoma" w:hAnsi="Tahoma" w:cs="Tahoma"/>
                <w:bCs/>
                <w:color w:val="FF0000"/>
                <w:sz w:val="20"/>
              </w:rPr>
              <w:t>]</w:t>
            </w:r>
            <w:proofErr w:type="gramEnd"/>
          </w:p>
          <w:p w14:paraId="2156F694" w14:textId="6ADBFF8F" w:rsidR="00D24530" w:rsidRPr="00891C08" w:rsidRDefault="00D24530" w:rsidP="00D24530">
            <w:pPr>
              <w:pStyle w:val="a9"/>
              <w:widowControl w:val="0"/>
              <w:autoSpaceDE w:val="0"/>
              <w:autoSpaceDN w:val="0"/>
              <w:adjustRightInd w:val="0"/>
              <w:spacing w:before="120" w:after="240"/>
              <w:ind w:left="150" w:right="142"/>
              <w:rPr>
                <w:rFonts w:ascii="Tahoma" w:hAnsi="Tahoma" w:cs="Tahoma"/>
                <w:bCs/>
                <w:sz w:val="20"/>
              </w:rPr>
            </w:pPr>
            <w:proofErr w:type="gramStart"/>
            <w:r w:rsidRPr="00891C08">
              <w:rPr>
                <w:rFonts w:ascii="Tahoma" w:hAnsi="Tahoma" w:cs="Tahoma"/>
                <w:bCs/>
                <w:color w:val="FF0000"/>
                <w:sz w:val="20"/>
              </w:rPr>
              <w:t xml:space="preserve">[ </w:t>
            </w:r>
            <w:r w:rsidRPr="00891C08">
              <w:rPr>
                <w:rFonts w:ascii="Tahoma" w:hAnsi="Tahoma" w:cs="Tahoma"/>
                <w:bCs/>
                <w:sz w:val="20"/>
              </w:rPr>
              <w:t>-</w:t>
            </w:r>
            <w:proofErr w:type="gramEnd"/>
            <w:r w:rsidRPr="00891C08">
              <w:rPr>
                <w:rFonts w:ascii="Tahoma" w:hAnsi="Tahoma" w:cs="Tahoma"/>
                <w:bCs/>
                <w:color w:val="FF0000"/>
                <w:sz w:val="20"/>
              </w:rPr>
              <w:t xml:space="preserve"> </w:t>
            </w:r>
            <w:r w:rsidRPr="00891C08">
              <w:rPr>
                <w:rFonts w:ascii="Tahoma" w:hAnsi="Tahoma" w:cs="Tahoma"/>
                <w:bCs/>
                <w:sz w:val="20"/>
              </w:rPr>
              <w:t>Отчёта об использовании материалов</w:t>
            </w:r>
            <w:r w:rsidR="00622740">
              <w:rPr>
                <w:rFonts w:ascii="Tahoma" w:hAnsi="Tahoma" w:cs="Tahoma"/>
                <w:bCs/>
                <w:sz w:val="20"/>
              </w:rPr>
              <w:t>;</w:t>
            </w:r>
            <w:r w:rsidRPr="00891C08">
              <w:rPr>
                <w:rFonts w:ascii="Tahoma" w:hAnsi="Tahoma" w:cs="Tahoma"/>
                <w:bCs/>
                <w:sz w:val="20"/>
              </w:rPr>
              <w:t xml:space="preserve"> </w:t>
            </w:r>
            <w:r w:rsidRPr="006F7CDA">
              <w:rPr>
                <w:rFonts w:ascii="Tahoma" w:hAnsi="Tahoma" w:cs="Tahoma"/>
                <w:bCs/>
                <w:color w:val="FF0000"/>
                <w:sz w:val="20"/>
              </w:rPr>
              <w:t>]</w:t>
            </w:r>
          </w:p>
          <w:p w14:paraId="5CD4C6AD" w14:textId="3586DB15" w:rsidR="00D24530" w:rsidRPr="00891C08" w:rsidRDefault="00D24530" w:rsidP="00D24530">
            <w:pPr>
              <w:pStyle w:val="a9"/>
              <w:widowControl w:val="0"/>
              <w:autoSpaceDE w:val="0"/>
              <w:autoSpaceDN w:val="0"/>
              <w:adjustRightInd w:val="0"/>
              <w:spacing w:before="120" w:after="240"/>
              <w:ind w:left="150" w:right="142"/>
              <w:rPr>
                <w:rFonts w:ascii="Tahoma" w:hAnsi="Tahoma" w:cs="Tahoma"/>
                <w:bCs/>
                <w:sz w:val="20"/>
              </w:rPr>
            </w:pPr>
            <w:proofErr w:type="gramStart"/>
            <w:r w:rsidRPr="00891C08">
              <w:rPr>
                <w:rFonts w:ascii="Tahoma" w:hAnsi="Tahoma" w:cs="Tahoma"/>
                <w:bCs/>
                <w:color w:val="FF0000"/>
                <w:sz w:val="20"/>
              </w:rPr>
              <w:t>[</w:t>
            </w:r>
            <w:r w:rsidRPr="00891C08">
              <w:rPr>
                <w:rFonts w:ascii="Tahoma" w:hAnsi="Tahoma" w:cs="Tahoma"/>
                <w:bCs/>
                <w:sz w:val="20"/>
              </w:rPr>
              <w:t xml:space="preserve"> -</w:t>
            </w:r>
            <w:proofErr w:type="gramEnd"/>
            <w:r w:rsidRPr="00891C08">
              <w:rPr>
                <w:rFonts w:ascii="Tahoma" w:hAnsi="Tahoma" w:cs="Tahoma"/>
                <w:bCs/>
                <w:sz w:val="20"/>
              </w:rPr>
              <w:t xml:space="preserve"> Акта приёма-передачи материалов</w:t>
            </w:r>
            <w:r w:rsidR="00622740">
              <w:rPr>
                <w:rFonts w:ascii="Tahoma" w:hAnsi="Tahoma" w:cs="Tahoma"/>
                <w:bCs/>
                <w:sz w:val="20"/>
              </w:rPr>
              <w:t>;</w:t>
            </w:r>
            <w:r w:rsidRPr="00891C08">
              <w:rPr>
                <w:rFonts w:ascii="Tahoma" w:hAnsi="Tahoma" w:cs="Tahoma"/>
                <w:bCs/>
                <w:sz w:val="20"/>
              </w:rPr>
              <w:t xml:space="preserve"> </w:t>
            </w:r>
            <w:r w:rsidRPr="00891C08">
              <w:rPr>
                <w:rFonts w:ascii="Tahoma" w:hAnsi="Tahoma" w:cs="Tahoma"/>
                <w:bCs/>
                <w:color w:val="FF0000"/>
                <w:sz w:val="20"/>
              </w:rPr>
              <w:t>]</w:t>
            </w:r>
          </w:p>
          <w:p w14:paraId="42E11E24" w14:textId="5E78CBE1" w:rsidR="00F60551" w:rsidRPr="004B1682" w:rsidRDefault="00F60551" w:rsidP="00003083">
            <w:pPr>
              <w:pStyle w:val="a9"/>
              <w:widowControl w:val="0"/>
              <w:autoSpaceDE w:val="0"/>
              <w:autoSpaceDN w:val="0"/>
              <w:adjustRightInd w:val="0"/>
              <w:ind w:left="140" w:firstLine="2"/>
              <w:rPr>
                <w:rFonts w:ascii="Tahoma" w:hAnsi="Tahoma" w:cs="Tahoma"/>
                <w:sz w:val="20"/>
                <w:szCs w:val="20"/>
              </w:rPr>
            </w:pPr>
            <w:r w:rsidRPr="00137E36">
              <w:rPr>
                <w:rFonts w:ascii="Tahoma" w:hAnsi="Tahoma" w:cs="Tahoma"/>
                <w:bCs/>
                <w:color w:val="FF0000"/>
                <w:sz w:val="20"/>
              </w:rPr>
              <w:t>[</w:t>
            </w:r>
            <w:r w:rsidR="006A39DA">
              <w:rPr>
                <w:rFonts w:ascii="Tahoma" w:hAnsi="Tahoma" w:cs="Tahoma"/>
                <w:bCs/>
                <w:color w:val="FF0000"/>
                <w:sz w:val="20"/>
              </w:rPr>
              <w:t>-</w:t>
            </w:r>
            <w:r w:rsidRPr="004B1682">
              <w:rPr>
                <w:rFonts w:ascii="Tahoma" w:hAnsi="Tahoma" w:cs="Tahoma"/>
                <w:bCs/>
                <w:sz w:val="20"/>
              </w:rPr>
              <w:t xml:space="preserve"> Акта приёма-передачи </w:t>
            </w:r>
            <w:proofErr w:type="gramStart"/>
            <w:r w:rsidRPr="004B1682">
              <w:rPr>
                <w:rFonts w:ascii="Tahoma" w:hAnsi="Tahoma" w:cs="Tahoma"/>
                <w:bCs/>
                <w:sz w:val="20"/>
              </w:rPr>
              <w:t xml:space="preserve">имущества </w:t>
            </w:r>
            <w:r w:rsidRPr="00137E36">
              <w:rPr>
                <w:rFonts w:ascii="Tahoma" w:hAnsi="Tahoma" w:cs="Tahoma"/>
                <w:bCs/>
                <w:color w:val="FF0000"/>
                <w:sz w:val="20"/>
              </w:rPr>
              <w:t>]</w:t>
            </w:r>
            <w:proofErr w:type="gramEnd"/>
            <w:r w:rsidRPr="004B1682">
              <w:rPr>
                <w:rFonts w:ascii="Tahoma" w:hAnsi="Tahoma" w:cs="Tahoma"/>
                <w:sz w:val="20"/>
              </w:rPr>
              <w:t>.</w:t>
            </w:r>
          </w:p>
          <w:p w14:paraId="514E1961" w14:textId="77777777" w:rsidR="00F60551" w:rsidRDefault="00F60551" w:rsidP="00003083">
            <w:pPr>
              <w:pStyle w:val="a9"/>
              <w:widowControl w:val="0"/>
              <w:autoSpaceDE w:val="0"/>
              <w:autoSpaceDN w:val="0"/>
              <w:adjustRightInd w:val="0"/>
              <w:ind w:left="140" w:firstLine="2"/>
              <w:contextualSpacing w:val="0"/>
              <w:jc w:val="both"/>
              <w:rPr>
                <w:rFonts w:ascii="Tahoma" w:hAnsi="Tahoma" w:cs="Tahoma"/>
                <w:color w:val="FF0000"/>
                <w:sz w:val="20"/>
                <w:szCs w:val="20"/>
              </w:rPr>
            </w:pPr>
          </w:p>
          <w:p w14:paraId="296A553A" w14:textId="44E448A0" w:rsidR="00F60551" w:rsidRPr="00ED6C00" w:rsidRDefault="00F60551" w:rsidP="000C0029">
            <w:pPr>
              <w:spacing w:before="120" w:after="240"/>
              <w:ind w:left="140" w:firstLine="2"/>
              <w:jc w:val="both"/>
              <w:rPr>
                <w:rFonts w:ascii="Tahoma" w:hAnsi="Tahoma" w:cs="Tahoma"/>
                <w:color w:val="FF0000"/>
                <w:sz w:val="20"/>
                <w:szCs w:val="20"/>
              </w:rPr>
            </w:pPr>
            <w:r w:rsidRPr="006C192F">
              <w:rPr>
                <w:rFonts w:ascii="Tahoma" w:hAnsi="Tahoma" w:cs="Tahoma"/>
                <w:color w:val="FF0000"/>
                <w:sz w:val="20"/>
                <w:szCs w:val="20"/>
              </w:rPr>
              <w:t>[</w:t>
            </w:r>
            <w:r>
              <w:rPr>
                <w:rFonts w:ascii="Tahoma" w:hAnsi="Tahoma" w:cs="Tahoma"/>
                <w:color w:val="FF0000"/>
                <w:sz w:val="20"/>
                <w:szCs w:val="20"/>
              </w:rPr>
              <w:t xml:space="preserve"> </w:t>
            </w:r>
            <w:r w:rsidRPr="006C192F">
              <w:rPr>
                <w:rFonts w:ascii="Tahoma" w:hAnsi="Tahoma" w:cs="Tahoma"/>
                <w:sz w:val="20"/>
                <w:szCs w:val="20"/>
              </w:rPr>
              <w:t>Оплата Услуг по последнему этапу</w:t>
            </w:r>
            <w:r>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Fonts w:ascii="Tahoma" w:hAnsi="Tahoma" w:cs="Tahoma"/>
                <w:sz w:val="20"/>
              </w:rPr>
              <w:t>.</w:t>
            </w:r>
            <w:r w:rsidRPr="00ED6C00">
              <w:rPr>
                <w:rFonts w:ascii="Tahoma" w:hAnsi="Tahoma" w:cs="Tahoma"/>
                <w:color w:val="FF0000"/>
                <w:sz w:val="20"/>
              </w:rPr>
              <w:t>]</w:t>
            </w:r>
            <w:r w:rsidRPr="00ED6C00">
              <w:rPr>
                <w:rStyle w:val="a7"/>
                <w:rFonts w:ascii="Tahoma" w:hAnsi="Tahoma" w:cs="Tahoma"/>
                <w:color w:val="FF0000"/>
                <w:sz w:val="20"/>
              </w:rPr>
              <w:footnoteReference w:id="88"/>
            </w:r>
          </w:p>
          <w:p w14:paraId="6F544CF6" w14:textId="6CD5E670" w:rsidR="00F60551" w:rsidRPr="00344C0B" w:rsidRDefault="00F60551" w:rsidP="00003083">
            <w:pPr>
              <w:pStyle w:val="a9"/>
              <w:tabs>
                <w:tab w:val="left" w:pos="284"/>
              </w:tabs>
              <w:ind w:left="142" w:right="-405"/>
              <w:contextualSpacing w:val="0"/>
              <w:rPr>
                <w:rFonts w:ascii="Tahoma" w:hAnsi="Tahoma" w:cs="Tahoma"/>
                <w:sz w:val="20"/>
                <w:szCs w:val="20"/>
              </w:rPr>
            </w:pPr>
          </w:p>
        </w:tc>
      </w:tr>
    </w:tbl>
    <w:bookmarkEnd w:id="6"/>
    <w:p w14:paraId="6F8A76A6" w14:textId="0DDF4239" w:rsidR="00F60551" w:rsidRPr="00B656CC" w:rsidRDefault="00F60551" w:rsidP="00B656CC">
      <w:pPr>
        <w:ind w:firstLine="284"/>
      </w:pPr>
      <w:r w:rsidRPr="00344C0B">
        <w:rPr>
          <w:rFonts w:ascii="Tahoma" w:hAnsi="Tahoma" w:cs="Tahoma"/>
          <w:color w:val="FF0000"/>
          <w:sz w:val="20"/>
          <w:szCs w:val="20"/>
        </w:rPr>
        <w:t>]</w:t>
      </w:r>
      <w:r w:rsidR="002B1194">
        <w:rPr>
          <w:rStyle w:val="a7"/>
          <w:rFonts w:ascii="Tahoma" w:hAnsi="Tahoma" w:cs="Tahoma"/>
          <w:color w:val="FF0000"/>
          <w:sz w:val="20"/>
          <w:szCs w:val="20"/>
        </w:rPr>
        <w:footnoteReference w:id="89"/>
      </w:r>
    </w:p>
    <w:p w14:paraId="1E17C99F" w14:textId="42CE4087" w:rsidR="00AC2246" w:rsidRDefault="001C5CB2" w:rsidP="00AC2246">
      <w:pPr>
        <w:spacing w:before="120" w:after="240"/>
        <w:ind w:left="142"/>
        <w:jc w:val="both"/>
        <w:rPr>
          <w:rFonts w:ascii="Tahoma" w:hAnsi="Tahoma" w:cs="Tahoma"/>
          <w:i/>
          <w:sz w:val="20"/>
        </w:rPr>
      </w:pPr>
      <w:bookmarkStart w:id="7" w:name="_Hlk205822486"/>
      <w:bookmarkEnd w:id="4"/>
      <w:r w:rsidRPr="00535504">
        <w:rPr>
          <w:rFonts w:ascii="Tahoma" w:hAnsi="Tahoma" w:cs="Tahoma"/>
          <w:color w:val="FF0000"/>
          <w:sz w:val="20"/>
          <w:szCs w:val="20"/>
        </w:rPr>
        <w:t>[</w:t>
      </w:r>
      <w:bookmarkStart w:id="8" w:name="_Hlk209002243"/>
      <w:bookmarkStart w:id="9" w:name="_Hlk210144168"/>
      <w:r w:rsidR="00AC2246" w:rsidRPr="00450BF5">
        <w:rPr>
          <w:rFonts w:ascii="Tahoma" w:hAnsi="Tahoma" w:cs="Tahoma"/>
          <w:i/>
          <w:sz w:val="20"/>
        </w:rPr>
        <w:t xml:space="preserve">ЕСЛИ </w:t>
      </w:r>
      <w:r w:rsidR="006C192F">
        <w:rPr>
          <w:rFonts w:ascii="Tahoma" w:hAnsi="Tahoma" w:cs="Tahoma"/>
          <w:i/>
          <w:sz w:val="20"/>
        </w:rPr>
        <w:t xml:space="preserve">ДОГОВОР НЕ ВНУТРИГРУППОВОЙ </w:t>
      </w:r>
      <w:bookmarkEnd w:id="8"/>
      <w:r w:rsidR="008B2976">
        <w:rPr>
          <w:rFonts w:ascii="Tahoma" w:hAnsi="Tahoma" w:cs="Tahoma"/>
          <w:i/>
          <w:sz w:val="20"/>
        </w:rPr>
        <w:t>И ЗАКАЗЧИК НЕ РАБОТАЕТ ПО 223-ФЗ</w:t>
      </w:r>
      <w:bookmarkEnd w:id="9"/>
      <w:r w:rsidR="00AC2246"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6C192F" w14:paraId="0CE3B5E7" w14:textId="77777777" w:rsidTr="00D20C2C">
        <w:trPr>
          <w:trHeight w:val="280"/>
        </w:trPr>
        <w:tc>
          <w:tcPr>
            <w:tcW w:w="9923" w:type="dxa"/>
            <w:gridSpan w:val="2"/>
            <w:tcBorders>
              <w:top w:val="dotted" w:sz="4" w:space="0" w:color="auto"/>
            </w:tcBorders>
            <w:shd w:val="clear" w:color="auto" w:fill="F2F2F2" w:themeFill="background1" w:themeFillShade="F2"/>
          </w:tcPr>
          <w:p w14:paraId="119E9C6D" w14:textId="5524C1A0" w:rsidR="001C5CB2" w:rsidRPr="006C192F" w:rsidRDefault="001C5CB2" w:rsidP="0047069F">
            <w:pPr>
              <w:ind w:left="148"/>
              <w:jc w:val="both"/>
              <w:rPr>
                <w:rFonts w:ascii="Tahoma" w:hAnsi="Tahoma" w:cs="Tahoma"/>
                <w:b/>
                <w:sz w:val="20"/>
                <w:szCs w:val="20"/>
              </w:rPr>
            </w:pPr>
            <w:bookmarkStart w:id="10" w:name="_Hlk204353144"/>
            <w:r w:rsidRPr="006C192F">
              <w:rPr>
                <w:rFonts w:ascii="Tahoma" w:hAnsi="Tahoma" w:cs="Tahoma"/>
                <w:sz w:val="20"/>
                <w:szCs w:val="20"/>
              </w:rPr>
              <w:t xml:space="preserve">Оплата оказанных </w:t>
            </w:r>
            <w:r w:rsidR="0035341A" w:rsidRPr="006C192F">
              <w:rPr>
                <w:rFonts w:ascii="Tahoma" w:hAnsi="Tahoma" w:cs="Tahoma"/>
                <w:sz w:val="20"/>
                <w:szCs w:val="20"/>
              </w:rPr>
              <w:t>У</w:t>
            </w:r>
            <w:r w:rsidRPr="006C192F">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1C5CB2" w:rsidRPr="006C192F" w14:paraId="00DF0946" w14:textId="77777777" w:rsidTr="00D20C2C">
        <w:trPr>
          <w:trHeight w:val="280"/>
        </w:trPr>
        <w:tc>
          <w:tcPr>
            <w:tcW w:w="1843" w:type="dxa"/>
            <w:tcBorders>
              <w:right w:val="dotted" w:sz="4" w:space="0" w:color="auto"/>
            </w:tcBorders>
          </w:tcPr>
          <w:p w14:paraId="16C60A2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46804C97"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1B8952B4" w14:textId="1D9E5646" w:rsidR="001C5CB2" w:rsidRDefault="001C5CB2" w:rsidP="002950C9">
            <w:pPr>
              <w:tabs>
                <w:tab w:val="left" w:pos="1029"/>
                <w:tab w:val="left" w:pos="1418"/>
                <w:tab w:val="left" w:pos="3119"/>
              </w:tabs>
              <w:suppressAutoHyphens/>
              <w:ind w:left="142" w:hanging="44"/>
              <w:jc w:val="both"/>
              <w:rPr>
                <w:rFonts w:ascii="Tahoma" w:hAnsi="Tahoma" w:cs="Tahoma"/>
                <w:color w:val="FF0000"/>
                <w:sz w:val="20"/>
                <w:szCs w:val="20"/>
                <w:lang w:eastAsia="ru-RU"/>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в первый (-</w:t>
            </w:r>
            <w:proofErr w:type="spellStart"/>
            <w:r w:rsidRPr="006C192F">
              <w:rPr>
                <w:rFonts w:ascii="Tahoma" w:hAnsi="Tahoma" w:cs="Tahoma"/>
                <w:sz w:val="20"/>
                <w:szCs w:val="20"/>
              </w:rPr>
              <w:t>ую</w:t>
            </w:r>
            <w:proofErr w:type="spellEnd"/>
            <w:r w:rsidRPr="006C192F">
              <w:rPr>
                <w:rFonts w:ascii="Tahoma" w:hAnsi="Tahoma" w:cs="Tahoma"/>
                <w:sz w:val="20"/>
                <w:szCs w:val="20"/>
              </w:rPr>
              <w:t>) рабочий (-</w:t>
            </w:r>
            <w:proofErr w:type="spellStart"/>
            <w:r w:rsidRPr="006C192F">
              <w:rPr>
                <w:rFonts w:ascii="Tahoma" w:hAnsi="Tahoma" w:cs="Tahoma"/>
                <w:sz w:val="20"/>
                <w:szCs w:val="20"/>
              </w:rPr>
              <w:t>ую</w:t>
            </w:r>
            <w:proofErr w:type="spellEnd"/>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90"/>
            </w:r>
            <w:r w:rsidR="00517961">
              <w:rPr>
                <w:rFonts w:ascii="Tahoma" w:eastAsia="Tahoma" w:hAnsi="Tahoma" w:cs="Tahoma"/>
                <w:bCs/>
                <w:sz w:val="20"/>
                <w:szCs w:val="20"/>
              </w:rPr>
              <w:t xml:space="preserve"> </w:t>
            </w:r>
          </w:p>
          <w:p w14:paraId="2A19D2B3" w14:textId="77777777" w:rsidR="00972517" w:rsidRPr="00891C08" w:rsidRDefault="00972517" w:rsidP="00972517">
            <w:pPr>
              <w:tabs>
                <w:tab w:val="left" w:pos="1029"/>
                <w:tab w:val="left" w:pos="1418"/>
                <w:tab w:val="left" w:pos="3119"/>
              </w:tabs>
              <w:spacing w:before="120" w:after="240"/>
              <w:ind w:left="150" w:right="142"/>
              <w:rPr>
                <w:rFonts w:ascii="Tahoma" w:eastAsia="Tahoma" w:hAnsi="Tahoma" w:cs="Tahoma"/>
                <w:bCs/>
                <w:color w:val="FF0000"/>
                <w:sz w:val="20"/>
                <w:szCs w:val="20"/>
              </w:rPr>
            </w:pPr>
            <w:r w:rsidRPr="00891C08">
              <w:rPr>
                <w:rFonts w:ascii="Tahoma" w:eastAsia="Tahoma" w:hAnsi="Tahoma" w:cs="Tahoma"/>
                <w:bCs/>
                <w:color w:val="FF0000"/>
                <w:sz w:val="20"/>
              </w:rPr>
              <w:lastRenderedPageBreak/>
              <w:t>/</w:t>
            </w:r>
          </w:p>
          <w:p w14:paraId="43070F34" w14:textId="3BB4EE2D" w:rsidR="00972517" w:rsidRPr="00C37CA0" w:rsidRDefault="00972517" w:rsidP="00972517">
            <w:pPr>
              <w:tabs>
                <w:tab w:val="left" w:pos="1029"/>
                <w:tab w:val="left" w:pos="1418"/>
                <w:tab w:val="left" w:pos="3119"/>
              </w:tabs>
              <w:suppressAutoHyphens/>
              <w:ind w:left="142" w:hanging="44"/>
              <w:jc w:val="both"/>
              <w:rPr>
                <w:rFonts w:ascii="Tahoma" w:hAnsi="Tahoma" w:cs="Tahoma"/>
                <w:i/>
                <w:iCs/>
                <w:color w:val="FFC000"/>
                <w:sz w:val="20"/>
                <w:szCs w:val="20"/>
              </w:rPr>
            </w:pPr>
            <w:r w:rsidRPr="00891C08">
              <w:rPr>
                <w:rFonts w:ascii="Tahoma" w:hAnsi="Tahoma" w:cs="Tahoma"/>
                <w:color w:val="FF0000"/>
                <w:sz w:val="20"/>
              </w:rPr>
              <w:t>[</w:t>
            </w:r>
            <w:r w:rsidRPr="00891C08">
              <w:rPr>
                <w:rFonts w:ascii="Tahoma" w:hAnsi="Tahoma" w:cs="Tahoma"/>
                <w:sz w:val="20"/>
              </w:rPr>
              <w:t>-</w:t>
            </w:r>
            <w:r w:rsidRPr="00891C08">
              <w:rPr>
                <w:rFonts w:ascii="Tahoma" w:hAnsi="Tahoma" w:cs="Tahoma"/>
                <w:color w:val="FF0000"/>
                <w:sz w:val="20"/>
              </w:rPr>
              <w:t xml:space="preserve">] </w:t>
            </w:r>
            <w:r w:rsidRPr="00335249">
              <w:rPr>
                <w:rStyle w:val="a7"/>
                <w:rFonts w:ascii="Tahoma" w:hAnsi="Tahoma" w:cs="Tahoma"/>
                <w:color w:val="FF0000"/>
                <w:sz w:val="20"/>
                <w:szCs w:val="20"/>
              </w:rPr>
              <w:footnoteReference w:id="91"/>
            </w:r>
          </w:p>
        </w:tc>
      </w:tr>
      <w:tr w:rsidR="001C5CB2" w:rsidRPr="006C192F" w14:paraId="7859C968" w14:textId="77777777" w:rsidTr="00D20C2C">
        <w:tc>
          <w:tcPr>
            <w:tcW w:w="1843" w:type="dxa"/>
            <w:tcBorders>
              <w:bottom w:val="dotted" w:sz="4" w:space="0" w:color="auto"/>
              <w:right w:val="dotted" w:sz="4" w:space="0" w:color="auto"/>
            </w:tcBorders>
          </w:tcPr>
          <w:p w14:paraId="07736B92"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lastRenderedPageBreak/>
              <w:t>Период отсрочки</w:t>
            </w:r>
          </w:p>
          <w:p w14:paraId="71F268CC"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0C5D44CC" w14:textId="69FC0582" w:rsidR="008B7C97" w:rsidRDefault="001C5CB2" w:rsidP="002950C9">
            <w:pPr>
              <w:ind w:left="148"/>
              <w:jc w:val="both"/>
              <w:rPr>
                <w:rFonts w:ascii="Tahoma" w:hAnsi="Tahoma" w:cs="Tahoma"/>
                <w:color w:val="FF0000"/>
                <w:sz w:val="20"/>
                <w:szCs w:val="20"/>
              </w:rPr>
            </w:pPr>
            <w:r w:rsidRPr="006C192F">
              <w:rPr>
                <w:rFonts w:ascii="Tahoma" w:hAnsi="Tahoma" w:cs="Tahoma"/>
                <w:color w:val="FF0000"/>
                <w:sz w:val="20"/>
                <w:szCs w:val="20"/>
                <w:lang w:eastAsia="ru-RU"/>
              </w:rPr>
              <w:t>[</w:t>
            </w:r>
            <w:r w:rsidR="006C192F">
              <w:rPr>
                <w:rFonts w:ascii="Tahoma" w:hAnsi="Tahoma" w:cs="Tahoma"/>
                <w:color w:val="FF0000"/>
                <w:sz w:val="20"/>
                <w:szCs w:val="20"/>
                <w:lang w:eastAsia="ru-RU"/>
              </w:rPr>
              <w:t xml:space="preserve"> </w:t>
            </w:r>
            <w:r w:rsidR="006C192F" w:rsidRPr="00390C4D">
              <w:rPr>
                <w:rFonts w:ascii="Tahoma" w:hAnsi="Tahoma" w:cs="Tahoma"/>
                <w:color w:val="FF0000"/>
                <w:sz w:val="20"/>
                <w:szCs w:val="20"/>
                <w:lang w:eastAsia="ru-RU"/>
              </w:rPr>
              <w:t>[</w:t>
            </w:r>
            <w:r w:rsidR="006C192F">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92"/>
            </w:r>
            <w:r w:rsidRPr="006C192F">
              <w:rPr>
                <w:rFonts w:ascii="Tahoma" w:hAnsi="Tahoma" w:cs="Tahoma"/>
                <w:sz w:val="20"/>
                <w:szCs w:val="20"/>
              </w:rPr>
              <w:t xml:space="preserve"> </w:t>
            </w:r>
            <w:r w:rsidRPr="00C37CA0">
              <w:rPr>
                <w:rFonts w:ascii="Tahoma" w:hAnsi="Tahoma" w:cs="Tahoma"/>
                <w:color w:val="FF0000"/>
                <w:sz w:val="20"/>
                <w:szCs w:val="20"/>
              </w:rPr>
              <w:t>/</w:t>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93"/>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w:t>
            </w:r>
            <w:proofErr w:type="spellStart"/>
            <w:r w:rsidRPr="006C192F">
              <w:rPr>
                <w:rFonts w:ascii="Tahoma" w:hAnsi="Tahoma" w:cs="Tahoma"/>
                <w:sz w:val="20"/>
                <w:szCs w:val="20"/>
              </w:rPr>
              <w:t>к</w:t>
            </w:r>
            <w:r w:rsidR="008C755B" w:rsidRPr="006C192F">
              <w:rPr>
                <w:rFonts w:ascii="Tahoma" w:hAnsi="Tahoma" w:cs="Tahoma"/>
                <w:sz w:val="20"/>
                <w:szCs w:val="20"/>
              </w:rPr>
              <w:t>.</w:t>
            </w:r>
            <w:r w:rsidRPr="006C192F">
              <w:rPr>
                <w:rFonts w:ascii="Tahoma" w:hAnsi="Tahoma" w:cs="Tahoma"/>
                <w:sz w:val="20"/>
                <w:szCs w:val="20"/>
              </w:rPr>
              <w:t>д</w:t>
            </w:r>
            <w:proofErr w:type="spellEnd"/>
            <w:r w:rsidR="008C755B" w:rsidRPr="006C192F">
              <w:rPr>
                <w:rFonts w:ascii="Tahoma" w:hAnsi="Tahoma" w:cs="Tahoma"/>
                <w:sz w:val="20"/>
                <w:szCs w:val="20"/>
              </w:rPr>
              <w:t>.</w:t>
            </w:r>
            <w:r w:rsidR="006C192F">
              <w:rPr>
                <w:rFonts w:ascii="Tahoma" w:hAnsi="Tahoma" w:cs="Tahoma"/>
                <w:sz w:val="20"/>
                <w:szCs w:val="20"/>
              </w:rPr>
              <w:t xml:space="preserve"> </w:t>
            </w:r>
            <w:r w:rsidR="006C192F" w:rsidRPr="00390C4D">
              <w:rPr>
                <w:rFonts w:ascii="Tahoma" w:hAnsi="Tahoma" w:cs="Tahoma"/>
                <w:color w:val="FF0000"/>
                <w:sz w:val="20"/>
                <w:szCs w:val="20"/>
              </w:rPr>
              <w:t>]</w:t>
            </w:r>
            <w:r w:rsidR="006C192F">
              <w:rPr>
                <w:rFonts w:ascii="Tahoma" w:hAnsi="Tahoma" w:cs="Tahoma"/>
                <w:color w:val="FF0000"/>
                <w:sz w:val="20"/>
                <w:szCs w:val="20"/>
              </w:rPr>
              <w:t xml:space="preserve"> </w:t>
            </w:r>
            <w:r w:rsidR="00C37CA0">
              <w:rPr>
                <w:rStyle w:val="a7"/>
                <w:rFonts w:ascii="Tahoma" w:hAnsi="Tahoma" w:cs="Tahoma"/>
                <w:color w:val="FF0000"/>
                <w:sz w:val="20"/>
                <w:szCs w:val="20"/>
              </w:rPr>
              <w:footnoteReference w:id="94"/>
            </w:r>
          </w:p>
          <w:p w14:paraId="7BAB5E9E" w14:textId="71575D7A" w:rsidR="001C5CB2" w:rsidRPr="00920E78" w:rsidRDefault="001C5CB2" w:rsidP="002950C9">
            <w:pPr>
              <w:ind w:left="148"/>
              <w:jc w:val="both"/>
              <w:rPr>
                <w:rFonts w:ascii="Tahoma" w:hAnsi="Tahoma" w:cs="Tahoma"/>
                <w:sz w:val="20"/>
                <w:szCs w:val="20"/>
              </w:rPr>
            </w:pPr>
          </w:p>
        </w:tc>
      </w:tr>
      <w:tr w:rsidR="001C5CB2" w:rsidRPr="006C192F" w14:paraId="2AEB5BCB" w14:textId="77777777" w:rsidTr="00D20C2C">
        <w:tc>
          <w:tcPr>
            <w:tcW w:w="1843" w:type="dxa"/>
            <w:tcBorders>
              <w:top w:val="dotted" w:sz="4" w:space="0" w:color="auto"/>
              <w:bottom w:val="nil"/>
              <w:right w:val="dotted" w:sz="4" w:space="0" w:color="auto"/>
            </w:tcBorders>
          </w:tcPr>
          <w:p w14:paraId="27909E4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723A8FCB" w14:textId="3275E04C" w:rsidR="001E3350" w:rsidRPr="00891C08" w:rsidRDefault="001E3350" w:rsidP="00B656CC">
            <w:pPr>
              <w:ind w:left="150" w:right="142"/>
              <w:rPr>
                <w:rFonts w:ascii="Tahoma" w:hAnsi="Tahoma" w:cs="Tahoma"/>
                <w:sz w:val="20"/>
              </w:rPr>
            </w:pPr>
            <w:r w:rsidRPr="00891C08">
              <w:rPr>
                <w:rFonts w:ascii="Tahoma" w:hAnsi="Tahoma" w:cs="Tahoma"/>
                <w:sz w:val="20"/>
              </w:rPr>
              <w:t xml:space="preserve">если Акт сдачи-приёмки </w:t>
            </w:r>
            <w:r>
              <w:rPr>
                <w:rFonts w:ascii="Tahoma" w:hAnsi="Tahoma" w:cs="Tahoma"/>
                <w:sz w:val="20"/>
              </w:rPr>
              <w:t>услуг</w:t>
            </w:r>
            <w:r w:rsidRPr="00891C08">
              <w:rPr>
                <w:rFonts w:ascii="Tahoma" w:hAnsi="Tahoma" w:cs="Tahoma"/>
                <w:sz w:val="20"/>
              </w:rPr>
              <w:t xml:space="preserve"> оформляется</w:t>
            </w:r>
          </w:p>
          <w:p w14:paraId="4BAB4E64" w14:textId="1E150E3B" w:rsidR="001E3350" w:rsidRPr="00891C08" w:rsidRDefault="001E3350" w:rsidP="00B656CC">
            <w:pPr>
              <w:ind w:left="150" w:right="142"/>
              <w:rPr>
                <w:rFonts w:ascii="Tahoma" w:hAnsi="Tahoma" w:cs="Tahoma"/>
                <w:sz w:val="20"/>
              </w:rPr>
            </w:pPr>
            <w:r w:rsidRPr="00891C08">
              <w:rPr>
                <w:rFonts w:ascii="Tahoma" w:hAnsi="Tahoma" w:cs="Tahoma"/>
                <w:sz w:val="20"/>
              </w:rPr>
              <w:t xml:space="preserve">а) на бумажном носителе – с даты приёмки </w:t>
            </w:r>
            <w:r>
              <w:rPr>
                <w:rFonts w:ascii="Tahoma" w:hAnsi="Tahoma" w:cs="Tahoma"/>
                <w:sz w:val="20"/>
              </w:rPr>
              <w:t>Услуг</w:t>
            </w:r>
            <w:r w:rsidRPr="00891C08">
              <w:rPr>
                <w:rFonts w:ascii="Tahoma" w:hAnsi="Tahoma" w:cs="Tahoma"/>
                <w:sz w:val="20"/>
              </w:rPr>
              <w:t>;</w:t>
            </w:r>
          </w:p>
          <w:p w14:paraId="7215019A" w14:textId="17A6066A" w:rsidR="001C5CB2" w:rsidRPr="006C192F" w:rsidRDefault="001E3350" w:rsidP="00B656CC">
            <w:pPr>
              <w:ind w:left="150" w:right="142"/>
              <w:rPr>
                <w:rFonts w:ascii="Tahoma" w:hAnsi="Tahoma" w:cs="Tahoma"/>
                <w:sz w:val="20"/>
                <w:szCs w:val="20"/>
              </w:rPr>
            </w:pPr>
            <w:r w:rsidRPr="00891C08">
              <w:rPr>
                <w:rFonts w:ascii="Tahoma" w:hAnsi="Tahoma" w:cs="Tahoma"/>
                <w:sz w:val="20"/>
              </w:rPr>
              <w:t xml:space="preserve">б) в виде электронного документа, подписанного электронной подписью, – с наиболее поздней из двух дат: даты приёмки </w:t>
            </w:r>
            <w:r w:rsidR="00B22CF4">
              <w:rPr>
                <w:rFonts w:ascii="Tahoma" w:hAnsi="Tahoma" w:cs="Tahoma"/>
                <w:sz w:val="20"/>
              </w:rPr>
              <w:t>Услуг</w:t>
            </w:r>
            <w:r w:rsidRPr="00891C08">
              <w:rPr>
                <w:rFonts w:ascii="Tahoma" w:hAnsi="Tahoma" w:cs="Tahoma"/>
                <w:sz w:val="20"/>
              </w:rPr>
              <w:t xml:space="preserve"> / даты получения</w:t>
            </w:r>
            <w:r w:rsidR="00B22CF4">
              <w:rPr>
                <w:rFonts w:ascii="Tahoma" w:hAnsi="Tahoma" w:cs="Tahoma"/>
                <w:sz w:val="20"/>
              </w:rPr>
              <w:t xml:space="preserve"> Заказчиком оригинала документа</w:t>
            </w:r>
            <w:r w:rsidR="00972517">
              <w:rPr>
                <w:rFonts w:ascii="Tahoma" w:hAnsi="Tahoma" w:cs="Tahoma"/>
                <w:sz w:val="20"/>
              </w:rPr>
              <w:t xml:space="preserve"> </w:t>
            </w:r>
          </w:p>
        </w:tc>
      </w:tr>
      <w:tr w:rsidR="001C5CB2" w:rsidRPr="00344C0B" w14:paraId="3ADC1E3F" w14:textId="77777777" w:rsidTr="00D20C2C">
        <w:tc>
          <w:tcPr>
            <w:tcW w:w="1843" w:type="dxa"/>
            <w:tcBorders>
              <w:top w:val="dotted" w:sz="4" w:space="0" w:color="auto"/>
              <w:bottom w:val="dotted" w:sz="4" w:space="0" w:color="auto"/>
              <w:right w:val="dotted" w:sz="4" w:space="0" w:color="auto"/>
            </w:tcBorders>
          </w:tcPr>
          <w:p w14:paraId="44308EC0" w14:textId="77777777" w:rsidR="001C5CB2" w:rsidRPr="006C192F" w:rsidRDefault="001C5CB2" w:rsidP="002950C9">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15E12CC0" w14:textId="2F8908D2" w:rsidR="00613E0D" w:rsidRDefault="001E3350" w:rsidP="00C37CA0">
            <w:pPr>
              <w:pStyle w:val="a9"/>
              <w:widowControl w:val="0"/>
              <w:autoSpaceDE w:val="0"/>
              <w:autoSpaceDN w:val="0"/>
              <w:adjustRightInd w:val="0"/>
              <w:ind w:left="140" w:firstLine="2"/>
              <w:rPr>
                <w:rFonts w:ascii="Tahoma" w:hAnsi="Tahoma" w:cs="Tahoma"/>
                <w:sz w:val="20"/>
              </w:rPr>
            </w:pPr>
            <w:r w:rsidRPr="00891C08">
              <w:rPr>
                <w:rFonts w:ascii="Tahoma" w:hAnsi="Tahoma" w:cs="Tahoma"/>
                <w:sz w:val="20"/>
              </w:rPr>
              <w:t>при условии предоставления оригиналов</w:t>
            </w:r>
            <w:r w:rsidR="00662540">
              <w:rPr>
                <w:rFonts w:ascii="Tahoma" w:hAnsi="Tahoma" w:cs="Tahoma"/>
                <w:sz w:val="20"/>
              </w:rPr>
              <w:t xml:space="preserve">, </w:t>
            </w:r>
            <w:r w:rsidR="00662540" w:rsidRPr="00D37879">
              <w:rPr>
                <w:rFonts w:ascii="Tahoma" w:hAnsi="Tahoma" w:cs="Tahoma"/>
                <w:sz w:val="20"/>
                <w:szCs w:val="20"/>
              </w:rPr>
              <w:t>соблюдения норм их оформления</w:t>
            </w:r>
            <w:r w:rsidR="00662540">
              <w:rPr>
                <w:rFonts w:ascii="Tahoma" w:hAnsi="Tahoma" w:cs="Tahoma"/>
                <w:sz w:val="20"/>
                <w:szCs w:val="20"/>
              </w:rPr>
              <w:t>,</w:t>
            </w:r>
            <w:r w:rsidRPr="00891C08">
              <w:rPr>
                <w:rFonts w:ascii="Tahoma" w:hAnsi="Tahoma" w:cs="Tahoma"/>
                <w:sz w:val="20"/>
              </w:rPr>
              <w:t xml:space="preserve"> и, если применимо, подписания обеими Сторонами</w:t>
            </w:r>
            <w:r>
              <w:rPr>
                <w:rFonts w:ascii="Tahoma" w:hAnsi="Tahoma" w:cs="Tahoma"/>
                <w:sz w:val="20"/>
              </w:rPr>
              <w:t>:</w:t>
            </w:r>
          </w:p>
          <w:p w14:paraId="0AF0225B" w14:textId="67954245" w:rsidR="001E3350" w:rsidRDefault="001E3350" w:rsidP="00C37CA0">
            <w:pPr>
              <w:pStyle w:val="a9"/>
              <w:widowControl w:val="0"/>
              <w:autoSpaceDE w:val="0"/>
              <w:autoSpaceDN w:val="0"/>
              <w:adjustRightInd w:val="0"/>
              <w:ind w:left="140" w:firstLine="2"/>
              <w:rPr>
                <w:rFonts w:ascii="Tahoma" w:hAnsi="Tahoma" w:cs="Tahoma"/>
                <w:color w:val="FF0000"/>
                <w:sz w:val="20"/>
              </w:rPr>
            </w:pPr>
            <w:r>
              <w:rPr>
                <w:rFonts w:ascii="Tahoma" w:hAnsi="Tahoma" w:cs="Tahoma"/>
                <w:sz w:val="20"/>
              </w:rPr>
              <w:t>- Акта сдачи-приемки услуг;</w:t>
            </w:r>
          </w:p>
          <w:p w14:paraId="7A7E8E40" w14:textId="00503E46" w:rsidR="00613E0D" w:rsidRDefault="00613E0D" w:rsidP="00C37CA0">
            <w:pPr>
              <w:pStyle w:val="a9"/>
              <w:widowControl w:val="0"/>
              <w:autoSpaceDE w:val="0"/>
              <w:autoSpaceDN w:val="0"/>
              <w:adjustRightInd w:val="0"/>
              <w:ind w:left="140" w:firstLine="2"/>
              <w:rPr>
                <w:rFonts w:ascii="Tahoma" w:hAnsi="Tahoma" w:cs="Tahoma"/>
                <w:bCs/>
                <w:color w:val="FF0000"/>
                <w:sz w:val="20"/>
              </w:rPr>
            </w:pPr>
            <w:proofErr w:type="gramStart"/>
            <w:r w:rsidRPr="00137E36">
              <w:rPr>
                <w:rFonts w:ascii="Tahoma" w:hAnsi="Tahoma" w:cs="Tahoma"/>
                <w:color w:val="FF0000"/>
                <w:sz w:val="20"/>
              </w:rPr>
              <w:t>[</w:t>
            </w:r>
            <w:r w:rsidR="00EC206D">
              <w:rPr>
                <w:rFonts w:ascii="Tahoma" w:hAnsi="Tahoma" w:cs="Tahoma"/>
                <w:color w:val="FF0000"/>
                <w:sz w:val="20"/>
              </w:rPr>
              <w:t xml:space="preserve"> -</w:t>
            </w:r>
            <w:proofErr w:type="gramEnd"/>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с приложением подтверждающих документов</w:t>
            </w:r>
            <w:r w:rsidRPr="00137E36">
              <w:rPr>
                <w:rFonts w:ascii="Tahoma" w:hAnsi="Tahoma" w:cs="Tahoma"/>
                <w:bCs/>
                <w:color w:val="FF0000"/>
                <w:sz w:val="20"/>
              </w:rPr>
              <w:t>]</w:t>
            </w:r>
          </w:p>
          <w:p w14:paraId="37A6B733" w14:textId="0B2F17FC" w:rsidR="00EC206D" w:rsidRPr="00891C08" w:rsidRDefault="00EC206D" w:rsidP="00EC206D">
            <w:pPr>
              <w:pStyle w:val="a9"/>
              <w:widowControl w:val="0"/>
              <w:autoSpaceDE w:val="0"/>
              <w:autoSpaceDN w:val="0"/>
              <w:adjustRightInd w:val="0"/>
              <w:spacing w:before="120" w:after="240"/>
              <w:ind w:left="150" w:right="142"/>
              <w:rPr>
                <w:rFonts w:ascii="Tahoma" w:hAnsi="Tahoma" w:cs="Tahoma"/>
                <w:bCs/>
                <w:sz w:val="20"/>
              </w:rPr>
            </w:pPr>
            <w:proofErr w:type="gramStart"/>
            <w:r w:rsidRPr="00891C08">
              <w:rPr>
                <w:rFonts w:ascii="Tahoma" w:hAnsi="Tahoma" w:cs="Tahoma"/>
                <w:bCs/>
                <w:color w:val="FF0000"/>
                <w:sz w:val="20"/>
              </w:rPr>
              <w:t xml:space="preserve">[ </w:t>
            </w:r>
            <w:r w:rsidRPr="00891C08">
              <w:rPr>
                <w:rFonts w:ascii="Tahoma" w:hAnsi="Tahoma" w:cs="Tahoma"/>
                <w:bCs/>
                <w:sz w:val="20"/>
              </w:rPr>
              <w:t>-</w:t>
            </w:r>
            <w:proofErr w:type="gramEnd"/>
            <w:r w:rsidRPr="00891C08">
              <w:rPr>
                <w:rFonts w:ascii="Tahoma" w:hAnsi="Tahoma" w:cs="Tahoma"/>
                <w:bCs/>
                <w:color w:val="FF0000"/>
                <w:sz w:val="20"/>
              </w:rPr>
              <w:t xml:space="preserve"> </w:t>
            </w:r>
            <w:r w:rsidRPr="00891C08">
              <w:rPr>
                <w:rFonts w:ascii="Tahoma" w:hAnsi="Tahoma" w:cs="Tahoma"/>
                <w:bCs/>
                <w:sz w:val="20"/>
              </w:rPr>
              <w:t>Отчёта об использовании материалов</w:t>
            </w:r>
            <w:r w:rsidR="00622740">
              <w:rPr>
                <w:rFonts w:ascii="Tahoma" w:hAnsi="Tahoma" w:cs="Tahoma"/>
                <w:bCs/>
                <w:sz w:val="20"/>
              </w:rPr>
              <w:t>;</w:t>
            </w:r>
            <w:r w:rsidRPr="00891C08">
              <w:rPr>
                <w:rFonts w:ascii="Tahoma" w:hAnsi="Tahoma" w:cs="Tahoma"/>
                <w:bCs/>
                <w:sz w:val="20"/>
              </w:rPr>
              <w:t xml:space="preserve"> </w:t>
            </w:r>
            <w:r w:rsidRPr="006F7CDA">
              <w:rPr>
                <w:rFonts w:ascii="Tahoma" w:hAnsi="Tahoma" w:cs="Tahoma"/>
                <w:bCs/>
                <w:color w:val="FF0000"/>
                <w:sz w:val="20"/>
              </w:rPr>
              <w:t>]</w:t>
            </w:r>
          </w:p>
          <w:p w14:paraId="11CEE49E" w14:textId="0127519E" w:rsidR="00EC206D" w:rsidRPr="00891C08" w:rsidRDefault="00EC206D" w:rsidP="00EC206D">
            <w:pPr>
              <w:pStyle w:val="a9"/>
              <w:widowControl w:val="0"/>
              <w:autoSpaceDE w:val="0"/>
              <w:autoSpaceDN w:val="0"/>
              <w:adjustRightInd w:val="0"/>
              <w:spacing w:before="120" w:after="240"/>
              <w:ind w:left="150" w:right="142"/>
              <w:rPr>
                <w:rFonts w:ascii="Tahoma" w:hAnsi="Tahoma" w:cs="Tahoma"/>
                <w:bCs/>
                <w:sz w:val="20"/>
              </w:rPr>
            </w:pPr>
            <w:proofErr w:type="gramStart"/>
            <w:r w:rsidRPr="00891C08">
              <w:rPr>
                <w:rFonts w:ascii="Tahoma" w:hAnsi="Tahoma" w:cs="Tahoma"/>
                <w:bCs/>
                <w:color w:val="FF0000"/>
                <w:sz w:val="20"/>
              </w:rPr>
              <w:t>[</w:t>
            </w:r>
            <w:r w:rsidRPr="00891C08">
              <w:rPr>
                <w:rFonts w:ascii="Tahoma" w:hAnsi="Tahoma" w:cs="Tahoma"/>
                <w:bCs/>
                <w:sz w:val="20"/>
              </w:rPr>
              <w:t xml:space="preserve"> -</w:t>
            </w:r>
            <w:proofErr w:type="gramEnd"/>
            <w:r w:rsidRPr="00891C08">
              <w:rPr>
                <w:rFonts w:ascii="Tahoma" w:hAnsi="Tahoma" w:cs="Tahoma"/>
                <w:bCs/>
                <w:sz w:val="20"/>
              </w:rPr>
              <w:t xml:space="preserve"> Акта приёма-передачи материалов</w:t>
            </w:r>
            <w:r w:rsidR="00622740">
              <w:rPr>
                <w:rFonts w:ascii="Tahoma" w:hAnsi="Tahoma" w:cs="Tahoma"/>
                <w:bCs/>
                <w:sz w:val="20"/>
              </w:rPr>
              <w:t>;</w:t>
            </w:r>
            <w:r w:rsidRPr="00891C08">
              <w:rPr>
                <w:rFonts w:ascii="Tahoma" w:hAnsi="Tahoma" w:cs="Tahoma"/>
                <w:bCs/>
                <w:sz w:val="20"/>
              </w:rPr>
              <w:t xml:space="preserve"> </w:t>
            </w:r>
            <w:r w:rsidRPr="00891C08">
              <w:rPr>
                <w:rFonts w:ascii="Tahoma" w:hAnsi="Tahoma" w:cs="Tahoma"/>
                <w:bCs/>
                <w:color w:val="FF0000"/>
                <w:sz w:val="20"/>
              </w:rPr>
              <w:t>]</w:t>
            </w:r>
          </w:p>
          <w:p w14:paraId="492537A5" w14:textId="77777777" w:rsidR="00EC206D" w:rsidRPr="004B1682" w:rsidRDefault="00EC206D" w:rsidP="00EC206D">
            <w:pPr>
              <w:pStyle w:val="a9"/>
              <w:widowControl w:val="0"/>
              <w:autoSpaceDE w:val="0"/>
              <w:autoSpaceDN w:val="0"/>
              <w:adjustRightInd w:val="0"/>
              <w:ind w:left="140" w:firstLine="2"/>
              <w:rPr>
                <w:rFonts w:ascii="Tahoma" w:hAnsi="Tahoma" w:cs="Tahoma"/>
                <w:sz w:val="20"/>
                <w:szCs w:val="20"/>
              </w:rPr>
            </w:pPr>
            <w:r w:rsidRPr="00137E36">
              <w:rPr>
                <w:rFonts w:ascii="Tahoma" w:hAnsi="Tahoma" w:cs="Tahoma"/>
                <w:bCs/>
                <w:color w:val="FF0000"/>
                <w:sz w:val="20"/>
              </w:rPr>
              <w:t>[</w:t>
            </w:r>
            <w:r>
              <w:rPr>
                <w:rFonts w:ascii="Tahoma" w:hAnsi="Tahoma" w:cs="Tahoma"/>
                <w:bCs/>
                <w:color w:val="FF0000"/>
                <w:sz w:val="20"/>
              </w:rPr>
              <w:t>-</w:t>
            </w:r>
            <w:r w:rsidRPr="004B1682">
              <w:rPr>
                <w:rFonts w:ascii="Tahoma" w:hAnsi="Tahoma" w:cs="Tahoma"/>
                <w:bCs/>
                <w:sz w:val="20"/>
              </w:rPr>
              <w:t xml:space="preserve"> Акта приёма-передачи </w:t>
            </w:r>
            <w:proofErr w:type="gramStart"/>
            <w:r w:rsidRPr="004B1682">
              <w:rPr>
                <w:rFonts w:ascii="Tahoma" w:hAnsi="Tahoma" w:cs="Tahoma"/>
                <w:bCs/>
                <w:sz w:val="20"/>
              </w:rPr>
              <w:t xml:space="preserve">имущества </w:t>
            </w:r>
            <w:r w:rsidRPr="00137E36">
              <w:rPr>
                <w:rFonts w:ascii="Tahoma" w:hAnsi="Tahoma" w:cs="Tahoma"/>
                <w:bCs/>
                <w:color w:val="FF0000"/>
                <w:sz w:val="20"/>
              </w:rPr>
              <w:t>]</w:t>
            </w:r>
            <w:proofErr w:type="gramEnd"/>
            <w:r w:rsidRPr="004B1682">
              <w:rPr>
                <w:rFonts w:ascii="Tahoma" w:hAnsi="Tahoma" w:cs="Tahoma"/>
                <w:sz w:val="20"/>
              </w:rPr>
              <w:t>.</w:t>
            </w:r>
          </w:p>
          <w:p w14:paraId="375E5141" w14:textId="768807FD" w:rsidR="00B638A2" w:rsidRDefault="00B638A2" w:rsidP="00C37CA0">
            <w:pPr>
              <w:pStyle w:val="a9"/>
              <w:widowControl w:val="0"/>
              <w:autoSpaceDE w:val="0"/>
              <w:autoSpaceDN w:val="0"/>
              <w:adjustRightInd w:val="0"/>
              <w:ind w:left="140" w:firstLine="2"/>
              <w:rPr>
                <w:rFonts w:ascii="Tahoma" w:hAnsi="Tahoma" w:cs="Tahoma"/>
                <w:sz w:val="20"/>
                <w:szCs w:val="20"/>
              </w:rPr>
            </w:pPr>
          </w:p>
          <w:p w14:paraId="5BA7635A" w14:textId="3F3F514A" w:rsidR="00B638A2" w:rsidRPr="004B1682" w:rsidRDefault="00B638A2" w:rsidP="00C37CA0">
            <w:pPr>
              <w:pStyle w:val="a9"/>
              <w:widowControl w:val="0"/>
              <w:autoSpaceDE w:val="0"/>
              <w:autoSpaceDN w:val="0"/>
              <w:adjustRightInd w:val="0"/>
              <w:ind w:left="140" w:firstLine="2"/>
              <w:rPr>
                <w:rFonts w:ascii="Tahoma" w:hAnsi="Tahoma" w:cs="Tahoma"/>
                <w:sz w:val="20"/>
                <w:szCs w:val="20"/>
              </w:rPr>
            </w:pPr>
            <w:r w:rsidRPr="00891C08">
              <w:rPr>
                <w:rFonts w:ascii="Tahoma" w:hAnsi="Tahoma" w:cs="Tahoma"/>
                <w:sz w:val="20"/>
              </w:rPr>
              <w:t xml:space="preserve">Если оригиналы документов предоставлены в срок менее 5 </w:t>
            </w:r>
            <w:proofErr w:type="spellStart"/>
            <w:r w:rsidRPr="00891C08">
              <w:rPr>
                <w:rFonts w:ascii="Tahoma" w:hAnsi="Tahoma" w:cs="Tahoma"/>
                <w:sz w:val="20"/>
              </w:rPr>
              <w:t>к.д</w:t>
            </w:r>
            <w:proofErr w:type="spellEnd"/>
            <w:r w:rsidRPr="00891C08">
              <w:rPr>
                <w:rFonts w:ascii="Tahoma" w:hAnsi="Tahoma" w:cs="Tahoma"/>
                <w:sz w:val="20"/>
              </w:rPr>
              <w:t xml:space="preserve">. до даты платежа, оплата осуществляется не ранее </w:t>
            </w:r>
            <w:r w:rsidRPr="00891C08">
              <w:rPr>
                <w:rFonts w:ascii="Tahoma" w:hAnsi="Tahoma" w:cs="Tahoma"/>
                <w:color w:val="FF0000"/>
                <w:sz w:val="20"/>
              </w:rPr>
              <w:t>[</w:t>
            </w:r>
            <w:r w:rsidRPr="00891C08">
              <w:rPr>
                <w:rFonts w:ascii="Tahoma" w:hAnsi="Tahoma" w:cs="Tahoma"/>
                <w:sz w:val="20"/>
              </w:rPr>
              <w:t xml:space="preserve"> первого (-ой) рабочего (-ей) </w:t>
            </w:r>
            <w:r w:rsidRPr="00891C08">
              <w:rPr>
                <w:rFonts w:ascii="Tahoma" w:hAnsi="Tahoma" w:cs="Tahoma"/>
                <w:color w:val="FF0000"/>
                <w:sz w:val="20"/>
              </w:rPr>
              <w:t>[</w:t>
            </w:r>
            <w:r w:rsidRPr="00891C08">
              <w:rPr>
                <w:rFonts w:ascii="Tahoma" w:hAnsi="Tahoma" w:cs="Tahoma"/>
                <w:sz w:val="20"/>
              </w:rPr>
              <w:t>•</w:t>
            </w:r>
            <w:r w:rsidRPr="00891C08">
              <w:rPr>
                <w:rFonts w:ascii="Tahoma" w:hAnsi="Tahoma" w:cs="Tahoma"/>
                <w:color w:val="FF0000"/>
                <w:sz w:val="20"/>
              </w:rPr>
              <w:t>]</w:t>
            </w:r>
            <w:r w:rsidRPr="00891C08">
              <w:rPr>
                <w:rFonts w:ascii="Tahoma" w:hAnsi="Tahoma" w:cs="Tahoma"/>
                <w:sz w:val="20"/>
              </w:rPr>
              <w:t xml:space="preserve"> после </w:t>
            </w:r>
            <w:r w:rsidRPr="00891C08">
              <w:rPr>
                <w:rFonts w:ascii="Tahoma" w:hAnsi="Tahoma" w:cs="Tahoma"/>
                <w:color w:val="FF0000"/>
                <w:sz w:val="20"/>
              </w:rPr>
              <w:t>]</w:t>
            </w:r>
            <w:r w:rsidRPr="00891C08">
              <w:rPr>
                <w:rStyle w:val="a7"/>
                <w:rFonts w:eastAsia="Tahoma" w:cs="Tahoma"/>
                <w:bCs/>
              </w:rPr>
              <w:t xml:space="preserve"> </w:t>
            </w:r>
            <w:r w:rsidRPr="00335249">
              <w:rPr>
                <w:rStyle w:val="a7"/>
                <w:rFonts w:eastAsia="Tahoma" w:cs="Tahoma"/>
                <w:bCs/>
                <w:color w:val="FF0000"/>
                <w:lang w:val="en-US"/>
              </w:rPr>
              <w:footnoteReference w:id="95"/>
            </w:r>
            <w:r w:rsidRPr="00891C08">
              <w:rPr>
                <w:rFonts w:ascii="Tahoma" w:hAnsi="Tahoma" w:cs="Tahoma"/>
                <w:color w:val="FF0000"/>
                <w:sz w:val="20"/>
              </w:rPr>
              <w:t xml:space="preserve"> </w:t>
            </w:r>
            <w:r w:rsidRPr="00891C08">
              <w:rPr>
                <w:rFonts w:ascii="Tahoma" w:hAnsi="Tahoma" w:cs="Tahoma"/>
                <w:sz w:val="20"/>
              </w:rPr>
              <w:t xml:space="preserve">истечения 5 </w:t>
            </w:r>
            <w:proofErr w:type="spellStart"/>
            <w:r w:rsidRPr="00891C08">
              <w:rPr>
                <w:rFonts w:ascii="Tahoma" w:hAnsi="Tahoma" w:cs="Tahoma"/>
                <w:sz w:val="20"/>
              </w:rPr>
              <w:t>к.д</w:t>
            </w:r>
            <w:proofErr w:type="spellEnd"/>
            <w:r w:rsidRPr="00891C08">
              <w:rPr>
                <w:rFonts w:ascii="Tahoma" w:hAnsi="Tahoma" w:cs="Tahoma"/>
                <w:sz w:val="20"/>
              </w:rPr>
              <w:t>. с даты их предоставления.</w:t>
            </w:r>
          </w:p>
          <w:p w14:paraId="2A997975" w14:textId="77777777" w:rsidR="00613E0D" w:rsidRDefault="00613E0D" w:rsidP="00C37CA0">
            <w:pPr>
              <w:pStyle w:val="a9"/>
              <w:widowControl w:val="0"/>
              <w:autoSpaceDE w:val="0"/>
              <w:autoSpaceDN w:val="0"/>
              <w:adjustRightInd w:val="0"/>
              <w:ind w:left="140" w:firstLine="2"/>
              <w:contextualSpacing w:val="0"/>
              <w:jc w:val="both"/>
              <w:rPr>
                <w:rFonts w:ascii="Tahoma" w:hAnsi="Tahoma" w:cs="Tahoma"/>
                <w:color w:val="FF0000"/>
                <w:sz w:val="20"/>
                <w:szCs w:val="20"/>
              </w:rPr>
            </w:pPr>
          </w:p>
          <w:p w14:paraId="7F5C5E73" w14:textId="6F92E7A1" w:rsidR="008B3518" w:rsidRPr="00ED6C00" w:rsidRDefault="008B3518" w:rsidP="00B656CC">
            <w:pPr>
              <w:spacing w:before="120" w:after="240"/>
              <w:ind w:left="140" w:firstLine="2"/>
              <w:jc w:val="both"/>
              <w:rPr>
                <w:rFonts w:ascii="Tahoma" w:hAnsi="Tahoma" w:cs="Tahoma"/>
                <w:color w:val="FF0000"/>
                <w:sz w:val="20"/>
                <w:szCs w:val="20"/>
              </w:rPr>
            </w:pPr>
            <w:r w:rsidRPr="006C192F">
              <w:rPr>
                <w:rFonts w:ascii="Tahoma" w:hAnsi="Tahoma" w:cs="Tahoma"/>
                <w:color w:val="FF0000"/>
                <w:sz w:val="20"/>
                <w:szCs w:val="20"/>
              </w:rPr>
              <w:t>[</w:t>
            </w:r>
            <w:r w:rsidR="00AB3C75">
              <w:rPr>
                <w:rFonts w:ascii="Tahoma" w:hAnsi="Tahoma" w:cs="Tahoma"/>
                <w:color w:val="FF0000"/>
                <w:sz w:val="20"/>
                <w:szCs w:val="20"/>
              </w:rPr>
              <w:t xml:space="preserve"> </w:t>
            </w:r>
            <w:r w:rsidRPr="006C192F">
              <w:rPr>
                <w:rFonts w:ascii="Tahoma" w:hAnsi="Tahoma" w:cs="Tahoma"/>
                <w:sz w:val="20"/>
                <w:szCs w:val="20"/>
              </w:rPr>
              <w:t>Оплата Услуг по последнему этапу</w:t>
            </w:r>
            <w:r w:rsidR="000F313B">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sidR="00613E0D">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ED6C00" w:rsidRPr="00ED6C00">
              <w:rPr>
                <w:rFonts w:ascii="Tahoma" w:hAnsi="Tahoma" w:cs="Tahoma"/>
                <w:color w:val="FF0000"/>
                <w:sz w:val="20"/>
              </w:rPr>
              <w:t>]</w:t>
            </w:r>
            <w:r w:rsidR="00ED6C00" w:rsidRPr="00ED6C00">
              <w:rPr>
                <w:rStyle w:val="a7"/>
                <w:rFonts w:ascii="Tahoma" w:hAnsi="Tahoma" w:cs="Tahoma"/>
                <w:color w:val="FF0000"/>
                <w:sz w:val="20"/>
              </w:rPr>
              <w:footnoteReference w:id="96"/>
            </w:r>
          </w:p>
          <w:p w14:paraId="41F04D8E" w14:textId="35BC6E51" w:rsidR="001C5CB2" w:rsidRPr="00344C0B" w:rsidRDefault="001C5CB2" w:rsidP="002950C9">
            <w:pPr>
              <w:pStyle w:val="a9"/>
              <w:tabs>
                <w:tab w:val="left" w:pos="284"/>
              </w:tabs>
              <w:ind w:left="142" w:right="-405"/>
              <w:contextualSpacing w:val="0"/>
              <w:rPr>
                <w:rFonts w:ascii="Tahoma" w:hAnsi="Tahoma" w:cs="Tahoma"/>
                <w:sz w:val="20"/>
                <w:szCs w:val="20"/>
              </w:rPr>
            </w:pPr>
          </w:p>
        </w:tc>
      </w:tr>
    </w:tbl>
    <w:bookmarkEnd w:id="7"/>
    <w:bookmarkEnd w:id="10"/>
    <w:p w14:paraId="298132AD" w14:textId="77777777" w:rsidR="001C5CB2" w:rsidRPr="00344C0B" w:rsidRDefault="001C5CB2" w:rsidP="00302B94">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97"/>
      </w:r>
    </w:p>
    <w:p w14:paraId="5C81DDE1" w14:textId="77777777" w:rsidR="00AC2246" w:rsidRPr="00450BF5" w:rsidRDefault="006C192F" w:rsidP="00F47480">
      <w:pPr>
        <w:spacing w:before="120" w:after="240"/>
        <w:jc w:val="both"/>
        <w:rPr>
          <w:rFonts w:ascii="Tahoma" w:hAnsi="Tahoma" w:cs="Tahoma"/>
          <w:sz w:val="20"/>
          <w:highlight w:val="cyan"/>
        </w:rPr>
      </w:pPr>
      <w:proofErr w:type="gramStart"/>
      <w:r w:rsidRPr="00344C0B">
        <w:rPr>
          <w:rFonts w:ascii="Tahoma" w:hAnsi="Tahoma" w:cs="Tahoma"/>
          <w:color w:val="FF0000"/>
          <w:sz w:val="20"/>
          <w:szCs w:val="20"/>
        </w:rPr>
        <w:t>[</w:t>
      </w:r>
      <w:r>
        <w:rPr>
          <w:rFonts w:ascii="Tahoma" w:hAnsi="Tahoma" w:cs="Tahoma"/>
          <w:color w:val="FF0000"/>
          <w:sz w:val="20"/>
          <w:szCs w:val="20"/>
        </w:rPr>
        <w:t xml:space="preserve"> </w:t>
      </w:r>
      <w:bookmarkStart w:id="11" w:name="_Hlk210144241"/>
      <w:r w:rsidRPr="00523BF2">
        <w:rPr>
          <w:rFonts w:ascii="Tahoma" w:hAnsi="Tahoma" w:cs="Tahoma"/>
          <w:i/>
          <w:sz w:val="20"/>
        </w:rPr>
        <w:t>ЕСЛИ</w:t>
      </w:r>
      <w:proofErr w:type="gramEnd"/>
      <w:r w:rsidR="00AC2246"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AC2246" w14:paraId="4AD2A481" w14:textId="77777777" w:rsidTr="00AE73CC">
        <w:trPr>
          <w:trHeight w:val="280"/>
        </w:trPr>
        <w:tc>
          <w:tcPr>
            <w:tcW w:w="9923" w:type="dxa"/>
            <w:gridSpan w:val="2"/>
            <w:shd w:val="clear" w:color="auto" w:fill="F2F2F2" w:themeFill="background1" w:themeFillShade="F2"/>
          </w:tcPr>
          <w:bookmarkEnd w:id="11"/>
          <w:p w14:paraId="7D29E211" w14:textId="1ECC1927" w:rsidR="001C5CB2" w:rsidRPr="008B3518" w:rsidRDefault="001C5CB2" w:rsidP="0047069F">
            <w:pPr>
              <w:ind w:left="148"/>
              <w:jc w:val="both"/>
              <w:rPr>
                <w:rFonts w:ascii="Tahoma" w:hAnsi="Tahoma" w:cs="Tahoma"/>
                <w:b/>
                <w:sz w:val="20"/>
                <w:szCs w:val="20"/>
              </w:rPr>
            </w:pPr>
            <w:r w:rsidRPr="008B3518">
              <w:rPr>
                <w:rFonts w:ascii="Tahoma" w:hAnsi="Tahoma" w:cs="Tahoma"/>
                <w:sz w:val="20"/>
                <w:szCs w:val="20"/>
              </w:rPr>
              <w:t xml:space="preserve">Оплата оказанных </w:t>
            </w:r>
            <w:r w:rsidR="0035341A" w:rsidRPr="008B3518">
              <w:rPr>
                <w:rFonts w:ascii="Tahoma" w:hAnsi="Tahoma" w:cs="Tahoma"/>
                <w:sz w:val="20"/>
                <w:szCs w:val="20"/>
              </w:rPr>
              <w:t>У</w:t>
            </w:r>
            <w:r w:rsidRPr="008B3518">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1C5CB2" w:rsidRPr="00AC2246" w14:paraId="16524236" w14:textId="77777777" w:rsidTr="00AE73CC">
        <w:tc>
          <w:tcPr>
            <w:tcW w:w="1843" w:type="dxa"/>
            <w:tcBorders>
              <w:bottom w:val="dotted" w:sz="4" w:space="0" w:color="auto"/>
              <w:right w:val="dotted" w:sz="4" w:space="0" w:color="auto"/>
            </w:tcBorders>
          </w:tcPr>
          <w:p w14:paraId="0DFDCC4C" w14:textId="77777777" w:rsidR="001C5CB2" w:rsidRPr="008B3518" w:rsidRDefault="001C5CB2" w:rsidP="002950C9">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C933482" w14:textId="71F1316A"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не позднее 15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69BED9BE" w14:textId="77777777" w:rsidTr="00AE73CC">
        <w:tc>
          <w:tcPr>
            <w:tcW w:w="1843" w:type="dxa"/>
            <w:tcBorders>
              <w:top w:val="dotted" w:sz="4" w:space="0" w:color="auto"/>
              <w:bottom w:val="dotted" w:sz="4" w:space="0" w:color="auto"/>
              <w:right w:val="dotted" w:sz="4" w:space="0" w:color="auto"/>
            </w:tcBorders>
          </w:tcPr>
          <w:p w14:paraId="6CC2C311"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06C25EE3" w14:textId="469ED58C"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1C5CB2" w:rsidRPr="00AC2246" w14:paraId="053D4DF5" w14:textId="77777777" w:rsidTr="00AE73CC">
        <w:tc>
          <w:tcPr>
            <w:tcW w:w="1843" w:type="dxa"/>
            <w:tcBorders>
              <w:top w:val="dotted" w:sz="4" w:space="0" w:color="auto"/>
              <w:bottom w:val="dotted" w:sz="4" w:space="0" w:color="auto"/>
              <w:right w:val="dotted" w:sz="4" w:space="0" w:color="auto"/>
            </w:tcBorders>
          </w:tcPr>
          <w:p w14:paraId="59B43F77"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72F39237" w14:textId="4E2B9FB1" w:rsidR="001C5CB2" w:rsidRPr="008B3518" w:rsidRDefault="001C5CB2" w:rsidP="002950C9">
            <w:pPr>
              <w:pStyle w:val="a9"/>
              <w:ind w:left="142"/>
              <w:contextualSpacing w:val="0"/>
              <w:jc w:val="both"/>
              <w:rPr>
                <w:rFonts w:ascii="Tahoma" w:hAnsi="Tahoma" w:cs="Tahoma"/>
                <w:bCs/>
                <w:sz w:val="20"/>
                <w:szCs w:val="20"/>
              </w:rPr>
            </w:pPr>
            <w:r w:rsidRPr="008B3518">
              <w:rPr>
                <w:rFonts w:ascii="Tahoma" w:hAnsi="Tahoma" w:cs="Tahoma"/>
                <w:sz w:val="20"/>
                <w:szCs w:val="20"/>
              </w:rPr>
              <w:t xml:space="preserve">а в случае получения Заказчиком счета-фактуры по истечении 12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Pr="008B3518">
              <w:rPr>
                <w:rFonts w:ascii="Tahoma" w:hAnsi="Tahoma" w:cs="Tahoma"/>
                <w:sz w:val="20"/>
                <w:szCs w:val="20"/>
              </w:rPr>
              <w:t xml:space="preserve"> с даты его составления – не позднее 5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01757C23" w14:textId="77777777" w:rsidTr="00AE73CC">
        <w:tc>
          <w:tcPr>
            <w:tcW w:w="1843" w:type="dxa"/>
            <w:tcBorders>
              <w:top w:val="dotted" w:sz="4" w:space="0" w:color="auto"/>
              <w:bottom w:val="dotted" w:sz="4" w:space="0" w:color="auto"/>
              <w:right w:val="dotted" w:sz="4" w:space="0" w:color="auto"/>
            </w:tcBorders>
          </w:tcPr>
          <w:p w14:paraId="1BE45ACA"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227BC65C" w14:textId="174A983F" w:rsidR="001C5CB2" w:rsidRPr="008B3518" w:rsidRDefault="001C5CB2" w:rsidP="002950C9">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1C5CB2" w:rsidRPr="00AC2246" w14:paraId="731E1C3A" w14:textId="77777777" w:rsidTr="00AE73CC">
        <w:tc>
          <w:tcPr>
            <w:tcW w:w="1843" w:type="dxa"/>
            <w:tcBorders>
              <w:top w:val="dotted" w:sz="4" w:space="0" w:color="auto"/>
              <w:bottom w:val="dotted" w:sz="4" w:space="0" w:color="auto"/>
              <w:right w:val="dotted" w:sz="4" w:space="0" w:color="auto"/>
            </w:tcBorders>
          </w:tcPr>
          <w:p w14:paraId="1327ED7C"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7DCE6C4F" w14:textId="77777777" w:rsidR="001C5CB2" w:rsidRPr="008B3518" w:rsidRDefault="001C5CB2" w:rsidP="00271D01">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w:t>
            </w:r>
            <w:r w:rsidR="00B82262" w:rsidRPr="008B3518">
              <w:rPr>
                <w:rFonts w:ascii="Tahoma" w:eastAsiaTheme="minorEastAsia" w:hAnsi="Tahoma" w:cs="Tahoma"/>
                <w:bCs/>
                <w:sz w:val="20"/>
                <w:szCs w:val="20"/>
                <w:lang w:eastAsia="ru-RU"/>
              </w:rPr>
              <w:t>сдачи-приемки у</w:t>
            </w:r>
            <w:r w:rsidR="00271D01" w:rsidRPr="008B3518">
              <w:rPr>
                <w:rFonts w:ascii="Tahoma" w:eastAsiaTheme="minorEastAsia" w:hAnsi="Tahoma" w:cs="Tahoma"/>
                <w:bCs/>
                <w:sz w:val="20"/>
                <w:szCs w:val="20"/>
                <w:lang w:eastAsia="ru-RU"/>
              </w:rPr>
              <w:t>слуг</w:t>
            </w:r>
            <w:r w:rsidRPr="008B3518">
              <w:rPr>
                <w:rFonts w:ascii="Tahoma" w:hAnsi="Tahoma" w:cs="Tahoma"/>
                <w:sz w:val="20"/>
                <w:szCs w:val="20"/>
              </w:rPr>
              <w:t>.</w:t>
            </w:r>
          </w:p>
        </w:tc>
      </w:tr>
      <w:tr w:rsidR="001C5CB2" w:rsidRPr="00344C0B" w14:paraId="4CE6A875" w14:textId="77777777" w:rsidTr="00AE73CC">
        <w:tc>
          <w:tcPr>
            <w:tcW w:w="1843" w:type="dxa"/>
            <w:tcBorders>
              <w:top w:val="dotted" w:sz="4" w:space="0" w:color="auto"/>
              <w:bottom w:val="dotted" w:sz="4" w:space="0" w:color="auto"/>
              <w:right w:val="dotted" w:sz="4" w:space="0" w:color="auto"/>
            </w:tcBorders>
          </w:tcPr>
          <w:p w14:paraId="652DD986"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2AFEDEA5" w14:textId="7CF6845A" w:rsidR="00AE73CC" w:rsidRDefault="00E2342B" w:rsidP="00AE73CC">
            <w:pPr>
              <w:pStyle w:val="a9"/>
              <w:widowControl w:val="0"/>
              <w:autoSpaceDE w:val="0"/>
              <w:autoSpaceDN w:val="0"/>
              <w:adjustRightInd w:val="0"/>
              <w:ind w:left="140"/>
              <w:rPr>
                <w:rFonts w:ascii="Tahoma" w:hAnsi="Tahoma" w:cs="Tahoma"/>
                <w:sz w:val="20"/>
              </w:rPr>
            </w:pPr>
            <w:r w:rsidRPr="00891C08">
              <w:rPr>
                <w:rFonts w:ascii="Tahoma" w:hAnsi="Tahoma" w:cs="Tahoma"/>
                <w:sz w:val="20"/>
              </w:rPr>
              <w:t>при условии предоставления оригиналов</w:t>
            </w:r>
            <w:r w:rsidR="00662540">
              <w:rPr>
                <w:rFonts w:ascii="Tahoma" w:hAnsi="Tahoma" w:cs="Tahoma"/>
                <w:sz w:val="20"/>
              </w:rPr>
              <w:t xml:space="preserve">/скан-копий, </w:t>
            </w:r>
            <w:r w:rsidR="00662540" w:rsidRPr="00D37879">
              <w:rPr>
                <w:rFonts w:ascii="Tahoma" w:hAnsi="Tahoma" w:cs="Tahoma"/>
                <w:sz w:val="20"/>
                <w:szCs w:val="20"/>
              </w:rPr>
              <w:t xml:space="preserve">соблюдения норм их </w:t>
            </w:r>
            <w:r w:rsidR="00DF6B94" w:rsidRPr="00D37879">
              <w:rPr>
                <w:rFonts w:ascii="Tahoma" w:hAnsi="Tahoma" w:cs="Tahoma"/>
                <w:sz w:val="20"/>
                <w:szCs w:val="20"/>
              </w:rPr>
              <w:t>оформления</w:t>
            </w:r>
            <w:r w:rsidR="00DF6B94">
              <w:rPr>
                <w:rFonts w:ascii="Tahoma" w:hAnsi="Tahoma" w:cs="Tahoma"/>
                <w:sz w:val="20"/>
                <w:szCs w:val="20"/>
              </w:rPr>
              <w:t>,</w:t>
            </w:r>
            <w:r w:rsidR="00DF6B94" w:rsidRPr="00891C08">
              <w:rPr>
                <w:rFonts w:ascii="Tahoma" w:hAnsi="Tahoma" w:cs="Tahoma"/>
                <w:sz w:val="20"/>
              </w:rPr>
              <w:t xml:space="preserve"> и</w:t>
            </w:r>
            <w:r w:rsidRPr="00891C08">
              <w:rPr>
                <w:rFonts w:ascii="Tahoma" w:hAnsi="Tahoma" w:cs="Tahoma"/>
                <w:sz w:val="20"/>
              </w:rPr>
              <w:t>, если применимо, подписания обеими Сторонами:</w:t>
            </w:r>
          </w:p>
          <w:p w14:paraId="6340284A" w14:textId="2907EF35" w:rsidR="00E2342B" w:rsidRDefault="00E2342B" w:rsidP="00AE73CC">
            <w:pPr>
              <w:pStyle w:val="a9"/>
              <w:widowControl w:val="0"/>
              <w:autoSpaceDE w:val="0"/>
              <w:autoSpaceDN w:val="0"/>
              <w:adjustRightInd w:val="0"/>
              <w:ind w:left="140"/>
              <w:rPr>
                <w:rFonts w:ascii="Tahoma" w:hAnsi="Tahoma" w:cs="Tahoma"/>
                <w:color w:val="FF0000"/>
                <w:sz w:val="20"/>
              </w:rPr>
            </w:pPr>
            <w:r>
              <w:rPr>
                <w:rFonts w:ascii="Tahoma" w:hAnsi="Tahoma" w:cs="Tahoma"/>
                <w:sz w:val="20"/>
              </w:rPr>
              <w:t>- Акта сдачи-приемки услуг;</w:t>
            </w:r>
          </w:p>
          <w:p w14:paraId="0EB0282D" w14:textId="7A26FC96" w:rsidR="00AE73CC" w:rsidRDefault="00AE73CC" w:rsidP="00AE73CC">
            <w:pPr>
              <w:pStyle w:val="a9"/>
              <w:widowControl w:val="0"/>
              <w:autoSpaceDE w:val="0"/>
              <w:autoSpaceDN w:val="0"/>
              <w:adjustRightInd w:val="0"/>
              <w:ind w:left="140"/>
              <w:rPr>
                <w:rFonts w:ascii="Tahoma" w:hAnsi="Tahoma" w:cs="Tahoma"/>
                <w:bCs/>
                <w:color w:val="FF0000"/>
                <w:sz w:val="20"/>
              </w:rPr>
            </w:pPr>
            <w:proofErr w:type="gramStart"/>
            <w:r w:rsidRPr="00137E36">
              <w:rPr>
                <w:rFonts w:ascii="Tahoma" w:hAnsi="Tahoma" w:cs="Tahoma"/>
                <w:color w:val="FF0000"/>
                <w:sz w:val="20"/>
              </w:rPr>
              <w:t>[</w:t>
            </w:r>
            <w:r w:rsidR="001C3AA8">
              <w:rPr>
                <w:rFonts w:ascii="Tahoma" w:hAnsi="Tahoma" w:cs="Tahoma"/>
                <w:color w:val="FF0000"/>
                <w:sz w:val="20"/>
              </w:rPr>
              <w:t xml:space="preserve"> -</w:t>
            </w:r>
            <w:proofErr w:type="gramEnd"/>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с приложением подтверждающих документов</w:t>
            </w:r>
            <w:r>
              <w:rPr>
                <w:rFonts w:ascii="Tahoma" w:hAnsi="Tahoma" w:cs="Tahoma"/>
                <w:bCs/>
                <w:sz w:val="20"/>
              </w:rPr>
              <w:t>;</w:t>
            </w:r>
            <w:r w:rsidRPr="00137E36">
              <w:rPr>
                <w:rFonts w:ascii="Tahoma" w:hAnsi="Tahoma" w:cs="Tahoma"/>
                <w:bCs/>
                <w:color w:val="FF0000"/>
                <w:sz w:val="20"/>
              </w:rPr>
              <w:t>]</w:t>
            </w:r>
          </w:p>
          <w:p w14:paraId="33AD60C4" w14:textId="5D1EFAD8" w:rsidR="001C3AA8" w:rsidRPr="00891C08" w:rsidRDefault="001C3AA8" w:rsidP="001C3AA8">
            <w:pPr>
              <w:pStyle w:val="a9"/>
              <w:widowControl w:val="0"/>
              <w:autoSpaceDE w:val="0"/>
              <w:autoSpaceDN w:val="0"/>
              <w:adjustRightInd w:val="0"/>
              <w:spacing w:before="120" w:after="240"/>
              <w:ind w:left="150" w:right="142"/>
              <w:rPr>
                <w:rFonts w:ascii="Tahoma" w:hAnsi="Tahoma" w:cs="Tahoma"/>
                <w:bCs/>
                <w:sz w:val="20"/>
              </w:rPr>
            </w:pPr>
            <w:proofErr w:type="gramStart"/>
            <w:r w:rsidRPr="00891C08">
              <w:rPr>
                <w:rFonts w:ascii="Tahoma" w:hAnsi="Tahoma" w:cs="Tahoma"/>
                <w:bCs/>
                <w:color w:val="FF0000"/>
                <w:sz w:val="20"/>
              </w:rPr>
              <w:t xml:space="preserve">[ </w:t>
            </w:r>
            <w:r w:rsidRPr="00891C08">
              <w:rPr>
                <w:rFonts w:ascii="Tahoma" w:hAnsi="Tahoma" w:cs="Tahoma"/>
                <w:bCs/>
                <w:sz w:val="20"/>
              </w:rPr>
              <w:t>-</w:t>
            </w:r>
            <w:proofErr w:type="gramEnd"/>
            <w:r w:rsidRPr="00891C08">
              <w:rPr>
                <w:rFonts w:ascii="Tahoma" w:hAnsi="Tahoma" w:cs="Tahoma"/>
                <w:bCs/>
                <w:color w:val="FF0000"/>
                <w:sz w:val="20"/>
              </w:rPr>
              <w:t xml:space="preserve"> </w:t>
            </w:r>
            <w:r w:rsidRPr="00891C08">
              <w:rPr>
                <w:rFonts w:ascii="Tahoma" w:hAnsi="Tahoma" w:cs="Tahoma"/>
                <w:bCs/>
                <w:sz w:val="20"/>
              </w:rPr>
              <w:t>Отчёта об использовании материалов</w:t>
            </w:r>
            <w:r>
              <w:rPr>
                <w:rFonts w:ascii="Tahoma" w:hAnsi="Tahoma" w:cs="Tahoma"/>
                <w:bCs/>
                <w:sz w:val="20"/>
              </w:rPr>
              <w:t>;</w:t>
            </w:r>
            <w:r w:rsidRPr="00891C08">
              <w:rPr>
                <w:rFonts w:ascii="Tahoma" w:hAnsi="Tahoma" w:cs="Tahoma"/>
                <w:bCs/>
                <w:sz w:val="20"/>
              </w:rPr>
              <w:t xml:space="preserve"> </w:t>
            </w:r>
            <w:r w:rsidRPr="006F7CDA">
              <w:rPr>
                <w:rFonts w:ascii="Tahoma" w:hAnsi="Tahoma" w:cs="Tahoma"/>
                <w:bCs/>
                <w:color w:val="FF0000"/>
                <w:sz w:val="20"/>
              </w:rPr>
              <w:t>]</w:t>
            </w:r>
          </w:p>
          <w:p w14:paraId="1D6604AA" w14:textId="442B1F3F" w:rsidR="001C3AA8" w:rsidRPr="00891C08" w:rsidRDefault="001C3AA8" w:rsidP="001C3AA8">
            <w:pPr>
              <w:pStyle w:val="a9"/>
              <w:widowControl w:val="0"/>
              <w:autoSpaceDE w:val="0"/>
              <w:autoSpaceDN w:val="0"/>
              <w:adjustRightInd w:val="0"/>
              <w:spacing w:before="120" w:after="240"/>
              <w:ind w:left="150" w:right="142"/>
              <w:rPr>
                <w:rFonts w:ascii="Tahoma" w:hAnsi="Tahoma" w:cs="Tahoma"/>
                <w:bCs/>
                <w:sz w:val="20"/>
              </w:rPr>
            </w:pPr>
            <w:proofErr w:type="gramStart"/>
            <w:r w:rsidRPr="00891C08">
              <w:rPr>
                <w:rFonts w:ascii="Tahoma" w:hAnsi="Tahoma" w:cs="Tahoma"/>
                <w:bCs/>
                <w:color w:val="FF0000"/>
                <w:sz w:val="20"/>
              </w:rPr>
              <w:t>[</w:t>
            </w:r>
            <w:r w:rsidRPr="00891C08">
              <w:rPr>
                <w:rFonts w:ascii="Tahoma" w:hAnsi="Tahoma" w:cs="Tahoma"/>
                <w:bCs/>
                <w:sz w:val="20"/>
              </w:rPr>
              <w:t xml:space="preserve"> -</w:t>
            </w:r>
            <w:proofErr w:type="gramEnd"/>
            <w:r w:rsidRPr="00891C08">
              <w:rPr>
                <w:rFonts w:ascii="Tahoma" w:hAnsi="Tahoma" w:cs="Tahoma"/>
                <w:bCs/>
                <w:sz w:val="20"/>
              </w:rPr>
              <w:t xml:space="preserve"> Акта приёма-передачи материалов</w:t>
            </w:r>
            <w:r>
              <w:rPr>
                <w:rFonts w:ascii="Tahoma" w:hAnsi="Tahoma" w:cs="Tahoma"/>
                <w:bCs/>
                <w:sz w:val="20"/>
              </w:rPr>
              <w:t>;</w:t>
            </w:r>
            <w:r w:rsidRPr="00891C08">
              <w:rPr>
                <w:rFonts w:ascii="Tahoma" w:hAnsi="Tahoma" w:cs="Tahoma"/>
                <w:bCs/>
                <w:sz w:val="20"/>
              </w:rPr>
              <w:t xml:space="preserve"> </w:t>
            </w:r>
            <w:r w:rsidRPr="00891C08">
              <w:rPr>
                <w:rFonts w:ascii="Tahoma" w:hAnsi="Tahoma" w:cs="Tahoma"/>
                <w:bCs/>
                <w:color w:val="FF0000"/>
                <w:sz w:val="20"/>
              </w:rPr>
              <w:t>]</w:t>
            </w:r>
          </w:p>
          <w:p w14:paraId="6DCDAFD8" w14:textId="01F5ABA2" w:rsidR="001C3AA8" w:rsidRPr="004B1682" w:rsidRDefault="001C3AA8" w:rsidP="001C3AA8">
            <w:pPr>
              <w:pStyle w:val="a9"/>
              <w:widowControl w:val="0"/>
              <w:autoSpaceDE w:val="0"/>
              <w:autoSpaceDN w:val="0"/>
              <w:adjustRightInd w:val="0"/>
              <w:ind w:left="140" w:firstLine="2"/>
              <w:rPr>
                <w:rFonts w:ascii="Tahoma" w:hAnsi="Tahoma" w:cs="Tahoma"/>
                <w:sz w:val="20"/>
                <w:szCs w:val="20"/>
              </w:rPr>
            </w:pPr>
            <w:r w:rsidRPr="00137E36">
              <w:rPr>
                <w:rFonts w:ascii="Tahoma" w:hAnsi="Tahoma" w:cs="Tahoma"/>
                <w:bCs/>
                <w:color w:val="FF0000"/>
                <w:sz w:val="20"/>
              </w:rPr>
              <w:t>[</w:t>
            </w:r>
            <w:r>
              <w:rPr>
                <w:rFonts w:ascii="Tahoma" w:hAnsi="Tahoma" w:cs="Tahoma"/>
                <w:bCs/>
                <w:color w:val="FF0000"/>
                <w:sz w:val="20"/>
              </w:rPr>
              <w:t>-</w:t>
            </w:r>
            <w:r w:rsidRPr="004B1682">
              <w:rPr>
                <w:rFonts w:ascii="Tahoma" w:hAnsi="Tahoma" w:cs="Tahoma"/>
                <w:bCs/>
                <w:sz w:val="20"/>
              </w:rPr>
              <w:t xml:space="preserve"> Акта приёма-передачи </w:t>
            </w:r>
            <w:r w:rsidR="00EC7F24" w:rsidRPr="004B1682">
              <w:rPr>
                <w:rFonts w:ascii="Tahoma" w:hAnsi="Tahoma" w:cs="Tahoma"/>
                <w:bCs/>
                <w:sz w:val="20"/>
              </w:rPr>
              <w:t>имущества]</w:t>
            </w:r>
            <w:r w:rsidRPr="004B1682">
              <w:rPr>
                <w:rFonts w:ascii="Tahoma" w:hAnsi="Tahoma" w:cs="Tahoma"/>
                <w:sz w:val="20"/>
              </w:rPr>
              <w:t>.</w:t>
            </w:r>
          </w:p>
          <w:p w14:paraId="426F5E99" w14:textId="227559A2" w:rsidR="00AE73CC" w:rsidRPr="004B1682" w:rsidRDefault="00AE73CC" w:rsidP="00AE73CC">
            <w:pPr>
              <w:pStyle w:val="a9"/>
              <w:widowControl w:val="0"/>
              <w:autoSpaceDE w:val="0"/>
              <w:autoSpaceDN w:val="0"/>
              <w:adjustRightInd w:val="0"/>
              <w:ind w:left="140"/>
              <w:rPr>
                <w:rFonts w:ascii="Tahoma" w:hAnsi="Tahoma" w:cs="Tahoma"/>
                <w:sz w:val="20"/>
                <w:szCs w:val="20"/>
              </w:rPr>
            </w:pPr>
          </w:p>
          <w:p w14:paraId="458CFCDB" w14:textId="77777777" w:rsidR="00AE73CC" w:rsidRDefault="00AE73CC" w:rsidP="001D7D8C">
            <w:pPr>
              <w:pStyle w:val="a9"/>
              <w:widowControl w:val="0"/>
              <w:autoSpaceDE w:val="0"/>
              <w:autoSpaceDN w:val="0"/>
              <w:adjustRightInd w:val="0"/>
              <w:ind w:left="148"/>
              <w:contextualSpacing w:val="0"/>
              <w:jc w:val="both"/>
              <w:rPr>
                <w:rFonts w:ascii="Tahoma" w:hAnsi="Tahoma" w:cs="Tahoma"/>
                <w:color w:val="FF0000"/>
                <w:sz w:val="20"/>
                <w:szCs w:val="20"/>
              </w:rPr>
            </w:pPr>
          </w:p>
          <w:p w14:paraId="7900E825" w14:textId="6D41397B" w:rsidR="00AE73CC" w:rsidRPr="00ED6C00" w:rsidRDefault="00AE73CC" w:rsidP="001D7D8C">
            <w:pPr>
              <w:spacing w:before="120" w:after="240"/>
              <w:ind w:left="142"/>
              <w:jc w:val="both"/>
              <w:rPr>
                <w:rFonts w:ascii="Tahoma" w:hAnsi="Tahoma" w:cs="Tahoma"/>
                <w:color w:val="FF0000"/>
                <w:sz w:val="20"/>
                <w:szCs w:val="20"/>
              </w:rPr>
            </w:pPr>
            <w:r w:rsidRPr="006C192F">
              <w:rPr>
                <w:rFonts w:ascii="Tahoma" w:hAnsi="Tahoma" w:cs="Tahoma"/>
                <w:color w:val="FF0000"/>
                <w:sz w:val="20"/>
                <w:szCs w:val="20"/>
              </w:rPr>
              <w:lastRenderedPageBreak/>
              <w:t>[</w:t>
            </w:r>
            <w:r w:rsidR="001D7D8C">
              <w:rPr>
                <w:rFonts w:ascii="Tahoma" w:hAnsi="Tahoma" w:cs="Tahoma"/>
                <w:color w:val="FF0000"/>
                <w:sz w:val="20"/>
                <w:szCs w:val="20"/>
              </w:rPr>
              <w:t xml:space="preserve"> </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1C3AA8">
              <w:rPr>
                <w:rFonts w:ascii="Tahoma" w:hAnsi="Tahoma" w:cs="Tahoma"/>
                <w:sz w:val="20"/>
                <w:szCs w:val="20"/>
              </w:rPr>
              <w:t xml:space="preserve"> </w:t>
            </w:r>
            <w:r w:rsidR="001C3AA8" w:rsidRPr="008B3518">
              <w:rPr>
                <w:rFonts w:ascii="Tahoma" w:hAnsi="Tahoma" w:cs="Tahoma"/>
                <w:color w:val="FF0000"/>
                <w:sz w:val="20"/>
                <w:szCs w:val="20"/>
              </w:rPr>
              <w:t>]</w:t>
            </w:r>
            <w:r w:rsidRPr="00ED6C00">
              <w:rPr>
                <w:rStyle w:val="a7"/>
                <w:rFonts w:ascii="Tahoma" w:hAnsi="Tahoma" w:cs="Tahoma"/>
                <w:color w:val="FF0000"/>
                <w:sz w:val="20"/>
              </w:rPr>
              <w:footnoteReference w:id="98"/>
            </w:r>
          </w:p>
          <w:p w14:paraId="74D5E608" w14:textId="7AC12CB8" w:rsidR="001C5CB2" w:rsidRPr="008B3518" w:rsidRDefault="001C5CB2" w:rsidP="001D7D8C">
            <w:pPr>
              <w:pStyle w:val="a9"/>
              <w:tabs>
                <w:tab w:val="left" w:pos="284"/>
              </w:tabs>
              <w:ind w:left="142" w:right="-405"/>
              <w:contextualSpacing w:val="0"/>
              <w:rPr>
                <w:rFonts w:ascii="Tahoma" w:hAnsi="Tahoma" w:cs="Tahoma"/>
                <w:sz w:val="20"/>
                <w:szCs w:val="20"/>
              </w:rPr>
            </w:pPr>
          </w:p>
        </w:tc>
      </w:tr>
    </w:tbl>
    <w:p w14:paraId="47D96B8B" w14:textId="77777777" w:rsidR="001C5CB2" w:rsidRDefault="001C5CB2" w:rsidP="00AE73CC">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lastRenderedPageBreak/>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99"/>
      </w:r>
    </w:p>
    <w:p w14:paraId="71BECD2E" w14:textId="20F95729" w:rsidR="00350773" w:rsidRPr="005903DB" w:rsidRDefault="00350773" w:rsidP="00365092">
      <w:pPr>
        <w:pStyle w:val="afff0"/>
        <w:numPr>
          <w:ilvl w:val="1"/>
          <w:numId w:val="36"/>
        </w:numPr>
        <w:ind w:left="851" w:hanging="851"/>
      </w:pPr>
      <w:proofErr w:type="gramStart"/>
      <w:r w:rsidRPr="00AB4DD9">
        <w:rPr>
          <w:color w:val="FF0000"/>
          <w:u w:color="FF0000"/>
        </w:rPr>
        <w:t>[</w:t>
      </w:r>
      <w:r w:rsidRPr="005903DB">
        <w:rPr>
          <w:color w:val="FF0000"/>
          <w:u w:color="FF0000"/>
        </w:rPr>
        <w:t xml:space="preserve"> </w:t>
      </w:r>
      <w:r w:rsidRPr="005903DB">
        <w:t>Цена</w:t>
      </w:r>
      <w:proofErr w:type="gramEnd"/>
      <w:r w:rsidRPr="005903DB">
        <w:t xml:space="preserve"> </w:t>
      </w:r>
      <w:r>
        <w:t>Услуг</w:t>
      </w:r>
      <w:r w:rsidRPr="005903DB">
        <w:t xml:space="preserve">, выраженная </w:t>
      </w:r>
      <w:r w:rsidRPr="00DD7155">
        <w:t>в условных единицах, приравненных к иностранной валюте</w:t>
      </w:r>
      <w:r w:rsidRPr="005903DB">
        <w:t>, определяется в ₽ по курсу Банка России на дату:</w:t>
      </w:r>
    </w:p>
    <w:p w14:paraId="3FD24CE8" w14:textId="03A8E509" w:rsidR="00350773" w:rsidRPr="005903DB" w:rsidRDefault="00350773" w:rsidP="00350773">
      <w:pPr>
        <w:pStyle w:val="aff6"/>
      </w:pPr>
      <w:proofErr w:type="gramStart"/>
      <w:r w:rsidRPr="00AB4DD9">
        <w:rPr>
          <w:color w:val="FF0000"/>
          <w:u w:color="FF0000"/>
        </w:rPr>
        <w:t>[</w:t>
      </w:r>
      <w:r>
        <w:rPr>
          <w:color w:val="FF0000"/>
          <w:u w:color="FF0000"/>
        </w:rPr>
        <w:t xml:space="preserve"> </w:t>
      </w:r>
      <w:r w:rsidRPr="005903DB">
        <w:t>-</w:t>
      </w:r>
      <w:proofErr w:type="gramEnd"/>
      <w:r w:rsidRPr="005903DB">
        <w:t xml:space="preserve"> осуществления авансового платежа (в части </w:t>
      </w:r>
      <w:r>
        <w:t>стоимости</w:t>
      </w:r>
      <w:r w:rsidRPr="005903DB">
        <w:t xml:space="preserve"> </w:t>
      </w:r>
      <w:r>
        <w:t>Услуг</w:t>
      </w:r>
      <w:r w:rsidRPr="005903DB">
        <w:t>, оплаченных авансом) и</w:t>
      </w:r>
      <w:r>
        <w:t xml:space="preserve"> </w:t>
      </w:r>
      <w:r w:rsidRPr="00AB4DD9">
        <w:rPr>
          <w:color w:val="FF0000"/>
        </w:rPr>
        <w:t>]</w:t>
      </w:r>
    </w:p>
    <w:p w14:paraId="01DD290A" w14:textId="473D8B0D" w:rsidR="00350773" w:rsidRDefault="00350773" w:rsidP="00350773">
      <w:pPr>
        <w:pStyle w:val="aff6"/>
      </w:pPr>
      <w:r w:rsidRPr="005903DB">
        <w:t xml:space="preserve">- на дату </w:t>
      </w:r>
      <w:r>
        <w:t>приёмки Услуг</w:t>
      </w:r>
      <w:r w:rsidRPr="005903DB">
        <w:t xml:space="preserve"> (в части цены </w:t>
      </w:r>
      <w:r>
        <w:t>Услуг</w:t>
      </w:r>
      <w:r w:rsidRPr="005903DB">
        <w:t xml:space="preserve">, оплачиваемой после </w:t>
      </w:r>
      <w:r>
        <w:t>приёмки</w:t>
      </w:r>
      <w:r w:rsidRPr="005903DB">
        <w:t xml:space="preserve"> </w:t>
      </w:r>
      <w:r>
        <w:t>Услуг по соответствующим первичным учётным документам</w:t>
      </w:r>
      <w:r w:rsidRPr="005903DB">
        <w:t>).</w:t>
      </w:r>
    </w:p>
    <w:p w14:paraId="1C7C266C" w14:textId="3037CF1F" w:rsidR="00350773" w:rsidRPr="006D1F37" w:rsidRDefault="00350773" w:rsidP="00350773">
      <w:pPr>
        <w:pStyle w:val="aff6"/>
        <w:rPr>
          <w:color w:val="FF0000"/>
        </w:rPr>
      </w:pPr>
      <w:proofErr w:type="gramStart"/>
      <w:r w:rsidRPr="00AB4DD9">
        <w:rPr>
          <w:color w:val="FF0000"/>
        </w:rPr>
        <w:t>[</w:t>
      </w:r>
      <w:r w:rsidRPr="00CA5FC0">
        <w:t xml:space="preserve"> Дата</w:t>
      </w:r>
      <w:proofErr w:type="gramEnd"/>
      <w:r w:rsidRPr="00CA5FC0">
        <w:t xml:space="preserve"> при</w:t>
      </w:r>
      <w:r>
        <w:t>ё</w:t>
      </w:r>
      <w:r w:rsidRPr="00CA5FC0">
        <w:t xml:space="preserve">мки </w:t>
      </w:r>
      <w:r>
        <w:t>Услуг</w:t>
      </w:r>
      <w:r w:rsidRPr="00CA5FC0">
        <w:t xml:space="preserve"> должна соответствовать дате подписания Заказчиком Акта сдачи-при</w:t>
      </w:r>
      <w:r>
        <w:t>ё</w:t>
      </w:r>
      <w:r w:rsidRPr="00CA5FC0">
        <w:t xml:space="preserve">мки </w:t>
      </w:r>
      <w:r>
        <w:t>услуг</w:t>
      </w:r>
      <w:r w:rsidRPr="00CA5FC0">
        <w:t xml:space="preserve"> при условии отсутствия мотивированных замечаний со стороны Заказчика </w:t>
      </w:r>
      <w:r w:rsidRPr="00AB4DD9">
        <w:rPr>
          <w:color w:val="FF0000"/>
        </w:rPr>
        <w:t>]</w:t>
      </w:r>
      <w:r w:rsidRPr="00CA5FC0">
        <w:t xml:space="preserve"> . </w:t>
      </w:r>
      <w:r w:rsidRPr="00AB4DD9">
        <w:rPr>
          <w:color w:val="FF0000"/>
        </w:rPr>
        <w:t>]</w:t>
      </w:r>
      <w:r w:rsidRPr="00CA5FC0">
        <w:rPr>
          <w:rStyle w:val="a7"/>
        </w:rPr>
        <w:t xml:space="preserve"> </w:t>
      </w:r>
      <w:r w:rsidRPr="006D1F37">
        <w:rPr>
          <w:rStyle w:val="a7"/>
          <w:color w:val="FF0000"/>
          <w:lang w:val="en-US"/>
        </w:rPr>
        <w:footnoteReference w:id="100"/>
      </w:r>
    </w:p>
    <w:p w14:paraId="7AFF8191" w14:textId="12C3066E" w:rsidR="005809F7" w:rsidRPr="005826F0" w:rsidRDefault="005809F7" w:rsidP="00237B4A">
      <w:pPr>
        <w:pStyle w:val="afff0"/>
        <w:numPr>
          <w:ilvl w:val="1"/>
          <w:numId w:val="36"/>
        </w:numPr>
        <w:ind w:left="851" w:hanging="851"/>
      </w:pPr>
      <w:r w:rsidRPr="0046405C">
        <w:rPr>
          <w:color w:val="FF0000"/>
          <w:shd w:val="clear" w:color="auto" w:fill="FFFFFF" w:themeFill="background1"/>
        </w:rPr>
        <w:t>[</w:t>
      </w:r>
      <w:r w:rsidRPr="0046405C">
        <w:rPr>
          <w:shd w:val="clear" w:color="auto" w:fill="FFFFFF" w:themeFill="background1"/>
        </w:rPr>
        <w:t xml:space="preserve">Сторона вправе направить </w:t>
      </w:r>
      <w:r w:rsidR="00150A10" w:rsidRPr="0046405C">
        <w:rPr>
          <w:shd w:val="clear" w:color="auto" w:fill="FFFFFF" w:themeFill="background1"/>
        </w:rPr>
        <w:t>другой Стороне,</w:t>
      </w:r>
      <w:r w:rsidRPr="0046405C">
        <w:rPr>
          <w:shd w:val="clear" w:color="auto" w:fill="FFFFFF" w:themeFill="background1"/>
        </w:rPr>
        <w:t xml:space="preserve">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371AA238" w14:textId="77777777" w:rsidR="005809F7" w:rsidRDefault="005809F7" w:rsidP="00237B4A">
      <w:pPr>
        <w:pStyle w:val="aff6"/>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13CE12A4" w14:textId="77777777" w:rsidR="005809F7" w:rsidRDefault="005809F7" w:rsidP="00237B4A">
      <w:pPr>
        <w:pStyle w:val="aff6"/>
        <w:tabs>
          <w:tab w:val="clear" w:pos="851"/>
          <w:tab w:val="left" w:pos="567"/>
        </w:tabs>
        <w:rPr>
          <w:shd w:val="clear" w:color="auto" w:fill="FFFFFF" w:themeFill="background1"/>
        </w:rPr>
      </w:pPr>
      <w:r w:rsidRPr="0046405C">
        <w:rPr>
          <w:shd w:val="clear" w:color="auto" w:fill="FFFFFF" w:themeFill="background1"/>
        </w:rPr>
        <w:t xml:space="preserve">В случае </w:t>
      </w:r>
      <w:proofErr w:type="spellStart"/>
      <w:r w:rsidRPr="0046405C">
        <w:rPr>
          <w:shd w:val="clear" w:color="auto" w:fill="FFFFFF" w:themeFill="background1"/>
        </w:rPr>
        <w:t>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ния</w:t>
      </w:r>
      <w:proofErr w:type="spellEnd"/>
      <w:r w:rsidRPr="0046405C">
        <w:rPr>
          <w:shd w:val="clear" w:color="auto" w:fill="FFFFFF" w:themeFill="background1"/>
        </w:rPr>
        <w:t xml:space="preserve">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692628">
        <w:rPr>
          <w:rStyle w:val="a7"/>
          <w:color w:val="FF0000"/>
        </w:rPr>
        <w:footnoteReference w:id="101"/>
      </w:r>
    </w:p>
    <w:p w14:paraId="63ADDE50" w14:textId="77777777" w:rsidR="00052742" w:rsidRPr="0046405C" w:rsidRDefault="00052742" w:rsidP="00D31F9F">
      <w:pPr>
        <w:pStyle w:val="affe"/>
        <w:numPr>
          <w:ilvl w:val="0"/>
          <w:numId w:val="36"/>
        </w:numPr>
        <w:ind w:left="851" w:hanging="851"/>
      </w:pPr>
      <w:proofErr w:type="gramStart"/>
      <w:r w:rsidRPr="00216BC8">
        <w:rPr>
          <w:b w:val="0"/>
          <w:bCs w:val="0"/>
          <w:color w:val="FF0000"/>
        </w:rPr>
        <w:t>[</w:t>
      </w:r>
      <w:r w:rsidRPr="0046405C">
        <w:t xml:space="preserve"> НЕЗАВИСИМАЯ</w:t>
      </w:r>
      <w:proofErr w:type="gramEnd"/>
      <w:r w:rsidRPr="0046405C">
        <w:t xml:space="preserve"> ГАРАНТИЯ</w:t>
      </w:r>
    </w:p>
    <w:p w14:paraId="2036A0DF" w14:textId="77777777" w:rsidR="00FC0074" w:rsidRPr="005903DB" w:rsidRDefault="00FC0074" w:rsidP="004F665E">
      <w:pPr>
        <w:pStyle w:val="afff0"/>
        <w:numPr>
          <w:ilvl w:val="1"/>
          <w:numId w:val="36"/>
        </w:numPr>
        <w:ind w:left="851" w:hanging="851"/>
      </w:pPr>
      <w:r w:rsidRPr="005903DB">
        <w:t>Обязательства Сторон о независимых гарантиях установлены Приложением № 2 к Общим условиям и Договором.</w:t>
      </w:r>
      <w:r w:rsidRPr="00390C4D">
        <w:rPr>
          <w:rFonts w:eastAsia="Times New Roman"/>
          <w:sz w:val="22"/>
          <w:lang w:eastAsia="ar-SA"/>
        </w:rPr>
        <w:t xml:space="preserve"> </w:t>
      </w:r>
      <w:r w:rsidRPr="005903DB">
        <w:t>Формы независимых гарантий указаны в Сборнике приложений к договорам.</w:t>
      </w:r>
    </w:p>
    <w:p w14:paraId="6AC63D83" w14:textId="77777777" w:rsidR="00FC0074" w:rsidRPr="005903DB" w:rsidRDefault="00FC0074" w:rsidP="004F665E">
      <w:pPr>
        <w:pStyle w:val="afff0"/>
        <w:numPr>
          <w:ilvl w:val="1"/>
          <w:numId w:val="36"/>
        </w:numPr>
        <w:ind w:left="851" w:hanging="851"/>
      </w:pPr>
      <w:r w:rsidRPr="005903DB">
        <w:rPr>
          <w:color w:val="FF0000"/>
        </w:rPr>
        <w:t xml:space="preserve">[ </w:t>
      </w:r>
      <w:r w:rsidRPr="004F665E">
        <w:t>Исполнитель п</w:t>
      </w:r>
      <w:r w:rsidRPr="005903DB">
        <w:t xml:space="preserve">редоставляет Заказчику независимую гарантию </w:t>
      </w:r>
      <w:r w:rsidRPr="005903DB">
        <w:rPr>
          <w:color w:val="FF0000"/>
        </w:rPr>
        <w:t xml:space="preserve">[ </w:t>
      </w:r>
      <w:r w:rsidRPr="005903DB">
        <w:t xml:space="preserve">возврата авансового платежа </w:t>
      </w:r>
      <w:r w:rsidRPr="005903DB">
        <w:rPr>
          <w:color w:val="FF0000"/>
        </w:rPr>
        <w:t>]</w:t>
      </w:r>
      <w:r w:rsidRPr="005903DB">
        <w:t xml:space="preserve"> </w:t>
      </w:r>
      <w:r w:rsidRPr="00C0711F">
        <w:rPr>
          <w:color w:val="FF0000"/>
        </w:rPr>
        <w:t>/</w:t>
      </w:r>
      <w:r w:rsidRPr="005903DB">
        <w:t xml:space="preserve"> </w:t>
      </w:r>
      <w:r w:rsidRPr="005903DB">
        <w:rPr>
          <w:color w:val="FF0000"/>
        </w:rPr>
        <w:t xml:space="preserve">[ </w:t>
      </w:r>
      <w:r w:rsidRPr="005903DB">
        <w:t xml:space="preserve">исполнения обязательств </w:t>
      </w:r>
      <w:bookmarkStart w:id="12" w:name="_Ref161135065"/>
      <w:r w:rsidRPr="005903DB">
        <w:rPr>
          <w:color w:val="FF0000"/>
        </w:rPr>
        <w:t>]</w:t>
      </w:r>
      <w:r w:rsidRPr="005903DB">
        <w:t xml:space="preserve"> </w:t>
      </w:r>
      <w:r w:rsidRPr="00216BC8">
        <w:rPr>
          <w:rStyle w:val="a7"/>
          <w:color w:val="FF0000"/>
        </w:rPr>
        <w:footnoteReference w:id="102"/>
      </w:r>
      <w:bookmarkEnd w:id="12"/>
      <w:r w:rsidRPr="005903DB">
        <w:t>:</w:t>
      </w:r>
    </w:p>
    <w:p w14:paraId="5232B4C3"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с даты заключения Договора,</w:t>
      </w:r>
    </w:p>
    <w:p w14:paraId="7E4D8583" w14:textId="77777777" w:rsidR="00FC0074" w:rsidRPr="005903DB" w:rsidRDefault="00FC0074" w:rsidP="00FC0074">
      <w:pPr>
        <w:pStyle w:val="aff6"/>
      </w:pPr>
      <w:r w:rsidRPr="005903DB">
        <w:t xml:space="preserve">- на сумму авансового платежа, </w:t>
      </w:r>
      <w:proofErr w:type="gramStart"/>
      <w:r w:rsidRPr="005903DB">
        <w:rPr>
          <w:color w:val="FF0000"/>
        </w:rPr>
        <w:t xml:space="preserve">[ </w:t>
      </w:r>
      <w:r w:rsidRPr="00BF39CC">
        <w:rPr>
          <w:highlight w:val="darkCyan"/>
        </w:rPr>
        <w:t>включая</w:t>
      </w:r>
      <w:proofErr w:type="gramEnd"/>
      <w:r w:rsidRPr="00BF39CC">
        <w:rPr>
          <w:highlight w:val="darkCyan"/>
        </w:rPr>
        <w:t xml:space="preserve"> НДС</w:t>
      </w:r>
      <w:r w:rsidRPr="005903DB">
        <w:t xml:space="preserve">, </w:t>
      </w:r>
      <w:r w:rsidRPr="005903DB">
        <w:rPr>
          <w:color w:val="FF0000"/>
        </w:rPr>
        <w:t>]</w:t>
      </w:r>
    </w:p>
    <w:p w14:paraId="7F07E946" w14:textId="5CCF46E6" w:rsidR="00FC0074"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65 </w:t>
      </w:r>
      <w:proofErr w:type="spellStart"/>
      <w:r w:rsidRPr="005903DB">
        <w:t>р.д</w:t>
      </w:r>
      <w:proofErr w:type="spellEnd"/>
      <w:r w:rsidRPr="005903DB">
        <w:t xml:space="preserve">. </w:t>
      </w:r>
      <w:r w:rsidRPr="00390C4D">
        <w:rPr>
          <w:color w:val="FF0000"/>
        </w:rPr>
        <w:t xml:space="preserve">] / [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w:t>
      </w:r>
      <w:r w:rsidRPr="00390C4D">
        <w:rPr>
          <w:color w:val="FF0000"/>
        </w:rPr>
        <w:t>]</w:t>
      </w:r>
      <w:r w:rsidRPr="005903DB">
        <w:t xml:space="preserve"> </w:t>
      </w:r>
      <w:r w:rsidRPr="00216BC8">
        <w:rPr>
          <w:rStyle w:val="a7"/>
          <w:color w:val="FF0000"/>
        </w:rPr>
        <w:footnoteReference w:id="103"/>
      </w:r>
      <w:r w:rsidR="00734589">
        <w:t xml:space="preserve"> </w:t>
      </w:r>
      <w:r w:rsidR="00734589" w:rsidRPr="00B656CC">
        <w:rPr>
          <w:color w:val="FF0000"/>
        </w:rPr>
        <w:t>/</w:t>
      </w:r>
      <w:r w:rsidR="00734589">
        <w:t xml:space="preserve"> </w:t>
      </w:r>
      <w:r w:rsidR="00734589" w:rsidRPr="005903DB">
        <w:rPr>
          <w:color w:val="FF0000"/>
        </w:rPr>
        <w:t>[</w:t>
      </w:r>
      <w:r w:rsidR="00734589">
        <w:rPr>
          <w:color w:val="FF0000"/>
        </w:rPr>
        <w:t xml:space="preserve"> </w:t>
      </w:r>
      <w:r w:rsidR="00734589" w:rsidRPr="008869EA">
        <w:t xml:space="preserve">гарантийный период плюс 45 </w:t>
      </w:r>
      <w:proofErr w:type="spellStart"/>
      <w:r w:rsidR="00734589" w:rsidRPr="008869EA">
        <w:t>р.д</w:t>
      </w:r>
      <w:proofErr w:type="spellEnd"/>
      <w:r w:rsidR="00734589" w:rsidRPr="008869EA">
        <w:t xml:space="preserve">. </w:t>
      </w:r>
      <w:r w:rsidR="00734589" w:rsidRPr="00390C4D">
        <w:rPr>
          <w:color w:val="FF0000"/>
        </w:rPr>
        <w:t>]</w:t>
      </w:r>
      <w:r w:rsidR="00734589">
        <w:rPr>
          <w:rStyle w:val="a7"/>
          <w:color w:val="FF0000"/>
        </w:rPr>
        <w:footnoteReference w:id="104"/>
      </w:r>
      <w:r w:rsidRPr="005903DB">
        <w:t>;</w:t>
      </w:r>
    </w:p>
    <w:p w14:paraId="5480209F" w14:textId="47B2D832" w:rsidR="009C5CE9" w:rsidRPr="00390C4D" w:rsidRDefault="00FC0074" w:rsidP="009C5CE9">
      <w:pPr>
        <w:pStyle w:val="aff6"/>
      </w:pPr>
      <w:proofErr w:type="gramStart"/>
      <w:r w:rsidRPr="005903DB">
        <w:rPr>
          <w:color w:val="FF0000"/>
        </w:rPr>
        <w:lastRenderedPageBreak/>
        <w:t>[</w:t>
      </w:r>
      <w:r w:rsidRPr="005903DB">
        <w:t xml:space="preserve"> -</w:t>
      </w:r>
      <w:proofErr w:type="gramEnd"/>
      <w:r w:rsidRPr="005903DB">
        <w:t xml:space="preserve"> составленную по форме «Независимая гарантия возврата авансового платежа». </w:t>
      </w:r>
      <w:r w:rsidRPr="005903DB">
        <w:rPr>
          <w:color w:val="FF0000"/>
        </w:rPr>
        <w:t xml:space="preserve">] </w:t>
      </w:r>
      <w:r w:rsidRPr="00216BC8">
        <w:rPr>
          <w:rStyle w:val="a7"/>
          <w:color w:val="FF0000"/>
        </w:rPr>
        <w:footnoteReference w:id="105"/>
      </w:r>
      <w:r w:rsidR="00734589">
        <w:rPr>
          <w:color w:val="FF0000"/>
        </w:rPr>
        <w:t xml:space="preserve"> </w:t>
      </w:r>
      <w:bookmarkStart w:id="13" w:name="_Hlk208231093"/>
      <w:r w:rsidR="00734589" w:rsidRPr="00AF4E84">
        <w:rPr>
          <w:color w:val="FF0000"/>
        </w:rPr>
        <w:t>/</w:t>
      </w:r>
      <w:r w:rsidR="00734589">
        <w:rPr>
          <w:color w:val="FF0000"/>
        </w:rPr>
        <w:t xml:space="preserve"> </w:t>
      </w:r>
      <w:r w:rsidR="00734589" w:rsidRPr="006A060D">
        <w:rPr>
          <w:color w:val="FF0000"/>
        </w:rPr>
        <w:t>[</w:t>
      </w:r>
      <w:r w:rsidR="00734589" w:rsidRPr="005903DB">
        <w:t xml:space="preserve"> </w:t>
      </w:r>
      <w:r w:rsidR="009C5CE9" w:rsidRPr="006A060D">
        <w:rPr>
          <w:color w:val="FF0000"/>
        </w:rPr>
        <w:t>[</w:t>
      </w:r>
      <w:r w:rsidR="009C5CE9" w:rsidRPr="005903DB">
        <w:t xml:space="preserve"> </w:t>
      </w:r>
      <w:r w:rsidR="00734589" w:rsidRPr="005903DB">
        <w:t>«Независимая гарантия исполнения обязательств (с авансом)»</w:t>
      </w:r>
      <w:r w:rsidR="00734589">
        <w:t xml:space="preserve"> </w:t>
      </w:r>
      <w:r w:rsidR="00734589" w:rsidRPr="006A060D">
        <w:rPr>
          <w:color w:val="FF0000"/>
        </w:rPr>
        <w:t>]</w:t>
      </w:r>
      <w:r w:rsidR="009C5CE9">
        <w:rPr>
          <w:color w:val="FF0000"/>
        </w:rPr>
        <w:t xml:space="preserve"> </w:t>
      </w:r>
      <w:r w:rsidR="009C5CE9" w:rsidRPr="00AF4E84">
        <w:rPr>
          <w:color w:val="FF0000"/>
        </w:rPr>
        <w:t>/</w:t>
      </w:r>
      <w:r w:rsidR="009C5CE9" w:rsidRPr="005903DB">
        <w:rPr>
          <w:color w:val="FF0000"/>
        </w:rPr>
        <w:t xml:space="preserve"> [</w:t>
      </w:r>
      <w:r w:rsidR="009C5CE9" w:rsidRPr="005903DB">
        <w:t xml:space="preserve"> «Независимая гарантия исполнения обязательств с авансом и исполнения обязательств в гарантийный срок» </w:t>
      </w:r>
      <w:r w:rsidR="009C5CE9" w:rsidRPr="005903DB">
        <w:rPr>
          <w:color w:val="FF0000"/>
        </w:rPr>
        <w:t>]</w:t>
      </w:r>
      <w:r w:rsidR="009C5CE9" w:rsidRPr="00390C4D">
        <w:t>.</w:t>
      </w:r>
      <w:r w:rsidR="009C5CE9" w:rsidRPr="009C5CE9">
        <w:rPr>
          <w:rStyle w:val="a7"/>
          <w:color w:val="FF0000"/>
        </w:rPr>
        <w:t xml:space="preserve"> </w:t>
      </w:r>
      <w:r w:rsidR="004E1CC9" w:rsidRPr="005903DB">
        <w:rPr>
          <w:color w:val="FF0000"/>
        </w:rPr>
        <w:t>]</w:t>
      </w:r>
      <w:r w:rsidR="009C5CE9">
        <w:rPr>
          <w:rStyle w:val="a7"/>
          <w:color w:val="FF0000"/>
        </w:rPr>
        <w:footnoteReference w:id="106"/>
      </w:r>
    </w:p>
    <w:bookmarkEnd w:id="13"/>
    <w:p w14:paraId="58D88538" w14:textId="77777777" w:rsidR="00FC0074" w:rsidRPr="005903DB" w:rsidRDefault="00FC0074" w:rsidP="00FC0074">
      <w:pPr>
        <w:pStyle w:val="aff6"/>
      </w:pPr>
      <w:r w:rsidRPr="005903DB">
        <w:rPr>
          <w:color w:val="FF0000"/>
        </w:rPr>
        <w:t>[</w:t>
      </w:r>
    </w:p>
    <w:p w14:paraId="057BA7C3" w14:textId="77777777" w:rsidR="00FC0074" w:rsidRPr="005903DB" w:rsidRDefault="00FC0074" w:rsidP="00FC0074">
      <w:pPr>
        <w:pStyle w:val="aff6"/>
      </w:pPr>
      <w:r w:rsidRPr="005903DB">
        <w:rPr>
          <w:color w:val="FF0000"/>
        </w:rPr>
        <w:t>[</w:t>
      </w:r>
      <w:r w:rsidRPr="005903DB">
        <w:t xml:space="preserve"> Независимая гарантия исполнения обязательств обеспечивает надлежащее исполнение </w:t>
      </w:r>
      <w:r>
        <w:t>Исполнителем</w:t>
      </w:r>
      <w:r w:rsidRPr="005903DB">
        <w:t xml:space="preserve"> договорных обязательств, </w:t>
      </w:r>
      <w:r w:rsidRPr="005903DB">
        <w:rPr>
          <w:color w:val="FF0000"/>
        </w:rPr>
        <w:t>[</w:t>
      </w:r>
      <w:r w:rsidRPr="005903DB">
        <w:t>в том числе в течение гарантийного срока</w:t>
      </w:r>
      <w:r w:rsidRPr="005903DB">
        <w:rPr>
          <w:color w:val="FF0000"/>
        </w:rPr>
        <w:t>]</w:t>
      </w:r>
      <w:r w:rsidRPr="005903DB">
        <w:t xml:space="preserve"> </w:t>
      </w:r>
      <w:r w:rsidRPr="00390C4D">
        <w:rPr>
          <w:color w:val="FF0000"/>
          <w:vertAlign w:val="superscript"/>
        </w:rPr>
        <w:footnoteReference w:id="107"/>
      </w:r>
      <w:r w:rsidRPr="005903DB">
        <w:t xml:space="preserve">, исполнение обязательств по возврату авансового платежа, возмещению Заказчику убытков, уплате неустойки в связи с неисполнением/ненадлежащим исполнением </w:t>
      </w:r>
      <w:r>
        <w:t xml:space="preserve">Исполнителем </w:t>
      </w:r>
      <w:r w:rsidRPr="005903DB">
        <w:t xml:space="preserve">обязательств по Договору, требований законодательства РФ, а также неустойки в связи с </w:t>
      </w:r>
      <w:proofErr w:type="spellStart"/>
      <w:r w:rsidRPr="005903DB">
        <w:t>непродлением</w:t>
      </w:r>
      <w:proofErr w:type="spellEnd"/>
      <w:r w:rsidRPr="005903DB">
        <w:t xml:space="preserve"> самой гарантии. </w:t>
      </w:r>
      <w:r w:rsidRPr="005903DB">
        <w:rPr>
          <w:color w:val="FF0000"/>
        </w:rPr>
        <w:t>]</w:t>
      </w:r>
    </w:p>
    <w:p w14:paraId="65D657E9" w14:textId="77777777" w:rsidR="00FC0074" w:rsidRPr="005903DB" w:rsidRDefault="00FC0074" w:rsidP="00FC0074">
      <w:pPr>
        <w:pStyle w:val="aff6"/>
      </w:pPr>
      <w:r w:rsidRPr="005903DB">
        <w:t xml:space="preserve">Сумма независимой гарантии может быть уменьшена по мере зачёта авансового платежа при получении соответствующего письменного обращения </w:t>
      </w:r>
      <w:r>
        <w:t>Исполнителя</w:t>
      </w:r>
      <w:r w:rsidRPr="005903DB">
        <w:t xml:space="preserve">, но не более чем до </w:t>
      </w:r>
      <w:r w:rsidRPr="005903DB">
        <w:rPr>
          <w:color w:val="FF0000"/>
        </w:rPr>
        <w:t>[</w:t>
      </w:r>
      <w:r w:rsidRPr="005903DB">
        <w:t>•</w:t>
      </w:r>
      <w:r w:rsidRPr="005903DB">
        <w:rPr>
          <w:color w:val="FF0000"/>
        </w:rPr>
        <w:t>]</w:t>
      </w:r>
      <w:r w:rsidR="001F4198" w:rsidRPr="00216BC8">
        <w:rPr>
          <w:color w:val="FF0000"/>
        </w:rPr>
        <w:t xml:space="preserve"> </w:t>
      </w:r>
      <w:r w:rsidRPr="005903DB">
        <w:t xml:space="preserve">% от Цены Договора </w:t>
      </w:r>
      <w:proofErr w:type="gramStart"/>
      <w:r w:rsidRPr="005903DB">
        <w:rPr>
          <w:color w:val="FF0000"/>
        </w:rPr>
        <w:t xml:space="preserve">[ </w:t>
      </w:r>
      <w:r w:rsidRPr="00BF39CC">
        <w:rPr>
          <w:highlight w:val="darkCyan"/>
        </w:rPr>
        <w:t>с</w:t>
      </w:r>
      <w:proofErr w:type="gramEnd"/>
      <w:r w:rsidRPr="00BF39CC">
        <w:rPr>
          <w:highlight w:val="darkCyan"/>
        </w:rPr>
        <w:t xml:space="preserve"> учетом НДС</w:t>
      </w:r>
      <w:r w:rsidRPr="005903DB">
        <w:t xml:space="preserve"> </w:t>
      </w:r>
      <w:r w:rsidRPr="005903DB">
        <w:rPr>
          <w:color w:val="FF0000"/>
        </w:rPr>
        <w:t>]</w:t>
      </w:r>
      <w:r w:rsidRPr="005903DB">
        <w:t>.</w:t>
      </w:r>
    </w:p>
    <w:p w14:paraId="6AF78219" w14:textId="02FA9C9F" w:rsidR="00FC0074" w:rsidRPr="005903DB" w:rsidRDefault="00FC0074" w:rsidP="00FC0074">
      <w:pPr>
        <w:pStyle w:val="aff6"/>
      </w:pPr>
      <w:r w:rsidRPr="005903DB">
        <w:t>При этом сумма независимой гарантии должна составлять не менее суммы незакрытого выплаченного аванса (</w:t>
      </w:r>
      <w:r w:rsidRPr="00BF39CC">
        <w:rPr>
          <w:highlight w:val="darkCyan"/>
        </w:rPr>
        <w:t>с учетом НДС</w:t>
      </w:r>
      <w:r w:rsidRPr="005903DB">
        <w:t xml:space="preserve">) и не менее </w:t>
      </w:r>
      <w:r w:rsidRPr="005903DB">
        <w:rPr>
          <w:color w:val="FF0000"/>
        </w:rPr>
        <w:t>[</w:t>
      </w:r>
      <w:r w:rsidRPr="005903DB">
        <w:t>•</w:t>
      </w:r>
      <w:r w:rsidRPr="005903DB">
        <w:rPr>
          <w:color w:val="FF0000"/>
        </w:rPr>
        <w:t>]</w:t>
      </w:r>
      <w:r w:rsidR="001F4198" w:rsidRPr="00216BC8">
        <w:rPr>
          <w:color w:val="FF0000"/>
        </w:rPr>
        <w:t xml:space="preserve"> </w:t>
      </w:r>
      <w:r w:rsidRPr="005903DB">
        <w:t>% от Цены Договора</w:t>
      </w:r>
      <w:proofErr w:type="gramStart"/>
      <w:r w:rsidRPr="005903DB">
        <w:t xml:space="preserve">. </w:t>
      </w:r>
      <w:r w:rsidRPr="005903DB">
        <w:rPr>
          <w:color w:val="FF0000"/>
        </w:rPr>
        <w:t>]</w:t>
      </w:r>
      <w:proofErr w:type="gramEnd"/>
      <w:r w:rsidR="003E75D3" w:rsidRPr="005903DB" w:rsidDel="003E75D3">
        <w:t xml:space="preserve"> </w:t>
      </w:r>
    </w:p>
    <w:p w14:paraId="3446EDF9" w14:textId="77777777" w:rsidR="00FC0074" w:rsidRPr="005903DB" w:rsidRDefault="00FC0074" w:rsidP="00FC0074">
      <w:pPr>
        <w:pStyle w:val="aff6"/>
      </w:pPr>
      <w:r w:rsidRPr="005903DB">
        <w:rPr>
          <w:color w:val="FF0000"/>
        </w:rPr>
        <w:t>]</w:t>
      </w:r>
      <w:r w:rsidRPr="005903DB">
        <w:t xml:space="preserve"> </w:t>
      </w:r>
      <w:r w:rsidRPr="00216BC8">
        <w:rPr>
          <w:rStyle w:val="a7"/>
          <w:color w:val="FF0000"/>
        </w:rPr>
        <w:footnoteReference w:id="108"/>
      </w:r>
    </w:p>
    <w:p w14:paraId="20242AB9" w14:textId="77777777" w:rsidR="00FC0074" w:rsidRPr="005903DB" w:rsidRDefault="00FC0074" w:rsidP="004F665E">
      <w:pPr>
        <w:pStyle w:val="afff0"/>
        <w:numPr>
          <w:ilvl w:val="1"/>
          <w:numId w:val="36"/>
        </w:numPr>
        <w:ind w:left="851" w:hanging="851"/>
      </w:pPr>
      <w:proofErr w:type="gramStart"/>
      <w:r w:rsidRPr="005903DB">
        <w:rPr>
          <w:color w:val="FF0000"/>
        </w:rPr>
        <w:t xml:space="preserve">[ </w:t>
      </w:r>
      <w:r w:rsidRPr="004F665E">
        <w:t>Исполнитель</w:t>
      </w:r>
      <w:proofErr w:type="gramEnd"/>
      <w:r w:rsidRPr="005903DB">
        <w:t xml:space="preserve"> предоставляет Заказчику независимую гарантию исполнения обязательств по Договору:</w:t>
      </w:r>
    </w:p>
    <w:p w14:paraId="2687B6B4"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с даты подписания Сторонами Договора,</w:t>
      </w:r>
    </w:p>
    <w:p w14:paraId="3F78D369" w14:textId="2B184A1D" w:rsidR="00FC0074" w:rsidRPr="00B656CC" w:rsidRDefault="00FC0074" w:rsidP="00FC0074">
      <w:pPr>
        <w:pStyle w:val="aff6"/>
        <w:rPr>
          <w:color w:val="FF0000"/>
        </w:rPr>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proofErr w:type="gramStart"/>
      <w:r w:rsidRPr="005903DB">
        <w:rPr>
          <w:color w:val="FF0000"/>
        </w:rPr>
        <w:t xml:space="preserve">[ </w:t>
      </w:r>
      <w:r w:rsidRPr="00BF39CC">
        <w:rPr>
          <w:highlight w:val="darkCyan"/>
        </w:rPr>
        <w:t>включая</w:t>
      </w:r>
      <w:proofErr w:type="gramEnd"/>
      <w:r w:rsidRPr="00BF39CC">
        <w:rPr>
          <w:highlight w:val="darkCyan"/>
        </w:rPr>
        <w:t xml:space="preserve"> НДС</w:t>
      </w:r>
      <w:r w:rsidRPr="005903DB">
        <w:t xml:space="preserve">, </w:t>
      </w:r>
      <w:r w:rsidRPr="005903DB">
        <w:rPr>
          <w:color w:val="FF0000"/>
        </w:rPr>
        <w:t>]</w:t>
      </w:r>
      <w:r w:rsidR="00227023">
        <w:rPr>
          <w:color w:val="FF0000"/>
        </w:rPr>
        <w:t xml:space="preserve"> / </w:t>
      </w:r>
      <w:r w:rsidR="00227023" w:rsidRPr="005903DB">
        <w:rPr>
          <w:color w:val="FF0000"/>
        </w:rPr>
        <w:t xml:space="preserve">[ </w:t>
      </w:r>
      <w:r w:rsidR="00227023">
        <w:rPr>
          <w:color w:val="FF0000"/>
        </w:rPr>
        <w:t xml:space="preserve">не </w:t>
      </w:r>
      <w:r w:rsidR="00227023" w:rsidRPr="00BF39CC">
        <w:rPr>
          <w:highlight w:val="darkCyan"/>
        </w:rPr>
        <w:t>включая НДС</w:t>
      </w:r>
      <w:r w:rsidR="00227023" w:rsidRPr="005903DB">
        <w:t xml:space="preserve">, </w:t>
      </w:r>
      <w:r w:rsidR="00227023" w:rsidRPr="005903DB">
        <w:rPr>
          <w:color w:val="FF0000"/>
        </w:rPr>
        <w:t>]</w:t>
      </w:r>
    </w:p>
    <w:p w14:paraId="19532994" w14:textId="4883DA74"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45 </w:t>
      </w:r>
      <w:proofErr w:type="spellStart"/>
      <w:r w:rsidRPr="005903DB">
        <w:t>р.д</w:t>
      </w:r>
      <w:proofErr w:type="spellEnd"/>
      <w:r w:rsidRPr="005903DB">
        <w:t xml:space="preserve">. </w:t>
      </w:r>
      <w:r w:rsidRPr="005903DB">
        <w:rPr>
          <w:color w:val="FF0000"/>
        </w:rPr>
        <w:t>] / [ [</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5903DB">
        <w:t xml:space="preserve"> </w:t>
      </w:r>
      <w:r w:rsidRPr="00216BC8">
        <w:rPr>
          <w:rStyle w:val="a7"/>
          <w:color w:val="FF0000"/>
        </w:rPr>
        <w:footnoteReference w:id="109"/>
      </w:r>
      <w:r w:rsidRPr="005903DB">
        <w:t>;</w:t>
      </w:r>
    </w:p>
    <w:p w14:paraId="266EE2B7" w14:textId="77777777" w:rsidR="00FC0074" w:rsidRPr="005903DB" w:rsidRDefault="00FC0074" w:rsidP="00FC0074">
      <w:pPr>
        <w:pStyle w:val="aff6"/>
      </w:pPr>
      <w:proofErr w:type="gramStart"/>
      <w:r w:rsidRPr="00390C4D">
        <w:rPr>
          <w:color w:val="FF0000"/>
        </w:rPr>
        <w:t>[</w:t>
      </w:r>
      <w:r w:rsidRPr="005903DB">
        <w:t xml:space="preserve"> -</w:t>
      </w:r>
      <w:proofErr w:type="gramEnd"/>
      <w:r w:rsidRPr="005903DB">
        <w:t xml:space="preserve"> составленную по форме «Независимая гарантия исполнения обязательств». </w:t>
      </w:r>
      <w:r w:rsidRPr="00390C4D">
        <w:rPr>
          <w:color w:val="FF0000"/>
        </w:rPr>
        <w:t>]</w:t>
      </w:r>
      <w:r w:rsidRPr="005903DB">
        <w:rPr>
          <w:color w:val="FF0000"/>
        </w:rPr>
        <w:t xml:space="preserve"> </w:t>
      </w:r>
      <w:r w:rsidRPr="00216BC8">
        <w:rPr>
          <w:rStyle w:val="a7"/>
          <w:color w:val="FF0000"/>
        </w:rPr>
        <w:footnoteReference w:id="110"/>
      </w:r>
    </w:p>
    <w:p w14:paraId="06FC590E" w14:textId="77777777" w:rsidR="00FC0074" w:rsidRPr="005903DB" w:rsidRDefault="00FC0074" w:rsidP="00FC0074">
      <w:pPr>
        <w:pStyle w:val="aff6"/>
      </w:pPr>
      <w:r w:rsidRPr="005903DB">
        <w:t xml:space="preserve">Заказчик осуществляет указанные в разделе «Порядок расчётов» платежи при условии предоставления </w:t>
      </w:r>
      <w:r w:rsidR="004F665E">
        <w:t xml:space="preserve">Исполнителем </w:t>
      </w:r>
      <w:r w:rsidRPr="005903DB">
        <w:t>независимой гарантии исполнения обязательств в соответствии с настоящим пунктом.</w:t>
      </w:r>
    </w:p>
    <w:p w14:paraId="79C65ACB" w14:textId="77777777" w:rsidR="00B90C87" w:rsidRDefault="00FC0074" w:rsidP="00B656CC">
      <w:pPr>
        <w:pStyle w:val="aff6"/>
        <w:rPr>
          <w:color w:val="FF0000"/>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по </w:t>
      </w:r>
      <w:r w:rsidR="00912459">
        <w:t>Д</w:t>
      </w:r>
      <w:r w:rsidRPr="005903DB">
        <w:t>оговору должна соответствовать форме:  «Независимая гарантия исполнения обязательств (без аванса)»</w:t>
      </w:r>
      <w:r w:rsidRPr="00390C4D">
        <w:t xml:space="preserve"> </w:t>
      </w:r>
      <w:r w:rsidRPr="00390C4D">
        <w:rPr>
          <w:color w:val="FF0000"/>
        </w:rPr>
        <w:t xml:space="preserve">] </w:t>
      </w:r>
    </w:p>
    <w:p w14:paraId="539897DD" w14:textId="179CE9E9" w:rsidR="002A289C" w:rsidRPr="005903DB" w:rsidRDefault="002A289C" w:rsidP="00B656CC">
      <w:pPr>
        <w:pStyle w:val="aff6"/>
      </w:pPr>
      <w:proofErr w:type="gramStart"/>
      <w:r w:rsidRPr="005903DB">
        <w:rPr>
          <w:color w:val="FF0000"/>
        </w:rPr>
        <w:t xml:space="preserve">[ </w:t>
      </w:r>
      <w:r w:rsidRPr="004F665E">
        <w:t>Исполнитель</w:t>
      </w:r>
      <w:proofErr w:type="gramEnd"/>
      <w:r w:rsidRPr="005903DB">
        <w:t xml:space="preserve"> предоставляет Заказчику независимую гарантию исполнения обязательств в гарантийный срок:</w:t>
      </w:r>
    </w:p>
    <w:p w14:paraId="2006C989" w14:textId="04A5FAF4" w:rsidR="002A289C" w:rsidRPr="005903DB" w:rsidRDefault="002A289C" w:rsidP="002A289C">
      <w:pPr>
        <w:pStyle w:val="aff6"/>
      </w:pPr>
      <w:r w:rsidRPr="005903DB">
        <w:t xml:space="preserve">- не позднее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предоставления </w:t>
      </w:r>
      <w:r>
        <w:t>Исполнителем</w:t>
      </w:r>
      <w:r w:rsidRPr="005903DB">
        <w:t xml:space="preserve"> Заказчику подписанного Акта сдачи-приёмки </w:t>
      </w:r>
      <w:r>
        <w:t>услуг</w:t>
      </w:r>
      <w:r w:rsidRPr="005903DB">
        <w:t xml:space="preserve"> </w:t>
      </w:r>
      <w:proofErr w:type="gramStart"/>
      <w:r w:rsidRPr="00390C4D">
        <w:rPr>
          <w:color w:val="FF0000"/>
        </w:rPr>
        <w:t>[</w:t>
      </w:r>
      <w:r w:rsidRPr="005903DB">
        <w:t xml:space="preserve"> по</w:t>
      </w:r>
      <w:proofErr w:type="gramEnd"/>
      <w:r w:rsidRPr="005903DB">
        <w:t xml:space="preserve"> последнему этапу </w:t>
      </w:r>
      <w:r w:rsidRPr="00390C4D">
        <w:rPr>
          <w:color w:val="FF0000"/>
        </w:rPr>
        <w:t xml:space="preserve">] </w:t>
      </w:r>
      <w:r w:rsidR="000F313B" w:rsidRPr="003571A1">
        <w:rPr>
          <w:color w:val="FF0000"/>
        </w:rPr>
        <w:t xml:space="preserve">/ </w:t>
      </w:r>
      <w:r w:rsidR="000F313B" w:rsidRPr="00AB4DD9">
        <w:rPr>
          <w:color w:val="FF0000"/>
        </w:rPr>
        <w:t>[</w:t>
      </w:r>
      <w:r w:rsidR="000F313B" w:rsidRPr="003571A1">
        <w:rPr>
          <w:color w:val="FF0000"/>
        </w:rPr>
        <w:t xml:space="preserve"> </w:t>
      </w:r>
      <w:r w:rsidR="000F313B" w:rsidRPr="005903DB">
        <w:t xml:space="preserve">по последнему Отчётному периоду </w:t>
      </w:r>
      <w:r w:rsidR="000F313B" w:rsidRPr="00AB4DD9">
        <w:rPr>
          <w:color w:val="FF0000"/>
        </w:rPr>
        <w:t>]</w:t>
      </w:r>
      <w:r w:rsidRPr="00C0711F">
        <w:t>,</w:t>
      </w:r>
    </w:p>
    <w:p w14:paraId="3F6E54DA" w14:textId="253A1BE3" w:rsidR="002A289C" w:rsidRPr="005903DB" w:rsidRDefault="002A289C" w:rsidP="002A289C">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r w:rsidRPr="005903DB">
        <w:rPr>
          <w:color w:val="FF0000"/>
        </w:rPr>
        <w:t>[</w:t>
      </w:r>
      <w:r w:rsidRPr="00BF39CC">
        <w:rPr>
          <w:highlight w:val="darkCyan"/>
        </w:rPr>
        <w:t>включая НДС</w:t>
      </w:r>
      <w:r w:rsidR="000560A7">
        <w:t>,</w:t>
      </w:r>
      <w:r w:rsidRPr="005903DB">
        <w:rPr>
          <w:color w:val="FF0000"/>
        </w:rPr>
        <w:t>]</w:t>
      </w:r>
      <w:r w:rsidR="000560A7">
        <w:t xml:space="preserve"> </w:t>
      </w:r>
      <w:r w:rsidR="000560A7">
        <w:rPr>
          <w:color w:val="FF0000"/>
        </w:rPr>
        <w:t xml:space="preserve">/ </w:t>
      </w:r>
      <w:proofErr w:type="gramStart"/>
      <w:r w:rsidR="000560A7" w:rsidRPr="005903DB">
        <w:rPr>
          <w:color w:val="FF0000"/>
        </w:rPr>
        <w:t xml:space="preserve">[ </w:t>
      </w:r>
      <w:r w:rsidR="000560A7">
        <w:rPr>
          <w:color w:val="FF0000"/>
        </w:rPr>
        <w:t>не</w:t>
      </w:r>
      <w:proofErr w:type="gramEnd"/>
      <w:r w:rsidR="000560A7">
        <w:rPr>
          <w:color w:val="FF0000"/>
        </w:rPr>
        <w:t xml:space="preserve"> </w:t>
      </w:r>
      <w:r w:rsidR="000560A7" w:rsidRPr="00BF39CC">
        <w:rPr>
          <w:highlight w:val="darkCyan"/>
        </w:rPr>
        <w:t>включая НДС</w:t>
      </w:r>
      <w:r w:rsidR="000560A7" w:rsidRPr="005903DB">
        <w:t xml:space="preserve">, </w:t>
      </w:r>
      <w:r w:rsidR="000560A7" w:rsidRPr="005903DB">
        <w:rPr>
          <w:color w:val="FF0000"/>
        </w:rPr>
        <w:t>]</w:t>
      </w:r>
    </w:p>
    <w:p w14:paraId="06B9FEFF" w14:textId="77777777" w:rsidR="002A289C" w:rsidRPr="005903DB" w:rsidRDefault="002A289C" w:rsidP="002A289C">
      <w:pPr>
        <w:pStyle w:val="aff6"/>
        <w:rPr>
          <w:color w:val="FF0000"/>
        </w:rPr>
      </w:pPr>
      <w:r w:rsidRPr="005903DB">
        <w:lastRenderedPageBreak/>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proofErr w:type="gramStart"/>
      <w:r w:rsidRPr="00390C4D">
        <w:rPr>
          <w:color w:val="FF0000"/>
        </w:rPr>
        <w:t>[</w:t>
      </w:r>
      <w:r w:rsidRPr="005903DB">
        <w:t xml:space="preserve"> 45</w:t>
      </w:r>
      <w:proofErr w:type="gramEnd"/>
      <w:r w:rsidRPr="005903DB">
        <w:t xml:space="preserve"> </w:t>
      </w:r>
      <w:proofErr w:type="spellStart"/>
      <w:r w:rsidRPr="005903DB">
        <w:t>р.д</w:t>
      </w:r>
      <w:proofErr w:type="spellEnd"/>
      <w:r w:rsidRPr="005903DB">
        <w:t>.</w:t>
      </w:r>
      <w:r w:rsidRPr="005903DB">
        <w:rPr>
          <w:color w:val="FF0000"/>
        </w:rPr>
        <w:t xml:space="preserve"> ] / [ [</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5903DB">
        <w:t xml:space="preserve"> </w:t>
      </w:r>
      <w:r w:rsidRPr="005903DB">
        <w:rPr>
          <w:color w:val="FF0000"/>
        </w:rPr>
        <w:t>]</w:t>
      </w:r>
      <w:r w:rsidRPr="00390C4D">
        <w:t>;</w:t>
      </w:r>
    </w:p>
    <w:p w14:paraId="28784146" w14:textId="77777777" w:rsidR="002A289C" w:rsidRPr="005903DB" w:rsidRDefault="002A289C" w:rsidP="002A289C">
      <w:pPr>
        <w:pStyle w:val="aff6"/>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7"/>
          <w:color w:val="FF0000"/>
        </w:rPr>
        <w:footnoteReference w:id="111"/>
      </w:r>
    </w:p>
    <w:p w14:paraId="286CDC98" w14:textId="77777777" w:rsidR="002A289C" w:rsidRDefault="002A289C" w:rsidP="004F665E">
      <w:pPr>
        <w:pStyle w:val="afff0"/>
        <w:ind w:firstLine="0"/>
        <w:rPr>
          <w:b/>
          <w:color w:val="FF0000"/>
          <w:sz w:val="24"/>
          <w:szCs w:val="24"/>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112"/>
      </w:r>
    </w:p>
    <w:p w14:paraId="7357759A" w14:textId="77777777" w:rsidR="004F665E" w:rsidRPr="00216BC8" w:rsidRDefault="004F665E" w:rsidP="004F665E">
      <w:pPr>
        <w:pStyle w:val="afff0"/>
        <w:ind w:firstLine="0"/>
        <w:rPr>
          <w:bCs/>
          <w:color w:val="FF0000"/>
          <w:sz w:val="24"/>
          <w:szCs w:val="24"/>
        </w:rPr>
      </w:pPr>
      <w:r w:rsidRPr="00216BC8">
        <w:rPr>
          <w:bCs/>
          <w:color w:val="FF0000"/>
          <w:sz w:val="24"/>
          <w:szCs w:val="24"/>
        </w:rPr>
        <w:t>]</w:t>
      </w:r>
    </w:p>
    <w:p w14:paraId="7D479299" w14:textId="77777777" w:rsidR="004F665E" w:rsidRPr="005903DB" w:rsidRDefault="004F665E" w:rsidP="004F665E">
      <w:pPr>
        <w:pStyle w:val="affe"/>
        <w:numPr>
          <w:ilvl w:val="0"/>
          <w:numId w:val="36"/>
        </w:numPr>
        <w:ind w:left="851" w:hanging="851"/>
      </w:pPr>
      <w:proofErr w:type="gramStart"/>
      <w:r w:rsidRPr="00216BC8">
        <w:rPr>
          <w:b w:val="0"/>
          <w:bCs w:val="0"/>
          <w:color w:val="FF0000"/>
        </w:rPr>
        <w:t>[</w:t>
      </w:r>
      <w:r>
        <w:rPr>
          <w:color w:val="FF0000"/>
        </w:rPr>
        <w:t xml:space="preserve"> </w:t>
      </w:r>
      <w:r w:rsidRPr="005903DB">
        <w:t>ОБЕСПЕЧИТЕЛЬНЫЙ</w:t>
      </w:r>
      <w:proofErr w:type="gramEnd"/>
      <w:r w:rsidRPr="005903DB">
        <w:t xml:space="preserve"> ПЛАТЁЖ</w:t>
      </w:r>
    </w:p>
    <w:p w14:paraId="3DCFE8F3" w14:textId="118260FF" w:rsidR="004F665E" w:rsidRPr="005903DB" w:rsidRDefault="00E431DB" w:rsidP="000560A7">
      <w:pPr>
        <w:pStyle w:val="afff0"/>
        <w:numPr>
          <w:ilvl w:val="1"/>
          <w:numId w:val="36"/>
        </w:numPr>
        <w:ind w:left="851" w:hanging="851"/>
      </w:pPr>
      <w:r>
        <w:t>Исполнитель</w:t>
      </w:r>
      <w:r w:rsidR="004F665E" w:rsidRPr="005903DB">
        <w:t xml:space="preserve"> до заключения Договора передал Заказчику денежные средства в размере </w:t>
      </w:r>
      <w:r w:rsidR="004F665E" w:rsidRPr="005903DB">
        <w:rPr>
          <w:bCs/>
          <w:color w:val="FF0000"/>
          <w:u w:color="FF0000"/>
        </w:rPr>
        <w:t>[</w:t>
      </w:r>
      <w:r w:rsidR="004F665E" w:rsidRPr="005903DB">
        <w:rPr>
          <w:bCs/>
        </w:rPr>
        <w:t>•</w:t>
      </w:r>
      <w:r w:rsidR="004F665E" w:rsidRPr="005903DB">
        <w:rPr>
          <w:bCs/>
          <w:color w:val="FF0000"/>
        </w:rPr>
        <w:t>]</w:t>
      </w:r>
      <w:r w:rsidR="001A1508">
        <w:rPr>
          <w:bCs/>
          <w:color w:val="FF0000"/>
        </w:rPr>
        <w:t xml:space="preserve"> </w:t>
      </w:r>
      <w:bookmarkStart w:id="14" w:name="_Hlk210144628"/>
      <w:r w:rsidR="00411298" w:rsidRPr="00335249">
        <w:rPr>
          <w:rStyle w:val="a7"/>
          <w:bCs/>
          <w:color w:val="FF0000"/>
        </w:rPr>
        <w:footnoteReference w:id="113"/>
      </w:r>
      <w:bookmarkEnd w:id="14"/>
      <w:r w:rsidR="00411298">
        <w:rPr>
          <w:bCs/>
          <w:color w:val="FF0000"/>
        </w:rPr>
        <w:t xml:space="preserve"> </w:t>
      </w:r>
      <w:r w:rsidR="001A5825">
        <w:rPr>
          <w:bCs/>
          <w:color w:val="FF0000"/>
        </w:rPr>
        <w:t xml:space="preserve">/ </w:t>
      </w:r>
      <w:r w:rsidR="001A5825" w:rsidRPr="005903DB">
        <w:rPr>
          <w:color w:val="FF0000"/>
        </w:rPr>
        <w:t>[</w:t>
      </w:r>
      <w:r w:rsidR="001A5825">
        <w:rPr>
          <w:color w:val="FF0000"/>
        </w:rPr>
        <w:t xml:space="preserve"> </w:t>
      </w:r>
      <w:r w:rsidR="001A5825" w:rsidRPr="005903DB">
        <w:t xml:space="preserve">в размере </w:t>
      </w:r>
      <w:r w:rsidR="001A5825" w:rsidRPr="005903DB">
        <w:rPr>
          <w:color w:val="FF0000"/>
        </w:rPr>
        <w:t>[</w:t>
      </w:r>
      <w:r w:rsidR="001A5825" w:rsidRPr="005903DB">
        <w:t>•</w:t>
      </w:r>
      <w:r w:rsidR="001A5825" w:rsidRPr="005903DB">
        <w:rPr>
          <w:color w:val="FF0000"/>
        </w:rPr>
        <w:t>]</w:t>
      </w:r>
      <w:r w:rsidR="001A5825" w:rsidRPr="005903DB">
        <w:t xml:space="preserve"> % от цены Договора </w:t>
      </w:r>
      <w:r w:rsidR="001A5825" w:rsidRPr="005903DB">
        <w:rPr>
          <w:bCs/>
          <w:color w:val="FF0000"/>
        </w:rPr>
        <w:t>]</w:t>
      </w:r>
      <w:r w:rsidR="001A5825" w:rsidRPr="001A5825">
        <w:rPr>
          <w:rStyle w:val="a7"/>
          <w:bCs/>
        </w:rPr>
        <w:t xml:space="preserve"> </w:t>
      </w:r>
      <w:r w:rsidR="001A5825" w:rsidRPr="00335249">
        <w:rPr>
          <w:rStyle w:val="a7"/>
          <w:bCs/>
          <w:color w:val="FF0000"/>
        </w:rPr>
        <w:footnoteReference w:id="114"/>
      </w:r>
      <w:r w:rsidR="001A5825">
        <w:rPr>
          <w:bCs/>
          <w:color w:val="FF0000"/>
        </w:rPr>
        <w:t xml:space="preserve"> </w:t>
      </w:r>
      <w:r w:rsidR="000560A7" w:rsidRPr="005903DB">
        <w:t xml:space="preserve">, </w:t>
      </w:r>
      <w:r w:rsidR="000560A7" w:rsidRPr="005903DB">
        <w:rPr>
          <w:color w:val="FF0000"/>
        </w:rPr>
        <w:t>[</w:t>
      </w:r>
      <w:r w:rsidR="000560A7" w:rsidRPr="00BF39CC">
        <w:rPr>
          <w:highlight w:val="darkCyan"/>
        </w:rPr>
        <w:t>включая НДС</w:t>
      </w:r>
      <w:r w:rsidR="000560A7">
        <w:t>,</w:t>
      </w:r>
      <w:r w:rsidR="000560A7" w:rsidRPr="005903DB">
        <w:rPr>
          <w:color w:val="FF0000"/>
        </w:rPr>
        <w:t>]</w:t>
      </w:r>
      <w:r w:rsidR="000560A7">
        <w:t xml:space="preserve"> </w:t>
      </w:r>
      <w:r w:rsidR="000560A7">
        <w:rPr>
          <w:color w:val="FF0000"/>
        </w:rPr>
        <w:t xml:space="preserve">/ </w:t>
      </w:r>
      <w:r w:rsidR="000560A7" w:rsidRPr="005903DB">
        <w:rPr>
          <w:color w:val="FF0000"/>
        </w:rPr>
        <w:t xml:space="preserve">[ </w:t>
      </w:r>
      <w:r w:rsidR="000560A7" w:rsidRPr="00335249">
        <w:t>не</w:t>
      </w:r>
      <w:r w:rsidR="000560A7">
        <w:rPr>
          <w:color w:val="FF0000"/>
        </w:rPr>
        <w:t xml:space="preserve"> </w:t>
      </w:r>
      <w:r w:rsidR="000560A7" w:rsidRPr="00BF39CC">
        <w:rPr>
          <w:highlight w:val="darkCyan"/>
        </w:rPr>
        <w:t>включая НДС</w:t>
      </w:r>
      <w:r w:rsidR="000560A7" w:rsidRPr="005903DB">
        <w:t xml:space="preserve">, </w:t>
      </w:r>
      <w:r w:rsidR="000560A7" w:rsidRPr="005903DB">
        <w:rPr>
          <w:color w:val="FF0000"/>
        </w:rPr>
        <w:t>]</w:t>
      </w:r>
      <w:r w:rsidR="000560A7">
        <w:rPr>
          <w:color w:val="FF0000"/>
        </w:rPr>
        <w:t xml:space="preserve"> </w:t>
      </w:r>
      <w:r w:rsidR="004F665E" w:rsidRPr="005903DB">
        <w:t>в обеспечение исполнения Договора на весь срок действия Договора.</w:t>
      </w:r>
    </w:p>
    <w:p w14:paraId="6C28855F" w14:textId="77777777" w:rsidR="004F665E" w:rsidRPr="005903DB" w:rsidRDefault="004F665E" w:rsidP="00E431DB">
      <w:pPr>
        <w:pStyle w:val="afff0"/>
        <w:numPr>
          <w:ilvl w:val="1"/>
          <w:numId w:val="36"/>
        </w:numPr>
        <w:ind w:left="851" w:hanging="851"/>
      </w:pPr>
      <w:r w:rsidRPr="005903DB">
        <w:t xml:space="preserve">Заказчик удовлетворяет за счёт обеспечительного платежа свои требования к </w:t>
      </w:r>
      <w:r w:rsidR="00E431DB">
        <w:t>Исполнителю</w:t>
      </w:r>
      <w:r w:rsidRPr="005903DB">
        <w:t>, в том числе о:</w:t>
      </w:r>
    </w:p>
    <w:p w14:paraId="69917835" w14:textId="77777777" w:rsidR="004F665E" w:rsidRPr="005903DB" w:rsidRDefault="004F665E" w:rsidP="004F665E">
      <w:pPr>
        <w:pStyle w:val="aff6"/>
      </w:pPr>
      <w:r w:rsidRPr="005903DB">
        <w:t>- соразмерном уменьшении Цены Договора;</w:t>
      </w:r>
    </w:p>
    <w:p w14:paraId="0CBD7C46" w14:textId="77777777" w:rsidR="004F665E" w:rsidRPr="005903DB" w:rsidRDefault="004F665E" w:rsidP="004F665E">
      <w:pPr>
        <w:pStyle w:val="aff6"/>
      </w:pPr>
      <w:r w:rsidRPr="005903DB">
        <w:t xml:space="preserve">- возмещении расходов на устранение недостатков; </w:t>
      </w:r>
    </w:p>
    <w:p w14:paraId="5C5535F0" w14:textId="77777777" w:rsidR="004F665E" w:rsidRPr="005903DB" w:rsidRDefault="004F665E" w:rsidP="004F665E">
      <w:pPr>
        <w:pStyle w:val="aff6"/>
      </w:pPr>
      <w:r w:rsidRPr="005903DB">
        <w:t>- уплате неустойки;</w:t>
      </w:r>
    </w:p>
    <w:p w14:paraId="4C030DFB" w14:textId="1631A24E" w:rsidR="004F665E" w:rsidRDefault="004F665E" w:rsidP="004F665E">
      <w:pPr>
        <w:pStyle w:val="aff6"/>
      </w:pPr>
      <w:r w:rsidRPr="005903DB">
        <w:t>- компенсации убытков.</w:t>
      </w:r>
    </w:p>
    <w:p w14:paraId="2C3C2F33" w14:textId="77777777" w:rsidR="004F665E" w:rsidRPr="00390C4D" w:rsidRDefault="004F665E" w:rsidP="004F665E">
      <w:pPr>
        <w:pStyle w:val="afff0"/>
        <w:numPr>
          <w:ilvl w:val="1"/>
          <w:numId w:val="36"/>
        </w:numPr>
        <w:ind w:left="851" w:hanging="851"/>
        <w:rPr>
          <w:color w:val="FF0000"/>
        </w:rPr>
      </w:pP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35FE22CA" w14:textId="77777777" w:rsidTr="00C0711F">
        <w:trPr>
          <w:trHeight w:val="280"/>
        </w:trPr>
        <w:tc>
          <w:tcPr>
            <w:tcW w:w="9804" w:type="dxa"/>
            <w:gridSpan w:val="2"/>
            <w:tcBorders>
              <w:top w:val="nil"/>
              <w:left w:val="nil"/>
            </w:tcBorders>
            <w:shd w:val="clear" w:color="auto" w:fill="F2F2F2" w:themeFill="background1" w:themeFillShade="F2"/>
          </w:tcPr>
          <w:p w14:paraId="1BEB8947"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lang w:eastAsia="ru-RU"/>
              </w:rPr>
              <w:t>Обеспечительный платёж выплачивается при надлежащем исполнении Договора:</w:t>
            </w:r>
          </w:p>
        </w:tc>
      </w:tr>
      <w:tr w:rsidR="004F665E" w:rsidRPr="00592D52" w14:paraId="55F25722" w14:textId="77777777" w:rsidTr="00C0711F">
        <w:trPr>
          <w:trHeight w:val="280"/>
        </w:trPr>
        <w:tc>
          <w:tcPr>
            <w:tcW w:w="2291" w:type="dxa"/>
            <w:tcBorders>
              <w:left w:val="nil"/>
              <w:right w:val="dotted" w:sz="4" w:space="0" w:color="auto"/>
            </w:tcBorders>
            <w:shd w:val="clear" w:color="auto" w:fill="auto"/>
          </w:tcPr>
          <w:p w14:paraId="7189697C"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p w14:paraId="3FA0AC8A" w14:textId="77777777" w:rsidR="004F665E" w:rsidRPr="005903DB" w:rsidRDefault="004F665E" w:rsidP="00AF12ED">
            <w:pPr>
              <w:tabs>
                <w:tab w:val="left" w:pos="1029"/>
                <w:tab w:val="left" w:pos="1418"/>
                <w:tab w:val="left" w:pos="3119"/>
              </w:tabs>
              <w:rPr>
                <w:rFonts w:ascii="Tahoma" w:hAnsi="Tahoma" w:cs="Tahoma"/>
                <w:i/>
                <w:sz w:val="16"/>
                <w:szCs w:val="16"/>
              </w:rPr>
            </w:pPr>
          </w:p>
        </w:tc>
        <w:tc>
          <w:tcPr>
            <w:tcW w:w="7513" w:type="dxa"/>
            <w:tcBorders>
              <w:left w:val="dotted" w:sz="4" w:space="0" w:color="auto"/>
            </w:tcBorders>
            <w:shd w:val="clear" w:color="auto" w:fill="F2F2F2"/>
          </w:tcPr>
          <w:p w14:paraId="1207F297" w14:textId="77777777" w:rsidR="004F665E" w:rsidRPr="005903DB" w:rsidRDefault="004F665E" w:rsidP="00AF12ED">
            <w:pPr>
              <w:tabs>
                <w:tab w:val="left" w:pos="1029"/>
                <w:tab w:val="left" w:pos="1418"/>
                <w:tab w:val="left" w:pos="3119"/>
              </w:tabs>
              <w:rPr>
                <w:rFonts w:ascii="Tahoma" w:hAnsi="Tahoma" w:cs="Tahoma"/>
                <w:sz w:val="20"/>
                <w:szCs w:val="20"/>
              </w:rPr>
            </w:pPr>
            <w:r w:rsidRPr="00390C4D">
              <w:rPr>
                <w:rFonts w:ascii="Tahoma" w:hAnsi="Tahoma" w:cs="Tahoma"/>
                <w:sz w:val="20"/>
              </w:rPr>
              <w:t>в полном размере</w:t>
            </w:r>
          </w:p>
        </w:tc>
      </w:tr>
      <w:tr w:rsidR="004F665E" w:rsidRPr="00592D52" w14:paraId="251DA1AC" w14:textId="77777777" w:rsidTr="00C0711F">
        <w:trPr>
          <w:trHeight w:val="280"/>
        </w:trPr>
        <w:tc>
          <w:tcPr>
            <w:tcW w:w="2291" w:type="dxa"/>
            <w:tcBorders>
              <w:left w:val="nil"/>
              <w:right w:val="dotted" w:sz="4" w:space="0" w:color="auto"/>
            </w:tcBorders>
            <w:shd w:val="clear" w:color="auto" w:fill="auto"/>
          </w:tcPr>
          <w:p w14:paraId="4D0589BE" w14:textId="77777777" w:rsidR="004F665E" w:rsidRPr="005903DB" w:rsidRDefault="004F665E" w:rsidP="00AF12ED">
            <w:pPr>
              <w:tabs>
                <w:tab w:val="left" w:pos="1029"/>
                <w:tab w:val="left" w:pos="1418"/>
                <w:tab w:val="left" w:pos="3119"/>
              </w:tabs>
              <w:rPr>
                <w:rFonts w:ascii="Tahoma" w:hAnsi="Tahoma" w:cs="Tahoma"/>
                <w:i/>
                <w:sz w:val="16"/>
                <w:szCs w:val="16"/>
                <w:lang w:eastAsia="ru-RU"/>
              </w:rPr>
            </w:pPr>
            <w:r w:rsidRPr="005903DB">
              <w:rPr>
                <w:rFonts w:ascii="Tahoma" w:hAnsi="Tahoma" w:cs="Tahoma"/>
                <w:i/>
                <w:sz w:val="16"/>
                <w:szCs w:val="16"/>
                <w:lang w:eastAsia="ru-RU"/>
              </w:rPr>
              <w:t>Единый платежный день</w:t>
            </w:r>
          </w:p>
          <w:p w14:paraId="6882286B" w14:textId="77777777" w:rsidR="004F665E" w:rsidRPr="005903DB" w:rsidRDefault="004F665E" w:rsidP="00AF12ED">
            <w:pPr>
              <w:tabs>
                <w:tab w:val="left" w:pos="1029"/>
                <w:tab w:val="left" w:pos="1418"/>
                <w:tab w:val="left" w:pos="3119"/>
              </w:tabs>
              <w:rPr>
                <w:rFonts w:ascii="Tahoma" w:hAnsi="Tahoma" w:cs="Tahoma"/>
                <w:sz w:val="16"/>
                <w:szCs w:val="16"/>
              </w:rPr>
            </w:pPr>
          </w:p>
        </w:tc>
        <w:tc>
          <w:tcPr>
            <w:tcW w:w="7513" w:type="dxa"/>
            <w:tcBorders>
              <w:left w:val="dotted" w:sz="4" w:space="0" w:color="auto"/>
            </w:tcBorders>
            <w:shd w:val="clear" w:color="auto" w:fill="F2F2F2"/>
          </w:tcPr>
          <w:p w14:paraId="64558E60"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 xml:space="preserve">[ </w:t>
            </w:r>
            <w:r w:rsidRPr="005903DB">
              <w:rPr>
                <w:rFonts w:ascii="Tahoma" w:hAnsi="Tahoma" w:cs="Tahoma"/>
                <w:sz w:val="20"/>
                <w:szCs w:val="20"/>
                <w:lang w:eastAsia="ru-RU"/>
              </w:rPr>
              <w:t>в первый (-</w:t>
            </w:r>
            <w:proofErr w:type="spellStart"/>
            <w:r w:rsidRPr="005903DB">
              <w:rPr>
                <w:rFonts w:ascii="Tahoma" w:hAnsi="Tahoma" w:cs="Tahoma"/>
                <w:sz w:val="20"/>
                <w:szCs w:val="20"/>
                <w:lang w:eastAsia="ru-RU"/>
              </w:rPr>
              <w:t>ую</w:t>
            </w:r>
            <w:proofErr w:type="spellEnd"/>
            <w:r w:rsidRPr="005903DB">
              <w:rPr>
                <w:rFonts w:ascii="Tahoma" w:hAnsi="Tahoma" w:cs="Tahoma"/>
                <w:sz w:val="20"/>
                <w:szCs w:val="20"/>
                <w:lang w:eastAsia="ru-RU"/>
              </w:rPr>
              <w:t>) рабочий (-</w:t>
            </w:r>
            <w:proofErr w:type="spellStart"/>
            <w:r w:rsidRPr="005903DB">
              <w:rPr>
                <w:rFonts w:ascii="Tahoma" w:hAnsi="Tahoma" w:cs="Tahoma"/>
                <w:sz w:val="20"/>
                <w:szCs w:val="20"/>
                <w:lang w:eastAsia="ru-RU"/>
              </w:rPr>
              <w:t>ую</w:t>
            </w:r>
            <w:proofErr w:type="spellEnd"/>
            <w:r w:rsidRPr="005903DB">
              <w:rPr>
                <w:rFonts w:ascii="Tahoma" w:hAnsi="Tahoma" w:cs="Tahoma"/>
                <w:sz w:val="20"/>
                <w:szCs w:val="20"/>
                <w:lang w:eastAsia="ru-RU"/>
              </w:rPr>
              <w:t>)</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 xml:space="preserve">] </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115"/>
            </w:r>
          </w:p>
          <w:p w14:paraId="4143DC3B"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36497BA"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116"/>
            </w:r>
          </w:p>
        </w:tc>
      </w:tr>
      <w:tr w:rsidR="004F665E" w:rsidRPr="00592D52" w14:paraId="32019DB1" w14:textId="77777777" w:rsidTr="00C0711F">
        <w:tc>
          <w:tcPr>
            <w:tcW w:w="2291" w:type="dxa"/>
            <w:tcBorders>
              <w:top w:val="dotted" w:sz="4" w:space="0" w:color="auto"/>
              <w:left w:val="nil"/>
              <w:bottom w:val="nil"/>
              <w:right w:val="dotted" w:sz="4" w:space="0" w:color="auto"/>
            </w:tcBorders>
            <w:shd w:val="clear" w:color="auto" w:fill="auto"/>
          </w:tcPr>
          <w:p w14:paraId="7CD01AEC"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lastRenderedPageBreak/>
              <w:t>Период отсрочки</w:t>
            </w:r>
          </w:p>
        </w:tc>
        <w:tc>
          <w:tcPr>
            <w:tcW w:w="7513" w:type="dxa"/>
            <w:tcBorders>
              <w:top w:val="dotted" w:sz="4" w:space="0" w:color="auto"/>
              <w:left w:val="dotted" w:sz="4" w:space="0" w:color="auto"/>
              <w:bottom w:val="nil"/>
            </w:tcBorders>
            <w:shd w:val="clear" w:color="auto" w:fill="F2F2F2"/>
          </w:tcPr>
          <w:p w14:paraId="56A5CEF6"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117"/>
            </w:r>
            <w:r w:rsidRPr="00216BC8">
              <w:rPr>
                <w:rFonts w:ascii="Tahoma" w:hAnsi="Tahoma" w:cs="Tahoma"/>
                <w:iCs/>
                <w:color w:val="FF0000"/>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118"/>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119"/>
            </w:r>
            <w:r w:rsidRPr="005903DB">
              <w:rPr>
                <w:rFonts w:ascii="Tahoma" w:hAnsi="Tahoma" w:cs="Tahoma"/>
                <w:bCs/>
                <w:sz w:val="20"/>
                <w:szCs w:val="20"/>
                <w:lang w:eastAsia="ru-RU"/>
              </w:rPr>
              <w:t xml:space="preserve"> </w:t>
            </w:r>
            <w:proofErr w:type="spellStart"/>
            <w:r w:rsidRPr="005903DB">
              <w:rPr>
                <w:rFonts w:ascii="Tahoma" w:hAnsi="Tahoma" w:cs="Tahoma"/>
                <w:bCs/>
                <w:sz w:val="20"/>
                <w:szCs w:val="20"/>
                <w:lang w:eastAsia="ru-RU"/>
              </w:rPr>
              <w:t>к.д</w:t>
            </w:r>
            <w:proofErr w:type="spellEnd"/>
            <w:r w:rsidRPr="005903DB">
              <w:rPr>
                <w:rFonts w:ascii="Tahoma" w:hAnsi="Tahoma" w:cs="Tahoma"/>
                <w:bCs/>
                <w:sz w:val="20"/>
                <w:szCs w:val="20"/>
                <w:lang w:eastAsia="ru-RU"/>
              </w:rPr>
              <w:t>.</w:t>
            </w:r>
          </w:p>
        </w:tc>
      </w:tr>
      <w:tr w:rsidR="004F665E" w:rsidRPr="00592D52" w14:paraId="3ACA523F" w14:textId="77777777" w:rsidTr="00C0711F">
        <w:trPr>
          <w:trHeight w:val="95"/>
        </w:trPr>
        <w:tc>
          <w:tcPr>
            <w:tcW w:w="2291" w:type="dxa"/>
            <w:tcBorders>
              <w:top w:val="nil"/>
              <w:left w:val="nil"/>
              <w:right w:val="dotted" w:sz="4" w:space="0" w:color="auto"/>
            </w:tcBorders>
            <w:shd w:val="clear" w:color="auto" w:fill="auto"/>
          </w:tcPr>
          <w:p w14:paraId="030B5F7A"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665A8C6E" w14:textId="77777777" w:rsidR="004F665E" w:rsidRPr="005903DB" w:rsidRDefault="004F665E" w:rsidP="00AF12ED">
            <w:pPr>
              <w:rPr>
                <w:rFonts w:ascii="Tahoma" w:hAnsi="Tahoma" w:cs="Tahoma"/>
                <w:bCs/>
                <w:sz w:val="20"/>
                <w:szCs w:val="20"/>
                <w:lang w:eastAsia="ru-RU"/>
              </w:rPr>
            </w:pPr>
          </w:p>
        </w:tc>
      </w:tr>
      <w:tr w:rsidR="004F665E" w:rsidRPr="00592D52" w14:paraId="7C23C707" w14:textId="77777777" w:rsidTr="00C0711F">
        <w:trPr>
          <w:trHeight w:val="349"/>
        </w:trPr>
        <w:tc>
          <w:tcPr>
            <w:tcW w:w="2291" w:type="dxa"/>
            <w:tcBorders>
              <w:left w:val="nil"/>
              <w:bottom w:val="dotted" w:sz="4" w:space="0" w:color="auto"/>
              <w:right w:val="dotted" w:sz="4" w:space="0" w:color="auto"/>
            </w:tcBorders>
            <w:shd w:val="clear" w:color="auto" w:fill="auto"/>
          </w:tcPr>
          <w:p w14:paraId="7EC21625"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76D892C8"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6D8400E8" w14:textId="77777777" w:rsidR="004F665E" w:rsidRPr="005903DB" w:rsidRDefault="004F665E" w:rsidP="00AF12ED">
            <w:pPr>
              <w:rPr>
                <w:rFonts w:ascii="Tahoma" w:hAnsi="Tahoma" w:cs="Tahoma"/>
                <w:sz w:val="20"/>
                <w:szCs w:val="20"/>
              </w:rPr>
            </w:pPr>
            <w:r w:rsidRPr="005903DB">
              <w:rPr>
                <w:rFonts w:ascii="Tahoma" w:hAnsi="Tahoma" w:cs="Tahoma"/>
                <w:sz w:val="20"/>
                <w:szCs w:val="20"/>
                <w:lang w:eastAsia="ru-RU"/>
              </w:rPr>
              <w:t>с момента получения Заказчиком счета на оплату</w:t>
            </w:r>
          </w:p>
        </w:tc>
      </w:tr>
      <w:tr w:rsidR="004F665E" w:rsidRPr="00592D52" w14:paraId="5500E2AD" w14:textId="77777777" w:rsidTr="00C0711F">
        <w:tc>
          <w:tcPr>
            <w:tcW w:w="2291" w:type="dxa"/>
            <w:tcBorders>
              <w:left w:val="nil"/>
              <w:right w:val="dotted" w:sz="4" w:space="0" w:color="auto"/>
            </w:tcBorders>
            <w:shd w:val="clear" w:color="auto" w:fill="auto"/>
          </w:tcPr>
          <w:p w14:paraId="03975667"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5FDA4E76" w14:textId="11F5C7F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подписания Сторонами Акта сдачи-приёмки </w:t>
            </w:r>
            <w:r w:rsidR="00E431DB">
              <w:rPr>
                <w:rFonts w:ascii="Tahoma" w:hAnsi="Tahoma" w:cs="Tahoma"/>
                <w:sz w:val="20"/>
                <w:szCs w:val="20"/>
              </w:rPr>
              <w:t>услуг</w:t>
            </w:r>
            <w:r w:rsidRPr="005903DB">
              <w:rPr>
                <w:rFonts w:ascii="Tahoma" w:hAnsi="Tahoma" w:cs="Tahoma"/>
                <w:sz w:val="20"/>
                <w:szCs w:val="20"/>
              </w:rPr>
              <w:t xml:space="preserve"> </w:t>
            </w:r>
            <w:r w:rsidRPr="00390C4D">
              <w:rPr>
                <w:rFonts w:ascii="Tahoma" w:hAnsi="Tahoma" w:cs="Tahoma"/>
                <w:color w:val="FF0000"/>
                <w:sz w:val="20"/>
              </w:rPr>
              <w:t>[</w:t>
            </w:r>
            <w:r w:rsidRPr="005903DB">
              <w:rPr>
                <w:rFonts w:ascii="Tahoma" w:hAnsi="Tahoma" w:cs="Tahoma"/>
                <w:sz w:val="20"/>
                <w:szCs w:val="20"/>
              </w:rPr>
              <w:t xml:space="preserve"> по последнему этапу </w:t>
            </w:r>
            <w:r w:rsidRPr="00390C4D">
              <w:rPr>
                <w:rFonts w:ascii="Tahoma" w:hAnsi="Tahoma" w:cs="Tahoma"/>
                <w:color w:val="FF0000"/>
                <w:sz w:val="20"/>
              </w:rPr>
              <w:t>]</w:t>
            </w:r>
            <w:r w:rsidR="003667F5">
              <w:rPr>
                <w:rFonts w:ascii="Tahoma" w:hAnsi="Tahoma" w:cs="Tahoma"/>
                <w:color w:val="FF0000"/>
                <w:sz w:val="20"/>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365092">
              <w:rPr>
                <w:rFonts w:ascii="Tahoma" w:hAnsi="Tahoma" w:cs="Tahoma"/>
                <w:sz w:val="20"/>
                <w:szCs w:val="20"/>
              </w:rPr>
              <w:t>по последнему Отчётному периоду</w:t>
            </w:r>
            <w:r w:rsidR="003667F5" w:rsidRPr="005903DB">
              <w:t xml:space="preserve"> </w:t>
            </w:r>
            <w:r w:rsidR="003667F5" w:rsidRPr="00AB4DD9">
              <w:rPr>
                <w:color w:val="FF0000"/>
              </w:rPr>
              <w:t>]</w:t>
            </w:r>
          </w:p>
        </w:tc>
      </w:tr>
    </w:tbl>
    <w:p w14:paraId="1E04F093" w14:textId="77777777" w:rsidR="004F665E" w:rsidRPr="005903DB" w:rsidRDefault="00E431DB" w:rsidP="00E431DB">
      <w:pPr>
        <w:pStyle w:val="afff0"/>
        <w:numPr>
          <w:ilvl w:val="1"/>
          <w:numId w:val="36"/>
        </w:numPr>
        <w:ind w:left="851" w:hanging="851"/>
      </w:pPr>
      <w:r>
        <w:t>Исполнитель</w:t>
      </w:r>
      <w:r w:rsidR="004F665E" w:rsidRPr="005903DB">
        <w:t xml:space="preserve"> восстанавливает размер обеспечительного платежа в течение 10 </w:t>
      </w:r>
      <w:proofErr w:type="spellStart"/>
      <w:r w:rsidR="004F665E" w:rsidRPr="005903DB">
        <w:t>р.д</w:t>
      </w:r>
      <w:proofErr w:type="spellEnd"/>
      <w:r w:rsidR="004F665E" w:rsidRPr="005903DB">
        <w:t>. с момента получения от Заказчика документально обоснованных требований.</w:t>
      </w:r>
    </w:p>
    <w:p w14:paraId="3E8DF631" w14:textId="77777777" w:rsidR="004F665E" w:rsidRPr="005903DB" w:rsidRDefault="004F665E" w:rsidP="004F665E">
      <w:pPr>
        <w:pStyle w:val="aff6"/>
      </w:pPr>
      <w:proofErr w:type="spellStart"/>
      <w:r w:rsidRPr="005903DB">
        <w:t>Невосстановление</w:t>
      </w:r>
      <w:proofErr w:type="spellEnd"/>
      <w:r w:rsidRPr="005903DB">
        <w:t xml:space="preserve"> обеспечительного платежа является существенным нарушением Договора.</w:t>
      </w:r>
    </w:p>
    <w:p w14:paraId="672A97E1" w14:textId="77777777" w:rsidR="004F665E" w:rsidRPr="005903DB" w:rsidRDefault="004F665E" w:rsidP="00E431DB">
      <w:pPr>
        <w:pStyle w:val="afff0"/>
        <w:numPr>
          <w:ilvl w:val="1"/>
          <w:numId w:val="36"/>
        </w:numPr>
        <w:ind w:left="851" w:hanging="851"/>
      </w:pPr>
      <w:proofErr w:type="gramStart"/>
      <w:r w:rsidRPr="00390C4D">
        <w:rPr>
          <w:color w:val="FF0000"/>
        </w:rPr>
        <w:t>[</w:t>
      </w:r>
      <w:r w:rsidRPr="005903DB">
        <w:t xml:space="preserve"> </w:t>
      </w:r>
      <w:r w:rsidR="00E431DB">
        <w:t>Исполнитель</w:t>
      </w:r>
      <w:proofErr w:type="gramEnd"/>
      <w:r w:rsidRPr="005903DB">
        <w:t xml:space="preserve"> вправе с согласия Заказчика заменить Обеспечительный платеж на независимую гарантию исполнения обязательств:</w:t>
      </w:r>
    </w:p>
    <w:p w14:paraId="68118A06" w14:textId="77777777" w:rsidR="004F665E" w:rsidRPr="005903DB" w:rsidRDefault="004F665E" w:rsidP="004F665E">
      <w:pPr>
        <w:pStyle w:val="aff6"/>
      </w:pPr>
      <w:r w:rsidRPr="005903DB">
        <w:t>- на сумму Обеспечительного платежа,</w:t>
      </w:r>
    </w:p>
    <w:p w14:paraId="03E8E89E" w14:textId="77777777" w:rsidR="004F665E" w:rsidRPr="005903DB" w:rsidRDefault="004F665E" w:rsidP="004F665E">
      <w:pPr>
        <w:pStyle w:val="aff6"/>
      </w:pPr>
      <w:r w:rsidRPr="005903DB">
        <w:t xml:space="preserve">- имеющую срок действия, истекающий не ранее конечного срока </w:t>
      </w:r>
      <w:r w:rsidR="00E431DB">
        <w:t>оказания Услуг</w:t>
      </w:r>
      <w:r w:rsidRPr="005903DB">
        <w:t xml:space="preserve">, плюс Дополнительный период. Дополнительный период: 45 </w:t>
      </w:r>
      <w:proofErr w:type="spellStart"/>
      <w:r w:rsidRPr="005903DB">
        <w:t>р.д</w:t>
      </w:r>
      <w:proofErr w:type="spellEnd"/>
      <w:r w:rsidRPr="005903DB">
        <w:t>.;</w:t>
      </w:r>
    </w:p>
    <w:p w14:paraId="1930A01C" w14:textId="77777777" w:rsidR="004F665E" w:rsidRPr="005903DB" w:rsidRDefault="004F665E" w:rsidP="004F665E">
      <w:pPr>
        <w:pStyle w:val="aff6"/>
      </w:pPr>
      <w:r w:rsidRPr="005903DB">
        <w:t xml:space="preserve">- составленную по форме </w:t>
      </w:r>
      <w:proofErr w:type="gramStart"/>
      <w:r w:rsidRPr="005903DB">
        <w:rPr>
          <w:color w:val="FF0000"/>
        </w:rPr>
        <w:t>[</w:t>
      </w:r>
      <w:r w:rsidRPr="005903DB">
        <w:t xml:space="preserve"> «</w:t>
      </w:r>
      <w:proofErr w:type="gramEnd"/>
      <w:r w:rsidRPr="005903DB">
        <w:t xml:space="preserve">Независимая гарантия исполнения обязательств» </w:t>
      </w:r>
      <w:r w:rsidRPr="005903DB">
        <w:rPr>
          <w:color w:val="FF0000"/>
        </w:rPr>
        <w:t xml:space="preserve">] / [ </w:t>
      </w:r>
      <w:r w:rsidRPr="005903DB">
        <w:t xml:space="preserve">«Независимая гарантия исполнения обязательств в гарантийный период» </w:t>
      </w:r>
      <w:r w:rsidRPr="005903DB">
        <w:rPr>
          <w:color w:val="FF0000"/>
        </w:rPr>
        <w:t>].</w:t>
      </w:r>
    </w:p>
    <w:p w14:paraId="797B1A2D" w14:textId="77777777" w:rsidR="004F665E" w:rsidRPr="005903DB" w:rsidRDefault="004F665E" w:rsidP="004F665E">
      <w:pPr>
        <w:pStyle w:val="aff6"/>
      </w:pPr>
      <w:r w:rsidRPr="005903DB">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06CEE041" w14:textId="77777777" w:rsidTr="00C0711F">
        <w:trPr>
          <w:trHeight w:val="280"/>
        </w:trPr>
        <w:tc>
          <w:tcPr>
            <w:tcW w:w="9804" w:type="dxa"/>
            <w:gridSpan w:val="2"/>
            <w:tcBorders>
              <w:top w:val="nil"/>
              <w:left w:val="nil"/>
            </w:tcBorders>
            <w:shd w:val="clear" w:color="auto" w:fill="F2F2F2" w:themeFill="background1" w:themeFillShade="F2"/>
          </w:tcPr>
          <w:p w14:paraId="02A81F8C"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rPr>
              <w:t xml:space="preserve">В случае использования </w:t>
            </w:r>
            <w:r w:rsidR="00E431DB">
              <w:rPr>
                <w:rFonts w:ascii="Tahoma" w:hAnsi="Tahoma" w:cs="Tahoma"/>
                <w:sz w:val="20"/>
                <w:szCs w:val="20"/>
              </w:rPr>
              <w:t>Исполнителем</w:t>
            </w:r>
            <w:r w:rsidRPr="005903DB">
              <w:rPr>
                <w:rFonts w:ascii="Tahoma" w:hAnsi="Tahoma" w:cs="Tahoma"/>
                <w:sz w:val="20"/>
                <w:szCs w:val="20"/>
              </w:rPr>
              <w:t xml:space="preserve"> права замены обеспечительного платежа на независимую гарантию Заказчик перечисляет </w:t>
            </w:r>
            <w:r w:rsidR="00E431DB">
              <w:rPr>
                <w:rFonts w:ascii="Tahoma" w:hAnsi="Tahoma" w:cs="Tahoma"/>
                <w:sz w:val="20"/>
                <w:szCs w:val="20"/>
              </w:rPr>
              <w:t>Исполнителю</w:t>
            </w:r>
            <w:r w:rsidRPr="005903DB">
              <w:rPr>
                <w:rFonts w:ascii="Tahoma" w:hAnsi="Tahoma" w:cs="Tahoma"/>
                <w:sz w:val="20"/>
                <w:szCs w:val="20"/>
              </w:rPr>
              <w:t>:</w:t>
            </w:r>
          </w:p>
        </w:tc>
      </w:tr>
      <w:tr w:rsidR="004F665E" w:rsidRPr="00592D52" w14:paraId="2A1FD056" w14:textId="77777777" w:rsidTr="00C0711F">
        <w:trPr>
          <w:trHeight w:val="280"/>
        </w:trPr>
        <w:tc>
          <w:tcPr>
            <w:tcW w:w="2291" w:type="dxa"/>
            <w:tcBorders>
              <w:left w:val="nil"/>
              <w:right w:val="dotted" w:sz="4" w:space="0" w:color="auto"/>
            </w:tcBorders>
            <w:shd w:val="clear" w:color="auto" w:fill="auto"/>
          </w:tcPr>
          <w:p w14:paraId="497DDF67"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tc>
        <w:tc>
          <w:tcPr>
            <w:tcW w:w="7513" w:type="dxa"/>
            <w:tcBorders>
              <w:left w:val="dotted" w:sz="4" w:space="0" w:color="auto"/>
            </w:tcBorders>
            <w:shd w:val="clear" w:color="auto" w:fill="F2F2F2"/>
          </w:tcPr>
          <w:p w14:paraId="7CF04F51" w14:textId="77777777" w:rsidR="004F665E" w:rsidRPr="005903DB" w:rsidRDefault="004F665E" w:rsidP="00AF12ED">
            <w:pPr>
              <w:tabs>
                <w:tab w:val="left" w:pos="1029"/>
                <w:tab w:val="left" w:pos="1418"/>
                <w:tab w:val="left" w:pos="3119"/>
              </w:tabs>
              <w:rPr>
                <w:rFonts w:ascii="Tahoma" w:hAnsi="Tahoma" w:cs="Tahoma"/>
                <w:sz w:val="20"/>
                <w:szCs w:val="20"/>
              </w:rPr>
            </w:pPr>
            <w:r w:rsidRPr="005903DB">
              <w:rPr>
                <w:rFonts w:ascii="Tahoma" w:hAnsi="Tahoma" w:cs="Tahoma"/>
                <w:sz w:val="20"/>
                <w:szCs w:val="20"/>
              </w:rPr>
              <w:t>в полном размере</w:t>
            </w:r>
          </w:p>
        </w:tc>
      </w:tr>
      <w:tr w:rsidR="004F665E" w:rsidRPr="00592D52" w14:paraId="45F4DE49" w14:textId="77777777" w:rsidTr="00C0711F">
        <w:trPr>
          <w:trHeight w:val="280"/>
        </w:trPr>
        <w:tc>
          <w:tcPr>
            <w:tcW w:w="2291" w:type="dxa"/>
            <w:tcBorders>
              <w:left w:val="nil"/>
              <w:right w:val="dotted" w:sz="4" w:space="0" w:color="auto"/>
            </w:tcBorders>
            <w:shd w:val="clear" w:color="auto" w:fill="auto"/>
          </w:tcPr>
          <w:p w14:paraId="21883B1A" w14:textId="77777777" w:rsidR="004F665E" w:rsidRPr="005903DB" w:rsidRDefault="004F665E" w:rsidP="00AF12ED">
            <w:pPr>
              <w:tabs>
                <w:tab w:val="left" w:pos="1029"/>
                <w:tab w:val="left" w:pos="1418"/>
                <w:tab w:val="left" w:pos="3119"/>
              </w:tabs>
              <w:rPr>
                <w:rFonts w:ascii="Tahoma" w:hAnsi="Tahoma" w:cs="Tahoma"/>
                <w:sz w:val="16"/>
                <w:szCs w:val="16"/>
              </w:rPr>
            </w:pPr>
            <w:r w:rsidRPr="005903DB">
              <w:rPr>
                <w:rFonts w:ascii="Tahoma" w:hAnsi="Tahoma" w:cs="Tahoma"/>
                <w:i/>
                <w:sz w:val="16"/>
                <w:szCs w:val="16"/>
                <w:lang w:eastAsia="ru-RU"/>
              </w:rPr>
              <w:t>Единый платежный день</w:t>
            </w:r>
          </w:p>
        </w:tc>
        <w:tc>
          <w:tcPr>
            <w:tcW w:w="7513" w:type="dxa"/>
            <w:tcBorders>
              <w:left w:val="dotted" w:sz="4" w:space="0" w:color="auto"/>
            </w:tcBorders>
            <w:shd w:val="clear" w:color="auto" w:fill="F2F2F2"/>
          </w:tcPr>
          <w:p w14:paraId="02500F58" w14:textId="076AC2CD"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w:t>
            </w:r>
            <w:r w:rsidR="00477F81">
              <w:rPr>
                <w:rFonts w:ascii="Tahoma" w:hAnsi="Tahoma" w:cs="Tahoma"/>
                <w:color w:val="FF0000"/>
                <w:sz w:val="20"/>
                <w:szCs w:val="20"/>
                <w:lang w:eastAsia="ru-RU"/>
              </w:rPr>
              <w:t xml:space="preserve"> </w:t>
            </w:r>
            <w:r w:rsidRPr="005903DB">
              <w:rPr>
                <w:rFonts w:ascii="Tahoma" w:hAnsi="Tahoma" w:cs="Tahoma"/>
                <w:sz w:val="20"/>
                <w:szCs w:val="20"/>
                <w:lang w:eastAsia="ru-RU"/>
              </w:rPr>
              <w:t>в первый (-</w:t>
            </w:r>
            <w:proofErr w:type="spellStart"/>
            <w:r w:rsidRPr="005903DB">
              <w:rPr>
                <w:rFonts w:ascii="Tahoma" w:hAnsi="Tahoma" w:cs="Tahoma"/>
                <w:sz w:val="20"/>
                <w:szCs w:val="20"/>
                <w:lang w:eastAsia="ru-RU"/>
              </w:rPr>
              <w:t>ую</w:t>
            </w:r>
            <w:proofErr w:type="spellEnd"/>
            <w:r w:rsidRPr="005903DB">
              <w:rPr>
                <w:rFonts w:ascii="Tahoma" w:hAnsi="Tahoma" w:cs="Tahoma"/>
                <w:sz w:val="20"/>
                <w:szCs w:val="20"/>
                <w:lang w:eastAsia="ru-RU"/>
              </w:rPr>
              <w:t>) рабочий (-</w:t>
            </w:r>
            <w:proofErr w:type="spellStart"/>
            <w:r w:rsidRPr="005903DB">
              <w:rPr>
                <w:rFonts w:ascii="Tahoma" w:hAnsi="Tahoma" w:cs="Tahoma"/>
                <w:sz w:val="20"/>
                <w:szCs w:val="20"/>
                <w:lang w:eastAsia="ru-RU"/>
              </w:rPr>
              <w:t>ую</w:t>
            </w:r>
            <w:proofErr w:type="spellEnd"/>
            <w:r w:rsidRPr="005903DB">
              <w:rPr>
                <w:rFonts w:ascii="Tahoma" w:hAnsi="Tahoma" w:cs="Tahoma"/>
                <w:sz w:val="20"/>
                <w:szCs w:val="20"/>
                <w:lang w:eastAsia="ru-RU"/>
              </w:rPr>
              <w:t>)</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w:t>
            </w:r>
            <w:r w:rsidR="00477F81">
              <w:rPr>
                <w:rFonts w:ascii="Tahoma" w:eastAsia="Tahoma" w:hAnsi="Tahoma" w:cs="Tahoma"/>
                <w:bCs/>
                <w:color w:val="FF0000"/>
                <w:sz w:val="20"/>
                <w:szCs w:val="20"/>
              </w:rPr>
              <w:t xml:space="preserve"> </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120"/>
            </w:r>
          </w:p>
          <w:p w14:paraId="54694D9A"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6D2F459"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121"/>
            </w:r>
          </w:p>
        </w:tc>
      </w:tr>
      <w:tr w:rsidR="004F665E" w:rsidRPr="00592D52" w14:paraId="273A0BD6" w14:textId="77777777" w:rsidTr="00C0711F">
        <w:tc>
          <w:tcPr>
            <w:tcW w:w="2291" w:type="dxa"/>
            <w:tcBorders>
              <w:top w:val="dotted" w:sz="4" w:space="0" w:color="auto"/>
              <w:left w:val="nil"/>
              <w:bottom w:val="nil"/>
              <w:right w:val="dotted" w:sz="4" w:space="0" w:color="auto"/>
            </w:tcBorders>
            <w:shd w:val="clear" w:color="auto" w:fill="auto"/>
          </w:tcPr>
          <w:p w14:paraId="5E007C32"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3A976A9"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122"/>
            </w:r>
            <w:r w:rsidRPr="005903DB">
              <w:rPr>
                <w:rFonts w:ascii="Tahoma" w:hAnsi="Tahoma" w:cs="Tahoma"/>
                <w:iCs/>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123"/>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124"/>
            </w:r>
            <w:r w:rsidRPr="00216BC8">
              <w:rPr>
                <w:rFonts w:ascii="Tahoma" w:hAnsi="Tahoma" w:cs="Tahoma"/>
                <w:bCs/>
                <w:color w:val="FF0000"/>
                <w:sz w:val="20"/>
                <w:szCs w:val="20"/>
                <w:lang w:eastAsia="ru-RU"/>
              </w:rPr>
              <w:t xml:space="preserve"> </w:t>
            </w:r>
            <w:proofErr w:type="spellStart"/>
            <w:r w:rsidRPr="005903DB">
              <w:rPr>
                <w:rFonts w:ascii="Tahoma" w:hAnsi="Tahoma" w:cs="Tahoma"/>
                <w:bCs/>
                <w:sz w:val="20"/>
                <w:szCs w:val="20"/>
                <w:lang w:eastAsia="ru-RU"/>
              </w:rPr>
              <w:t>к.д</w:t>
            </w:r>
            <w:proofErr w:type="spellEnd"/>
            <w:r w:rsidRPr="005903DB">
              <w:rPr>
                <w:rFonts w:ascii="Tahoma" w:hAnsi="Tahoma" w:cs="Tahoma"/>
                <w:bCs/>
                <w:sz w:val="20"/>
                <w:szCs w:val="20"/>
                <w:lang w:eastAsia="ru-RU"/>
              </w:rPr>
              <w:t>.</w:t>
            </w:r>
          </w:p>
        </w:tc>
      </w:tr>
      <w:tr w:rsidR="004F665E" w:rsidRPr="00592D52" w14:paraId="1FECD579" w14:textId="77777777" w:rsidTr="00C0711F">
        <w:trPr>
          <w:trHeight w:val="142"/>
        </w:trPr>
        <w:tc>
          <w:tcPr>
            <w:tcW w:w="2291" w:type="dxa"/>
            <w:tcBorders>
              <w:top w:val="nil"/>
              <w:left w:val="nil"/>
              <w:right w:val="dotted" w:sz="4" w:space="0" w:color="auto"/>
            </w:tcBorders>
            <w:shd w:val="clear" w:color="auto" w:fill="auto"/>
          </w:tcPr>
          <w:p w14:paraId="78E4CD6E"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7CA9FA1B" w14:textId="77777777" w:rsidR="004F665E" w:rsidRPr="005903DB" w:rsidRDefault="004F665E" w:rsidP="00AF12ED">
            <w:pPr>
              <w:rPr>
                <w:rFonts w:ascii="Tahoma" w:hAnsi="Tahoma" w:cs="Tahoma"/>
                <w:bCs/>
                <w:sz w:val="20"/>
                <w:szCs w:val="20"/>
                <w:lang w:eastAsia="ru-RU"/>
              </w:rPr>
            </w:pPr>
          </w:p>
        </w:tc>
      </w:tr>
      <w:tr w:rsidR="004F665E" w:rsidRPr="00592D52" w14:paraId="17952C49" w14:textId="77777777" w:rsidTr="00C0711F">
        <w:trPr>
          <w:trHeight w:val="349"/>
        </w:trPr>
        <w:tc>
          <w:tcPr>
            <w:tcW w:w="2291" w:type="dxa"/>
            <w:tcBorders>
              <w:left w:val="nil"/>
              <w:bottom w:val="dotted" w:sz="4" w:space="0" w:color="auto"/>
              <w:right w:val="dotted" w:sz="4" w:space="0" w:color="auto"/>
            </w:tcBorders>
            <w:shd w:val="clear" w:color="auto" w:fill="auto"/>
          </w:tcPr>
          <w:p w14:paraId="5BC63994"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5E9BCC90"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1A039C70" w14:textId="77777777" w:rsidR="004F665E" w:rsidRPr="00BF39CC" w:rsidRDefault="004F665E" w:rsidP="00AF12ED">
            <w:pPr>
              <w:rPr>
                <w:rFonts w:ascii="Tahoma" w:hAnsi="Tahoma" w:cs="Tahoma"/>
                <w:sz w:val="20"/>
                <w:szCs w:val="20"/>
              </w:rPr>
            </w:pPr>
            <w:r w:rsidRPr="00BF39CC">
              <w:rPr>
                <w:rFonts w:ascii="Tahoma" w:hAnsi="Tahoma" w:cs="Tahoma"/>
                <w:sz w:val="20"/>
                <w:szCs w:val="20"/>
              </w:rPr>
              <w:t>с даты приёмки Заказчиком соответствующей независимой гарантии.</w:t>
            </w:r>
          </w:p>
        </w:tc>
      </w:tr>
      <w:tr w:rsidR="004F665E" w:rsidRPr="00592D52" w14:paraId="1B7B0F93" w14:textId="77777777" w:rsidTr="00C0711F">
        <w:tc>
          <w:tcPr>
            <w:tcW w:w="2291" w:type="dxa"/>
            <w:tcBorders>
              <w:left w:val="nil"/>
              <w:right w:val="dotted" w:sz="4" w:space="0" w:color="auto"/>
            </w:tcBorders>
            <w:shd w:val="clear" w:color="auto" w:fill="auto"/>
          </w:tcPr>
          <w:p w14:paraId="50D0BDD1"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730ED7D6" w14:textId="7B7E91EC" w:rsidR="004F665E" w:rsidRPr="005903DB" w:rsidRDefault="00477F81" w:rsidP="00AF12ED">
            <w:pPr>
              <w:pStyle w:val="a9"/>
              <w:ind w:left="0"/>
              <w:rPr>
                <w:rFonts w:ascii="Tahoma" w:hAnsi="Tahoma" w:cs="Tahoma"/>
                <w:sz w:val="20"/>
                <w:szCs w:val="20"/>
                <w:lang w:eastAsia="ru-RU"/>
              </w:rPr>
            </w:pPr>
            <w:r>
              <w:rPr>
                <w:rFonts w:ascii="Tahoma" w:hAnsi="Tahoma" w:cs="Tahoma"/>
                <w:sz w:val="20"/>
                <w:szCs w:val="20"/>
              </w:rPr>
              <w:t xml:space="preserve"> -</w:t>
            </w:r>
            <w:r w:rsidR="004F665E" w:rsidRPr="005903DB">
              <w:rPr>
                <w:rFonts w:ascii="Tahoma" w:hAnsi="Tahoma" w:cs="Tahoma"/>
                <w:sz w:val="20"/>
                <w:szCs w:val="20"/>
              </w:rPr>
              <w:t xml:space="preserve"> </w:t>
            </w:r>
          </w:p>
        </w:tc>
      </w:tr>
    </w:tbl>
    <w:p w14:paraId="5B11445B" w14:textId="64342848" w:rsidR="004F665E" w:rsidRPr="00390C4D" w:rsidRDefault="004F665E" w:rsidP="00E431DB">
      <w:pPr>
        <w:pStyle w:val="aff6"/>
        <w:rPr>
          <w:color w:val="FF0000"/>
        </w:rPr>
      </w:pPr>
      <w:r w:rsidRPr="005903DB">
        <w:t xml:space="preserve">Заказчик осуществляет указанные в разделе «Порядок расчетов» платежи при условии предоставления </w:t>
      </w:r>
      <w:r w:rsidR="00E431DB">
        <w:t>Исполнителем</w:t>
      </w:r>
      <w:r w:rsidRPr="005903DB">
        <w:t xml:space="preserve"> независимой гарантии исполнения обязательств в соответствии с настоящим пунктом</w:t>
      </w:r>
      <w:proofErr w:type="gramStart"/>
      <w:r w:rsidRPr="005903DB">
        <w:t>.</w:t>
      </w:r>
      <w:r w:rsidRPr="005903DB">
        <w:rPr>
          <w:b/>
          <w:color w:val="FF0000"/>
        </w:rPr>
        <w:t xml:space="preserve"> </w:t>
      </w:r>
      <w:r w:rsidRPr="00390C4D">
        <w:rPr>
          <w:color w:val="FF0000"/>
        </w:rPr>
        <w:t>]</w:t>
      </w:r>
      <w:proofErr w:type="gramEnd"/>
      <w:r w:rsidR="006D1F37">
        <w:rPr>
          <w:color w:val="FF0000"/>
        </w:rPr>
        <w:t xml:space="preserve"> </w:t>
      </w:r>
      <w:r w:rsidRPr="00390C4D">
        <w:rPr>
          <w:color w:val="FF0000"/>
        </w:rPr>
        <w:t>]</w:t>
      </w:r>
      <w:r w:rsidRPr="005903DB">
        <w:rPr>
          <w:color w:val="FF0000"/>
        </w:rPr>
        <w:t xml:space="preserve"> </w:t>
      </w:r>
    </w:p>
    <w:p w14:paraId="40783B9D" w14:textId="77777777" w:rsidR="00B163AE" w:rsidRPr="00CD2953" w:rsidRDefault="00B163AE" w:rsidP="00B77AAE">
      <w:pPr>
        <w:pStyle w:val="afff0"/>
        <w:ind w:firstLine="0"/>
        <w:rPr>
          <w:b/>
          <w:color w:val="FF0000"/>
        </w:rPr>
      </w:pPr>
      <w:r w:rsidRPr="00CD2953">
        <w:rPr>
          <w:bCs/>
          <w:color w:val="FF0000"/>
        </w:rPr>
        <w:t>]</w:t>
      </w:r>
      <w:r w:rsidR="002A289C" w:rsidRPr="00CD2953">
        <w:rPr>
          <w:rStyle w:val="a7"/>
        </w:rPr>
        <w:t xml:space="preserve"> </w:t>
      </w:r>
      <w:r w:rsidR="002A289C" w:rsidRPr="00CD2953">
        <w:rPr>
          <w:rStyle w:val="a7"/>
          <w:color w:val="FF0000"/>
        </w:rPr>
        <w:footnoteReference w:id="125"/>
      </w:r>
    </w:p>
    <w:p w14:paraId="5F93C6BB" w14:textId="77777777" w:rsidR="000A6E47" w:rsidRPr="0046405C" w:rsidRDefault="000A6E47" w:rsidP="000A6E47">
      <w:pPr>
        <w:pStyle w:val="affe"/>
        <w:numPr>
          <w:ilvl w:val="0"/>
          <w:numId w:val="36"/>
        </w:numPr>
        <w:ind w:left="851" w:hanging="851"/>
      </w:pPr>
      <w:r w:rsidRPr="0046405C">
        <w:lastRenderedPageBreak/>
        <w:t>ОБЩИЕ УСЛОВИЯ</w:t>
      </w:r>
      <w:r>
        <w:t xml:space="preserve"> ДОГОВОРОВ</w:t>
      </w:r>
    </w:p>
    <w:p w14:paraId="657662CD" w14:textId="46C40BF9" w:rsidR="000024CD" w:rsidRPr="00891C08" w:rsidRDefault="000024CD" w:rsidP="00B656CC">
      <w:pPr>
        <w:pStyle w:val="aff6"/>
        <w:rPr>
          <w:bCs/>
        </w:rPr>
      </w:pPr>
      <w:r w:rsidRPr="00891C08">
        <w:t xml:space="preserve">Неотъемлемой частью Договора являются Общие условия договоров, </w:t>
      </w:r>
      <w:r w:rsidRPr="00891C08">
        <w:rPr>
          <w:color w:val="FF0000"/>
        </w:rPr>
        <w:t>[</w:t>
      </w:r>
      <w:r w:rsidRPr="00891C08">
        <w:t xml:space="preserve"> в редакции на дату заключения Договора, </w:t>
      </w:r>
      <w:r w:rsidRPr="00891C08">
        <w:rPr>
          <w:color w:val="FF0000"/>
        </w:rPr>
        <w:t>]</w:t>
      </w:r>
      <w:r w:rsidRPr="00891C08">
        <w:t xml:space="preserve"> </w:t>
      </w:r>
      <w:r w:rsidRPr="00305BB4">
        <w:rPr>
          <w:color w:val="FF0000"/>
          <w:vertAlign w:val="superscript"/>
        </w:rPr>
        <w:footnoteReference w:id="126"/>
      </w:r>
      <w:r w:rsidRPr="00891C08">
        <w:t xml:space="preserve"> размещённые на официальном сайте ПАО «ГМК «Норильский никель» по адресу: </w:t>
      </w:r>
      <w:hyperlink r:id="rId9" w:anchor="obshchie-usloviya-dogovorov" w:history="1">
        <w:r w:rsidRPr="00891C08">
          <w:t>https://www.nornickel.ru/suppliers/contractual-documentation/#obshchie-usloviya-dogovorov</w:t>
        </w:r>
      </w:hyperlink>
      <w:r w:rsidRPr="00891C08">
        <w:t xml:space="preserve"> </w:t>
      </w:r>
      <w:r w:rsidR="00CD2953" w:rsidRPr="00891C08">
        <w:rPr>
          <w:color w:val="FF0000"/>
        </w:rPr>
        <w:t>[</w:t>
      </w:r>
      <w:r w:rsidR="00CD2953" w:rsidRPr="00891C08">
        <w:t xml:space="preserve"> </w:t>
      </w:r>
      <w:r w:rsidRPr="00891C08">
        <w:t>(</w:t>
      </w:r>
      <w:r w:rsidRPr="00891C08">
        <w:rPr>
          <w:lang w:val="en-US"/>
        </w:rPr>
        <w:t>hash</w:t>
      </w:r>
      <w:r w:rsidRPr="00891C08">
        <w:t xml:space="preserve">: _____) (далее – </w:t>
      </w:r>
      <w:r w:rsidRPr="00891C08">
        <w:rPr>
          <w:b/>
        </w:rPr>
        <w:t>Общие условия</w:t>
      </w:r>
      <w:r w:rsidRPr="00891C08">
        <w:t>)</w:t>
      </w:r>
      <w:r w:rsidR="00CD2953" w:rsidRPr="00CD2953">
        <w:rPr>
          <w:color w:val="FF0000"/>
        </w:rPr>
        <w:t xml:space="preserve"> </w:t>
      </w:r>
      <w:r w:rsidR="00CD2953" w:rsidRPr="00891C08">
        <w:rPr>
          <w:color w:val="FF0000"/>
        </w:rPr>
        <w:t>]</w:t>
      </w:r>
      <w:r w:rsidRPr="00891C08">
        <w:t>.</w:t>
      </w:r>
    </w:p>
    <w:p w14:paraId="6BECAD16"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proofErr w:type="gramStart"/>
      <w:r w:rsidRPr="004830E5">
        <w:rPr>
          <w:rFonts w:ascii="Tahoma" w:eastAsia="Tahoma" w:hAnsi="Tahoma" w:cs="Tahoma"/>
          <w:bCs w:val="0"/>
          <w:color w:val="FF0000"/>
          <w:sz w:val="20"/>
          <w:szCs w:val="20"/>
          <w:lang w:eastAsia="en-US"/>
        </w:rPr>
        <w:t>[</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В</w:t>
      </w:r>
      <w:proofErr w:type="gramEnd"/>
      <w:r w:rsidRPr="0046405C">
        <w:rPr>
          <w:rFonts w:ascii="Tahoma" w:eastAsia="Tahoma" w:hAnsi="Tahoma" w:cs="Tahoma"/>
          <w:bCs w:val="0"/>
          <w:sz w:val="20"/>
          <w:szCs w:val="20"/>
          <w:lang w:eastAsia="en-US"/>
        </w:rPr>
        <w:t xml:space="preserve"> Общих условиях Заказчик именуется «Компания», а </w:t>
      </w:r>
      <w:r>
        <w:rPr>
          <w:rFonts w:ascii="Tahoma" w:eastAsia="Tahoma" w:hAnsi="Tahoma" w:cs="Tahoma"/>
          <w:bCs w:val="0"/>
          <w:sz w:val="20"/>
          <w:szCs w:val="20"/>
          <w:lang w:eastAsia="en-US"/>
        </w:rPr>
        <w:t>Исполнитель</w:t>
      </w:r>
      <w:r w:rsidRPr="0046405C">
        <w:rPr>
          <w:rFonts w:ascii="Tahoma" w:eastAsia="Tahoma" w:hAnsi="Tahoma" w:cs="Tahoma"/>
          <w:bCs w:val="0"/>
          <w:sz w:val="20"/>
          <w:szCs w:val="20"/>
          <w:lang w:eastAsia="en-US"/>
        </w:rPr>
        <w:t xml:space="preserve"> – «Контрагент».</w:t>
      </w:r>
      <w:r>
        <w:rPr>
          <w:rFonts w:ascii="Tahoma" w:eastAsia="Tahoma" w:hAnsi="Tahoma" w:cs="Tahoma"/>
          <w:bCs w:val="0"/>
          <w:sz w:val="20"/>
          <w:szCs w:val="20"/>
          <w:lang w:eastAsia="en-US"/>
        </w:rPr>
        <w:t xml:space="preserve"> </w:t>
      </w:r>
      <w:r w:rsidRPr="004830E5">
        <w:rPr>
          <w:rFonts w:ascii="Tahoma" w:eastAsia="Tahoma" w:hAnsi="Tahoma" w:cs="Tahoma"/>
          <w:bCs w:val="0"/>
          <w:color w:val="FF0000"/>
          <w:sz w:val="20"/>
          <w:szCs w:val="20"/>
          <w:lang w:eastAsia="en-US"/>
        </w:rPr>
        <w:t>]</w:t>
      </w:r>
      <w:r>
        <w:rPr>
          <w:rFonts w:ascii="Tahoma" w:eastAsia="Tahoma" w:hAnsi="Tahoma" w:cs="Tahoma"/>
          <w:bCs w:val="0"/>
          <w:color w:val="FF0000"/>
          <w:sz w:val="20"/>
          <w:szCs w:val="20"/>
          <w:lang w:eastAsia="en-US"/>
        </w:rPr>
        <w:t xml:space="preserve"> </w:t>
      </w:r>
      <w:r w:rsidRPr="00216BC8">
        <w:rPr>
          <w:rStyle w:val="a7"/>
          <w:rFonts w:ascii="Tahoma" w:eastAsia="Tahoma" w:hAnsi="Tahoma" w:cs="Tahoma"/>
          <w:bCs w:val="0"/>
          <w:color w:val="FF0000"/>
          <w:sz w:val="20"/>
          <w:szCs w:val="20"/>
          <w:lang w:eastAsia="en-US"/>
        </w:rPr>
        <w:footnoteReference w:id="127"/>
      </w:r>
    </w:p>
    <w:p w14:paraId="71B9123C"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46405C">
        <w:rPr>
          <w:rFonts w:ascii="Tahoma" w:eastAsia="Tahoma" w:hAnsi="Tahoma" w:cs="Tahoma"/>
          <w:bCs w:val="0"/>
          <w:sz w:val="20"/>
          <w:szCs w:val="20"/>
          <w:lang w:eastAsia="en-US"/>
        </w:rPr>
        <w:t>При расхождении между положениями Договора и Общих условий</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применяются положения Договора.</w:t>
      </w:r>
    </w:p>
    <w:p w14:paraId="63FD81B4" w14:textId="77777777" w:rsidR="007F40B8" w:rsidRPr="005903DB" w:rsidRDefault="000A6E47" w:rsidP="007F40B8">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proofErr w:type="gramStart"/>
      <w:r w:rsidRPr="007F26A6">
        <w:rPr>
          <w:rFonts w:ascii="Tahoma" w:eastAsia="Tahoma" w:hAnsi="Tahoma" w:cs="Tahoma"/>
          <w:bCs w:val="0"/>
          <w:color w:val="FF0000"/>
          <w:sz w:val="20"/>
          <w:szCs w:val="20"/>
          <w:lang w:eastAsia="en-US"/>
        </w:rPr>
        <w:t>[</w:t>
      </w:r>
      <w:r w:rsidRPr="0046405C">
        <w:rPr>
          <w:rFonts w:ascii="Tahoma" w:eastAsia="Tahoma" w:hAnsi="Tahoma" w:cs="Tahoma"/>
          <w:bCs w:val="0"/>
          <w:sz w:val="20"/>
          <w:szCs w:val="20"/>
          <w:lang w:eastAsia="en-US"/>
        </w:rPr>
        <w:t xml:space="preserve"> В</w:t>
      </w:r>
      <w:proofErr w:type="gramEnd"/>
      <w:r w:rsidRPr="0046405C">
        <w:rPr>
          <w:rFonts w:ascii="Tahoma" w:eastAsia="Tahoma" w:hAnsi="Tahoma" w:cs="Tahoma"/>
          <w:bCs w:val="0"/>
          <w:sz w:val="20"/>
          <w:szCs w:val="20"/>
          <w:lang w:eastAsia="en-US"/>
        </w:rPr>
        <w:t xml:space="preserve"> случае изменения Общих условий новая редакция Общих условий прим</w:t>
      </w:r>
      <w:r>
        <w:rPr>
          <w:rFonts w:ascii="Tahoma" w:eastAsia="Tahoma" w:hAnsi="Tahoma" w:cs="Tahoma"/>
          <w:bCs w:val="0"/>
          <w:sz w:val="20"/>
          <w:szCs w:val="20"/>
          <w:lang w:eastAsia="en-US"/>
        </w:rPr>
        <w:t>еняется к отношениям Сторон по Д</w:t>
      </w:r>
      <w:r w:rsidRPr="0046405C">
        <w:rPr>
          <w:rFonts w:ascii="Tahoma" w:eastAsia="Tahoma" w:hAnsi="Tahoma" w:cs="Tahoma"/>
          <w:bCs w:val="0"/>
          <w:sz w:val="20"/>
          <w:szCs w:val="20"/>
          <w:lang w:eastAsia="en-US"/>
        </w:rPr>
        <w:t>оговору с даты, указанной в новой редакции Общих условий.</w:t>
      </w:r>
      <w:r w:rsidR="007F40B8">
        <w:rPr>
          <w:rFonts w:ascii="Tahoma" w:eastAsia="Tahoma" w:hAnsi="Tahoma" w:cs="Tahoma"/>
          <w:bCs w:val="0"/>
          <w:sz w:val="20"/>
          <w:szCs w:val="20"/>
          <w:lang w:eastAsia="en-US"/>
        </w:rPr>
        <w:t xml:space="preserve"> </w:t>
      </w:r>
      <w:r w:rsidR="007F40B8" w:rsidRPr="005903DB">
        <w:rPr>
          <w:rFonts w:ascii="Tahoma" w:eastAsia="Tahoma" w:hAnsi="Tahoma" w:cs="Tahoma"/>
          <w:bCs w:val="0"/>
          <w:color w:val="FF0000"/>
          <w:sz w:val="20"/>
          <w:szCs w:val="20"/>
          <w:lang w:eastAsia="en-US"/>
        </w:rPr>
        <w:t>]</w:t>
      </w:r>
      <w:r w:rsidR="007F40B8" w:rsidRPr="005903DB">
        <w:rPr>
          <w:rFonts w:ascii="Tahoma" w:eastAsia="Tahoma" w:hAnsi="Tahoma" w:cs="Tahoma"/>
          <w:bCs w:val="0"/>
          <w:sz w:val="20"/>
          <w:szCs w:val="20"/>
          <w:lang w:eastAsia="en-US"/>
        </w:rPr>
        <w:t xml:space="preserve"> </w:t>
      </w:r>
      <w:r w:rsidR="007F40B8" w:rsidRPr="00216BC8">
        <w:rPr>
          <w:rFonts w:ascii="Tahoma" w:eastAsia="Tahoma" w:hAnsi="Tahoma" w:cs="Tahoma"/>
          <w:bCs w:val="0"/>
          <w:color w:val="FF0000"/>
          <w:sz w:val="20"/>
          <w:szCs w:val="20"/>
          <w:vertAlign w:val="superscript"/>
          <w:lang w:eastAsia="en-US"/>
        </w:rPr>
        <w:footnoteReference w:id="128"/>
      </w:r>
    </w:p>
    <w:p w14:paraId="0F65C49D" w14:textId="77777777" w:rsidR="000A6E47" w:rsidRPr="00D11ADD" w:rsidRDefault="000A6E47" w:rsidP="000A6E47">
      <w:pPr>
        <w:pStyle w:val="affe"/>
        <w:numPr>
          <w:ilvl w:val="0"/>
          <w:numId w:val="36"/>
        </w:numPr>
        <w:ind w:left="851" w:hanging="851"/>
      </w:pPr>
      <w:r w:rsidRPr="00D11ADD">
        <w:t>ОБЩИЕ ТРЕБОВАНИЯ К ИСПОЛНЕНИЮ ДОГОВОРА</w:t>
      </w:r>
    </w:p>
    <w:p w14:paraId="4E3475EE" w14:textId="21FFDBA7" w:rsidR="000A6E47" w:rsidRPr="00D11ADD" w:rsidRDefault="000A6E47" w:rsidP="000A6E47">
      <w:pPr>
        <w:pStyle w:val="afff0"/>
        <w:numPr>
          <w:ilvl w:val="1"/>
          <w:numId w:val="36"/>
        </w:numPr>
        <w:ind w:left="851" w:hanging="851"/>
        <w:rPr>
          <w:color w:val="FF0000"/>
          <w:lang w:bidi="ru-RU"/>
        </w:rPr>
      </w:pPr>
      <w:proofErr w:type="gramStart"/>
      <w:r w:rsidRPr="00D11ADD">
        <w:rPr>
          <w:color w:val="FF0000"/>
          <w:lang w:bidi="ru-RU"/>
        </w:rPr>
        <w:t>[</w:t>
      </w:r>
      <w:r w:rsidRPr="00D11ADD">
        <w:rPr>
          <w:lang w:bidi="ru-RU"/>
        </w:rPr>
        <w:t xml:space="preserve"> Исходные</w:t>
      </w:r>
      <w:proofErr w:type="gramEnd"/>
      <w:r w:rsidRPr="00D11ADD">
        <w:rPr>
          <w:lang w:bidi="ru-RU"/>
        </w:rPr>
        <w:t xml:space="preserve"> данные, иная документация, необходимые для надлежащего исполнения обязательств </w:t>
      </w:r>
      <w:r w:rsidRPr="00D11ADD">
        <w:rPr>
          <w:color w:val="FF0000"/>
          <w:lang w:bidi="ru-RU"/>
        </w:rPr>
        <w:t>[</w:t>
      </w:r>
      <w:r w:rsidRPr="00D11ADD">
        <w:rPr>
          <w:lang w:bidi="ru-RU"/>
        </w:rPr>
        <w:t xml:space="preserve"> на дату заключения Договора переданы Заказчиком Исполнителю в полном объеме </w:t>
      </w:r>
      <w:r w:rsidRPr="00D11ADD">
        <w:rPr>
          <w:color w:val="FF0000"/>
          <w:lang w:bidi="ru-RU"/>
        </w:rPr>
        <w:t xml:space="preserve">] / [ </w:t>
      </w:r>
      <w:r w:rsidRPr="00D11ADD">
        <w:rPr>
          <w:lang w:bidi="ru-RU"/>
        </w:rPr>
        <w:t xml:space="preserve">подлежат передаче Заказчиком Исполнителю </w:t>
      </w:r>
      <w:r w:rsidRPr="00D11ADD">
        <w:rPr>
          <w:color w:val="FF0000"/>
          <w:lang w:bidi="ru-RU"/>
        </w:rPr>
        <w:t>[</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w:t>
      </w:r>
      <w:proofErr w:type="spellStart"/>
      <w:r w:rsidRPr="00D11ADD">
        <w:rPr>
          <w:lang w:bidi="ru-RU"/>
        </w:rPr>
        <w:t>р.д</w:t>
      </w:r>
      <w:proofErr w:type="spellEnd"/>
      <w:r w:rsidRPr="00D11ADD">
        <w:rPr>
          <w:lang w:bidi="ru-RU"/>
        </w:rPr>
        <w:t xml:space="preserve">. с даты заключения Договора </w:t>
      </w:r>
      <w:r w:rsidRPr="00D11ADD">
        <w:rPr>
          <w:color w:val="FF0000"/>
          <w:lang w:bidi="ru-RU"/>
        </w:rPr>
        <w:t>] / [</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w:t>
      </w:r>
      <w:proofErr w:type="spellStart"/>
      <w:r w:rsidRPr="00D11ADD">
        <w:rPr>
          <w:lang w:bidi="ru-RU"/>
        </w:rPr>
        <w:t>р.д</w:t>
      </w:r>
      <w:proofErr w:type="spellEnd"/>
      <w:r w:rsidRPr="00D11ADD">
        <w:rPr>
          <w:lang w:bidi="ru-RU"/>
        </w:rPr>
        <w:t xml:space="preserve">. с даты получения запроса от Исполнителя </w:t>
      </w:r>
      <w:r w:rsidRPr="00D11ADD">
        <w:rPr>
          <w:color w:val="FF0000"/>
          <w:lang w:bidi="ru-RU"/>
        </w:rPr>
        <w:t>] [</w:t>
      </w:r>
      <w:r w:rsidRPr="00D11ADD">
        <w:rPr>
          <w:lang w:bidi="ru-RU"/>
        </w:rPr>
        <w:t xml:space="preserve"> по перечню и в сроки, предусмотренные в приложениях к Договору </w:t>
      </w:r>
      <w:r w:rsidRPr="00D11ADD">
        <w:rPr>
          <w:color w:val="FF0000"/>
          <w:lang w:bidi="ru-RU"/>
        </w:rPr>
        <w:t>].]</w:t>
      </w:r>
    </w:p>
    <w:p w14:paraId="4D9CFC75" w14:textId="1079313C" w:rsidR="000A6E47" w:rsidRDefault="000A6E47" w:rsidP="000A6E47">
      <w:pPr>
        <w:pStyle w:val="afff0"/>
        <w:numPr>
          <w:ilvl w:val="1"/>
          <w:numId w:val="36"/>
        </w:numPr>
        <w:ind w:left="851" w:hanging="851"/>
        <w:rPr>
          <w:lang w:bidi="ru-RU"/>
        </w:rPr>
      </w:pPr>
      <w:r w:rsidRPr="00F34A85">
        <w:rPr>
          <w:lang w:bidi="ru-RU"/>
        </w:rPr>
        <w:t xml:space="preserve">По согласованию с Заказчиком Исполнитель вправе оказать </w:t>
      </w:r>
      <w:r w:rsidR="0035341A">
        <w:rPr>
          <w:lang w:bidi="ru-RU"/>
        </w:rPr>
        <w:t>У</w:t>
      </w:r>
      <w:r w:rsidRPr="00F34A85">
        <w:rPr>
          <w:lang w:bidi="ru-RU"/>
        </w:rPr>
        <w:t>слуги</w:t>
      </w:r>
      <w:r>
        <w:rPr>
          <w:color w:val="FF0000"/>
          <w:lang w:bidi="ru-RU"/>
        </w:rPr>
        <w:t xml:space="preserve"> </w:t>
      </w:r>
      <w:proofErr w:type="gramStart"/>
      <w:r w:rsidRPr="002439F5">
        <w:rPr>
          <w:color w:val="FF0000"/>
          <w:lang w:bidi="ru-RU"/>
        </w:rPr>
        <w:t>[</w:t>
      </w:r>
      <w:r>
        <w:rPr>
          <w:color w:val="FF0000"/>
          <w:lang w:bidi="ru-RU"/>
        </w:rPr>
        <w:t xml:space="preserve"> </w:t>
      </w:r>
      <w:r w:rsidRPr="00F34A85">
        <w:rPr>
          <w:lang w:bidi="ru-RU"/>
        </w:rPr>
        <w:t>по</w:t>
      </w:r>
      <w:proofErr w:type="gramEnd"/>
      <w:r w:rsidRPr="00F34A85">
        <w:rPr>
          <w:lang w:bidi="ru-RU"/>
        </w:rPr>
        <w:t xml:space="preserve"> Договору </w:t>
      </w:r>
      <w:r w:rsidRPr="002439F5">
        <w:rPr>
          <w:color w:val="FF0000"/>
          <w:lang w:bidi="ru-RU"/>
        </w:rPr>
        <w:t>]</w:t>
      </w:r>
      <w:r>
        <w:rPr>
          <w:color w:val="FF0000"/>
          <w:lang w:bidi="ru-RU"/>
        </w:rPr>
        <w:t xml:space="preserve"> </w:t>
      </w:r>
      <w:r w:rsidR="00AD2005">
        <w:rPr>
          <w:color w:val="FF0000"/>
          <w:lang w:bidi="ru-RU"/>
        </w:rPr>
        <w:t xml:space="preserve">/ </w:t>
      </w:r>
      <w:r w:rsidRPr="002439F5">
        <w:rPr>
          <w:color w:val="FF0000"/>
          <w:lang w:bidi="ru-RU"/>
        </w:rPr>
        <w:t>[</w:t>
      </w:r>
      <w:r>
        <w:rPr>
          <w:color w:val="FF0000"/>
          <w:lang w:bidi="ru-RU"/>
        </w:rPr>
        <w:t xml:space="preserve"> </w:t>
      </w:r>
      <w:r w:rsidRPr="00F34A85">
        <w:rPr>
          <w:lang w:bidi="ru-RU"/>
        </w:rPr>
        <w:t xml:space="preserve">по Заявке </w:t>
      </w:r>
      <w:r w:rsidRPr="002439F5">
        <w:rPr>
          <w:color w:val="FF0000"/>
          <w:lang w:bidi="ru-RU"/>
        </w:rPr>
        <w:t>]</w:t>
      </w:r>
      <w:r>
        <w:rPr>
          <w:color w:val="FF0000"/>
          <w:lang w:bidi="ru-RU"/>
        </w:rPr>
        <w:t xml:space="preserve"> </w:t>
      </w:r>
      <w:r w:rsidRPr="00F34A85">
        <w:rPr>
          <w:lang w:bidi="ru-RU"/>
        </w:rPr>
        <w:t xml:space="preserve">досрочно. В этом случае Заказчик принимает и оплачивает </w:t>
      </w:r>
      <w:r w:rsidR="0035341A">
        <w:rPr>
          <w:lang w:bidi="ru-RU"/>
        </w:rPr>
        <w:t>У</w:t>
      </w:r>
      <w:r w:rsidRPr="00F34A85">
        <w:rPr>
          <w:lang w:bidi="ru-RU"/>
        </w:rPr>
        <w:t>слуги в соответствии с условиями Договора.</w:t>
      </w:r>
    </w:p>
    <w:p w14:paraId="1A8DFBE8" w14:textId="77777777" w:rsidR="004D7A9C" w:rsidRDefault="004D7A9C" w:rsidP="000A6E47">
      <w:pPr>
        <w:pStyle w:val="afff0"/>
        <w:numPr>
          <w:ilvl w:val="1"/>
          <w:numId w:val="36"/>
        </w:numPr>
        <w:ind w:left="851" w:hanging="851"/>
        <w:rPr>
          <w:lang w:bidi="ru-RU"/>
        </w:rPr>
      </w:pPr>
      <w:r>
        <w:rPr>
          <w:lang w:bidi="ru-RU"/>
        </w:rPr>
        <w:t>Исполнитель обязан исполнять полученные в ходе оказания Услуг указания Заказчика, в случае если такие указания не противоречат условиям Договора.</w:t>
      </w:r>
    </w:p>
    <w:p w14:paraId="3636B1E5" w14:textId="02B29567" w:rsidR="0049225D" w:rsidRDefault="0049225D" w:rsidP="00940E74">
      <w:pPr>
        <w:pStyle w:val="afff0"/>
        <w:numPr>
          <w:ilvl w:val="1"/>
          <w:numId w:val="36"/>
        </w:numPr>
        <w:ind w:left="851" w:hanging="851"/>
        <w:rPr>
          <w:lang w:bidi="ru-RU"/>
        </w:rPr>
      </w:pPr>
      <w:r>
        <w:rPr>
          <w:lang w:bidi="ru-RU"/>
        </w:rPr>
        <w:t xml:space="preserve">Исполнитель </w:t>
      </w:r>
      <w:r w:rsidR="00AF1CB7">
        <w:rPr>
          <w:lang w:bidi="ru-RU"/>
        </w:rPr>
        <w:t xml:space="preserve">обязуется оказать Услуги своевременно, качественно и в полном объеме в соответствии с требованиями </w:t>
      </w:r>
      <w:r>
        <w:rPr>
          <w:lang w:bidi="ru-RU"/>
        </w:rPr>
        <w:t>Договор</w:t>
      </w:r>
      <w:r w:rsidR="00AF1CB7">
        <w:rPr>
          <w:lang w:bidi="ru-RU"/>
        </w:rPr>
        <w:t>а</w:t>
      </w:r>
      <w:r w:rsidRPr="00E0488B">
        <w:rPr>
          <w:lang w:bidi="ru-RU"/>
        </w:rPr>
        <w:t xml:space="preserve"> </w:t>
      </w:r>
      <w:r w:rsidRPr="006A0BD9">
        <w:rPr>
          <w:color w:val="FF0000"/>
          <w:lang w:bidi="ru-RU"/>
        </w:rPr>
        <w:t>[</w:t>
      </w:r>
      <w:r w:rsidR="006A0BD9" w:rsidRPr="00E0488B">
        <w:rPr>
          <w:lang w:bidi="ru-RU"/>
        </w:rPr>
        <w:t>,</w:t>
      </w:r>
      <w:r w:rsidR="006A0BD9">
        <w:rPr>
          <w:lang w:bidi="ru-RU"/>
        </w:rPr>
        <w:t xml:space="preserve"> </w:t>
      </w:r>
      <w:proofErr w:type="gramStart"/>
      <w:r>
        <w:rPr>
          <w:lang w:bidi="ru-RU"/>
        </w:rPr>
        <w:t>Задани</w:t>
      </w:r>
      <w:r w:rsidR="006A0BD9">
        <w:rPr>
          <w:lang w:bidi="ru-RU"/>
        </w:rPr>
        <w:t>я</w:t>
      </w:r>
      <w:r w:rsidR="00AF1CB7">
        <w:rPr>
          <w:lang w:bidi="ru-RU"/>
        </w:rPr>
        <w:t xml:space="preserve"> </w:t>
      </w:r>
      <w:r w:rsidRPr="006A0BD9">
        <w:rPr>
          <w:color w:val="FF0000"/>
          <w:lang w:bidi="ru-RU"/>
        </w:rPr>
        <w:t>]</w:t>
      </w:r>
      <w:proofErr w:type="gramEnd"/>
      <w:r w:rsidRPr="00940E74">
        <w:rPr>
          <w:lang w:bidi="ru-RU"/>
        </w:rPr>
        <w:t xml:space="preserve"> </w:t>
      </w:r>
      <w:r w:rsidRPr="006A0BD9">
        <w:rPr>
          <w:color w:val="FF0000"/>
          <w:lang w:bidi="ru-RU"/>
        </w:rPr>
        <w:t>[</w:t>
      </w:r>
      <w:r w:rsidR="00AF1CB7">
        <w:rPr>
          <w:lang w:bidi="ru-RU"/>
        </w:rPr>
        <w:t xml:space="preserve"> </w:t>
      </w:r>
      <w:r w:rsidR="006A0BD9" w:rsidRPr="00E0488B">
        <w:rPr>
          <w:lang w:bidi="ru-RU"/>
        </w:rPr>
        <w:t>,</w:t>
      </w:r>
      <w:r>
        <w:rPr>
          <w:lang w:bidi="ru-RU"/>
        </w:rPr>
        <w:t>Заявк</w:t>
      </w:r>
      <w:r w:rsidR="006A0BD9">
        <w:rPr>
          <w:lang w:bidi="ru-RU"/>
        </w:rPr>
        <w:t>и</w:t>
      </w:r>
      <w:r w:rsidR="00AF1CB7">
        <w:rPr>
          <w:lang w:bidi="ru-RU"/>
        </w:rPr>
        <w:t xml:space="preserve"> </w:t>
      </w:r>
      <w:r w:rsidRPr="006A0BD9">
        <w:rPr>
          <w:color w:val="FF0000"/>
          <w:lang w:bidi="ru-RU"/>
        </w:rPr>
        <w:t>]</w:t>
      </w:r>
      <w:r w:rsidRPr="00E0488B">
        <w:rPr>
          <w:lang w:bidi="ru-RU"/>
        </w:rPr>
        <w:t>,</w:t>
      </w:r>
      <w:r w:rsidRPr="00940E74">
        <w:rPr>
          <w:lang w:bidi="ru-RU"/>
        </w:rPr>
        <w:t xml:space="preserve">  </w:t>
      </w:r>
      <w:r w:rsidRPr="006A0BD9">
        <w:rPr>
          <w:color w:val="FF0000"/>
          <w:lang w:bidi="ru-RU"/>
        </w:rPr>
        <w:t>[</w:t>
      </w:r>
      <w:r w:rsidRPr="00A27C0E">
        <w:rPr>
          <w:lang w:bidi="ru-RU"/>
        </w:rPr>
        <w:t>•</w:t>
      </w:r>
      <w:r w:rsidRPr="006A0BD9">
        <w:rPr>
          <w:color w:val="FF0000"/>
          <w:lang w:bidi="ru-RU"/>
        </w:rPr>
        <w:t>]</w:t>
      </w:r>
      <w:r w:rsidR="006A0BD9">
        <w:rPr>
          <w:lang w:bidi="ru-RU"/>
        </w:rPr>
        <w:t xml:space="preserve">, </w:t>
      </w:r>
      <w:r w:rsidRPr="006073DB">
        <w:rPr>
          <w:lang w:bidi="ru-RU"/>
        </w:rPr>
        <w:t>действ</w:t>
      </w:r>
      <w:r>
        <w:rPr>
          <w:lang w:bidi="ru-RU"/>
        </w:rPr>
        <w:t>ующе</w:t>
      </w:r>
      <w:r w:rsidR="00AF1CB7">
        <w:rPr>
          <w:lang w:bidi="ru-RU"/>
        </w:rPr>
        <w:t>го</w:t>
      </w:r>
      <w:r>
        <w:rPr>
          <w:lang w:bidi="ru-RU"/>
        </w:rPr>
        <w:t xml:space="preserve"> законодательств</w:t>
      </w:r>
      <w:r w:rsidR="00AF1CB7">
        <w:rPr>
          <w:lang w:bidi="ru-RU"/>
        </w:rPr>
        <w:t>а</w:t>
      </w:r>
      <w:r w:rsidRPr="006073DB">
        <w:rPr>
          <w:lang w:bidi="ru-RU"/>
        </w:rPr>
        <w:t xml:space="preserve"> РФ</w:t>
      </w:r>
      <w:r w:rsidR="006A0BD9">
        <w:rPr>
          <w:lang w:bidi="ru-RU"/>
        </w:rPr>
        <w:t xml:space="preserve"> </w:t>
      </w:r>
      <w:r w:rsidR="006A0BD9" w:rsidRPr="00F47FDF">
        <w:rPr>
          <w:color w:val="FF0000"/>
          <w:lang w:bidi="ru-RU"/>
        </w:rPr>
        <w:t>[</w:t>
      </w:r>
      <w:r w:rsidRPr="006073DB">
        <w:rPr>
          <w:lang w:bidi="ru-RU"/>
        </w:rPr>
        <w:t xml:space="preserve">, включая, но не ограничиваясь, </w:t>
      </w:r>
      <w:r>
        <w:rPr>
          <w:lang w:bidi="ru-RU"/>
        </w:rPr>
        <w:t>применимым</w:t>
      </w:r>
      <w:r w:rsidR="00AF1CB7">
        <w:rPr>
          <w:lang w:bidi="ru-RU"/>
        </w:rPr>
        <w:t>и</w:t>
      </w:r>
      <w:r>
        <w:rPr>
          <w:lang w:bidi="ru-RU"/>
        </w:rPr>
        <w:t xml:space="preserve"> </w:t>
      </w:r>
      <w:r w:rsidR="006A0BD9" w:rsidRPr="00F47FDF">
        <w:rPr>
          <w:color w:val="FF0000"/>
          <w:lang w:bidi="ru-RU"/>
        </w:rPr>
        <w:t>[</w:t>
      </w:r>
      <w:r w:rsidR="006A0BD9">
        <w:rPr>
          <w:color w:val="FF0000"/>
          <w:lang w:bidi="ru-RU"/>
        </w:rPr>
        <w:t xml:space="preserve"> </w:t>
      </w:r>
      <w:r>
        <w:rPr>
          <w:lang w:bidi="ru-RU"/>
        </w:rPr>
        <w:t>СНИП</w:t>
      </w:r>
      <w:r w:rsidR="006A0BD9">
        <w:rPr>
          <w:lang w:bidi="ru-RU"/>
        </w:rPr>
        <w:t xml:space="preserve"> </w:t>
      </w:r>
      <w:r w:rsidR="006A0BD9" w:rsidRPr="00F47FDF">
        <w:rPr>
          <w:color w:val="FF0000"/>
          <w:lang w:bidi="ru-RU"/>
        </w:rPr>
        <w:t>] [</w:t>
      </w:r>
      <w:r>
        <w:rPr>
          <w:lang w:bidi="ru-RU"/>
        </w:rPr>
        <w:t>, ГОСТ</w:t>
      </w:r>
      <w:r w:rsidR="006A0BD9">
        <w:rPr>
          <w:lang w:bidi="ru-RU"/>
        </w:rPr>
        <w:t xml:space="preserve"> </w:t>
      </w:r>
      <w:r w:rsidR="006A0BD9" w:rsidRPr="00F47FDF">
        <w:rPr>
          <w:color w:val="FF0000"/>
          <w:lang w:bidi="ru-RU"/>
        </w:rPr>
        <w:t>]</w:t>
      </w:r>
      <w:r w:rsidR="006A0BD9">
        <w:rPr>
          <w:color w:val="FF0000"/>
          <w:lang w:bidi="ru-RU"/>
        </w:rPr>
        <w:t xml:space="preserve"> </w:t>
      </w:r>
      <w:r w:rsidR="006A0BD9" w:rsidRPr="006A0BD9">
        <w:rPr>
          <w:color w:val="FF0000"/>
          <w:lang w:bidi="ru-RU"/>
        </w:rPr>
        <w:t>[</w:t>
      </w:r>
      <w:r w:rsidRPr="00E0488B">
        <w:rPr>
          <w:lang w:bidi="ru-RU"/>
        </w:rPr>
        <w:t xml:space="preserve">, </w:t>
      </w:r>
      <w:r w:rsidRPr="006073DB">
        <w:rPr>
          <w:lang w:bidi="ru-RU"/>
        </w:rPr>
        <w:t>СП</w:t>
      </w:r>
      <w:r w:rsidR="006A0BD9">
        <w:rPr>
          <w:lang w:bidi="ru-RU"/>
        </w:rPr>
        <w:t xml:space="preserve"> </w:t>
      </w:r>
      <w:r w:rsidR="006A0BD9" w:rsidRPr="00F47FDF">
        <w:rPr>
          <w:color w:val="FF0000"/>
          <w:lang w:bidi="ru-RU"/>
        </w:rPr>
        <w:t>]</w:t>
      </w:r>
      <w:r w:rsidRPr="006073DB">
        <w:rPr>
          <w:lang w:bidi="ru-RU"/>
        </w:rPr>
        <w:t xml:space="preserve"> </w:t>
      </w:r>
      <w:r w:rsidRPr="006A0BD9">
        <w:rPr>
          <w:color w:val="FF0000"/>
          <w:lang w:bidi="ru-RU"/>
        </w:rPr>
        <w:t>[</w:t>
      </w:r>
      <w:r w:rsidR="00AF1CB7">
        <w:rPr>
          <w:lang w:bidi="ru-RU"/>
        </w:rPr>
        <w:t xml:space="preserve"> </w:t>
      </w:r>
      <w:r w:rsidR="006A0BD9" w:rsidRPr="00F47FDF">
        <w:rPr>
          <w:color w:val="FF0000"/>
          <w:lang w:bidi="ru-RU"/>
        </w:rPr>
        <w:t>[</w:t>
      </w:r>
      <w:r w:rsidR="006A0BD9">
        <w:rPr>
          <w:color w:val="FF0000"/>
          <w:lang w:bidi="ru-RU"/>
        </w:rPr>
        <w:t xml:space="preserve"> </w:t>
      </w:r>
      <w:r w:rsidR="006A0BD9" w:rsidRPr="00E0488B">
        <w:rPr>
          <w:lang w:bidi="ru-RU"/>
        </w:rPr>
        <w:t>,</w:t>
      </w:r>
      <w:r>
        <w:rPr>
          <w:lang w:bidi="ru-RU"/>
        </w:rPr>
        <w:t>проектной</w:t>
      </w:r>
      <w:r w:rsidR="006A0BD9">
        <w:rPr>
          <w:lang w:bidi="ru-RU"/>
        </w:rPr>
        <w:t xml:space="preserve"> </w:t>
      </w:r>
      <w:r w:rsidR="006A0BD9" w:rsidRPr="00F47FDF">
        <w:rPr>
          <w:color w:val="FF0000"/>
          <w:lang w:bidi="ru-RU"/>
        </w:rPr>
        <w:t>]</w:t>
      </w:r>
      <w:r w:rsidRPr="00F47FDF">
        <w:rPr>
          <w:lang w:bidi="ru-RU"/>
        </w:rPr>
        <w:t xml:space="preserve"> </w:t>
      </w:r>
      <w:r w:rsidR="006A0BD9" w:rsidRPr="00F47FDF">
        <w:rPr>
          <w:color w:val="FF0000"/>
          <w:lang w:bidi="ru-RU"/>
        </w:rPr>
        <w:t>[</w:t>
      </w:r>
      <w:r w:rsidR="006A0BD9">
        <w:rPr>
          <w:color w:val="FF0000"/>
          <w:lang w:bidi="ru-RU"/>
        </w:rPr>
        <w:t xml:space="preserve"> </w:t>
      </w:r>
      <w:r w:rsidR="006A0BD9" w:rsidRPr="00F47FDF">
        <w:rPr>
          <w:lang w:bidi="ru-RU"/>
        </w:rPr>
        <w:t>,</w:t>
      </w:r>
      <w:r>
        <w:rPr>
          <w:lang w:bidi="ru-RU"/>
        </w:rPr>
        <w:t>р</w:t>
      </w:r>
      <w:r w:rsidRPr="0061619A">
        <w:rPr>
          <w:lang w:bidi="ru-RU"/>
        </w:rPr>
        <w:t xml:space="preserve">абочей </w:t>
      </w:r>
      <w:r w:rsidR="006A0BD9" w:rsidRPr="00F47FDF">
        <w:rPr>
          <w:color w:val="FF0000"/>
          <w:lang w:bidi="ru-RU"/>
        </w:rPr>
        <w:t>]</w:t>
      </w:r>
      <w:r w:rsidR="006A0BD9">
        <w:rPr>
          <w:color w:val="FF0000"/>
          <w:lang w:bidi="ru-RU"/>
        </w:rPr>
        <w:t xml:space="preserve"> </w:t>
      </w:r>
      <w:r w:rsidRPr="0061619A">
        <w:rPr>
          <w:lang w:bidi="ru-RU"/>
        </w:rPr>
        <w:t>документации</w:t>
      </w:r>
      <w:r w:rsidRPr="00940E74">
        <w:rPr>
          <w:lang w:bidi="ru-RU"/>
        </w:rPr>
        <w:t xml:space="preserve"> </w:t>
      </w:r>
      <w:r w:rsidRPr="006A0BD9">
        <w:rPr>
          <w:color w:val="FF0000"/>
          <w:lang w:bidi="ru-RU"/>
        </w:rPr>
        <w:t>[</w:t>
      </w:r>
      <w:r w:rsidR="006A0BD9" w:rsidRPr="00F47FDF">
        <w:rPr>
          <w:lang w:bidi="ru-RU"/>
        </w:rPr>
        <w:t>,</w:t>
      </w:r>
      <w:r w:rsidRPr="00A27C0E">
        <w:rPr>
          <w:lang w:bidi="ru-RU"/>
        </w:rPr>
        <w:t>•</w:t>
      </w:r>
      <w:r w:rsidRPr="006A0BD9">
        <w:rPr>
          <w:color w:val="FF0000"/>
          <w:lang w:bidi="ru-RU"/>
        </w:rPr>
        <w:t>]</w:t>
      </w:r>
      <w:r w:rsidR="006A0BD9">
        <w:rPr>
          <w:lang w:bidi="ru-RU"/>
        </w:rPr>
        <w:t xml:space="preserve"> </w:t>
      </w:r>
      <w:r w:rsidRPr="006A0BD9">
        <w:rPr>
          <w:color w:val="FF0000"/>
          <w:lang w:bidi="ru-RU"/>
        </w:rPr>
        <w:t>]</w:t>
      </w:r>
      <w:r w:rsidR="006A0BD9">
        <w:rPr>
          <w:color w:val="FF0000"/>
          <w:lang w:bidi="ru-RU"/>
        </w:rPr>
        <w:t xml:space="preserve"> </w:t>
      </w:r>
      <w:r w:rsidR="006A0BD9" w:rsidRPr="00F47FDF">
        <w:rPr>
          <w:color w:val="FF0000"/>
          <w:lang w:bidi="ru-RU"/>
        </w:rPr>
        <w:t>]</w:t>
      </w:r>
      <w:r w:rsidRPr="006073DB">
        <w:rPr>
          <w:lang w:bidi="ru-RU"/>
        </w:rPr>
        <w:t xml:space="preserve">, </w:t>
      </w:r>
      <w:r>
        <w:rPr>
          <w:lang w:bidi="ru-RU"/>
        </w:rPr>
        <w:t>и обычно предъявляемым</w:t>
      </w:r>
      <w:r w:rsidRPr="006073DB">
        <w:rPr>
          <w:lang w:bidi="ru-RU"/>
        </w:rPr>
        <w:t xml:space="preserve"> требования</w:t>
      </w:r>
      <w:r>
        <w:rPr>
          <w:lang w:bidi="ru-RU"/>
        </w:rPr>
        <w:t>м</w:t>
      </w:r>
      <w:r w:rsidRPr="00F47FDF">
        <w:rPr>
          <w:lang w:bidi="ru-RU"/>
        </w:rPr>
        <w:t>.</w:t>
      </w:r>
    </w:p>
    <w:p w14:paraId="5405C03B" w14:textId="0EF7F79C" w:rsidR="004D7A9C" w:rsidRDefault="004D7A9C" w:rsidP="000A6E47">
      <w:pPr>
        <w:pStyle w:val="afff0"/>
        <w:numPr>
          <w:ilvl w:val="1"/>
          <w:numId w:val="36"/>
        </w:numPr>
        <w:ind w:left="851" w:hanging="851"/>
        <w:rPr>
          <w:lang w:bidi="ru-RU"/>
        </w:rPr>
      </w:pPr>
      <w:r>
        <w:rPr>
          <w:lang w:bidi="ru-RU"/>
        </w:rPr>
        <w:t>Заказчик вправе в любое время проверять ход и качество оказываемых Исполнителем Услуг, не вмешиваясь в оперативно-хозяйственную деятельность Исполнителя.</w:t>
      </w:r>
    </w:p>
    <w:p w14:paraId="47022194" w14:textId="301721B5" w:rsidR="00FD4C2A" w:rsidRPr="00B656CC" w:rsidRDefault="00FD4C2A" w:rsidP="00FD4C2A">
      <w:pPr>
        <w:pStyle w:val="afff0"/>
        <w:numPr>
          <w:ilvl w:val="1"/>
          <w:numId w:val="36"/>
        </w:numPr>
        <w:ind w:left="851" w:hanging="851"/>
        <w:rPr>
          <w:lang w:bidi="ru-RU"/>
        </w:rPr>
      </w:pPr>
      <w:proofErr w:type="gramStart"/>
      <w:r w:rsidRPr="00FD4C2A">
        <w:rPr>
          <w:color w:val="FF0000"/>
        </w:rPr>
        <w:t>[</w:t>
      </w:r>
      <w:r>
        <w:t xml:space="preserve"> </w:t>
      </w:r>
      <w:r w:rsidRPr="00FD4C2A">
        <w:rPr>
          <w:szCs w:val="22"/>
        </w:rPr>
        <w:t>В</w:t>
      </w:r>
      <w:proofErr w:type="gramEnd"/>
      <w:r w:rsidRPr="00FD4C2A">
        <w:rPr>
          <w:szCs w:val="22"/>
        </w:rPr>
        <w:t xml:space="preserve"> целях реализации </w:t>
      </w:r>
      <w:r w:rsidRPr="007E5EE4">
        <w:rPr>
          <w:szCs w:val="22"/>
        </w:rPr>
        <w:t>требований ИСО 9001, ИСО 14001 и</w:t>
      </w:r>
      <w:r w:rsidRPr="00A21FF5">
        <w:rPr>
          <w:szCs w:val="22"/>
        </w:rPr>
        <w:t xml:space="preserve"> ИСО 45001 </w:t>
      </w:r>
      <w:r w:rsidR="00EC206D">
        <w:rPr>
          <w:szCs w:val="22"/>
        </w:rPr>
        <w:t>Исполнитель</w:t>
      </w:r>
      <w:r w:rsidRPr="00A21FF5">
        <w:rPr>
          <w:szCs w:val="22"/>
        </w:rPr>
        <w:t xml:space="preserve"> регулярно доводит до сведения своего персонала содержание политик Заказчика</w:t>
      </w:r>
      <w:r w:rsidRPr="00F11786">
        <w:rPr>
          <w:szCs w:val="22"/>
        </w:rPr>
        <w:t xml:space="preserve"> в области: качества, экологии, охраны труда и промышленной безопасности.</w:t>
      </w:r>
      <w:r>
        <w:t xml:space="preserve"> </w:t>
      </w:r>
      <w:r w:rsidRPr="00FD4C2A">
        <w:rPr>
          <w:color w:val="FF0000"/>
        </w:rPr>
        <w:t>]</w:t>
      </w:r>
      <w:r w:rsidRPr="007E5EE4">
        <w:rPr>
          <w:color w:val="FF0000"/>
        </w:rPr>
        <w:t xml:space="preserve"> </w:t>
      </w:r>
      <w:r w:rsidRPr="00B656CC">
        <w:rPr>
          <w:rStyle w:val="a7"/>
          <w:color w:val="FF0000"/>
        </w:rPr>
        <w:footnoteReference w:id="129"/>
      </w:r>
    </w:p>
    <w:p w14:paraId="63D537B0" w14:textId="03EABEFA" w:rsidR="00EB576B" w:rsidRPr="00891C08" w:rsidRDefault="00EB576B" w:rsidP="00B656CC">
      <w:pPr>
        <w:pStyle w:val="afff0"/>
        <w:numPr>
          <w:ilvl w:val="1"/>
          <w:numId w:val="36"/>
        </w:numPr>
        <w:ind w:left="851" w:hanging="851"/>
      </w:pPr>
      <w:r w:rsidRPr="00891C08">
        <w:t xml:space="preserve">При </w:t>
      </w:r>
      <w:r>
        <w:t>оказании Услуг</w:t>
      </w:r>
      <w:r w:rsidRPr="00891C08">
        <w:t xml:space="preserve"> на территории Заказчика </w:t>
      </w:r>
      <w:r>
        <w:t>Исполнитель оказывает Услуги</w:t>
      </w:r>
      <w:r w:rsidRPr="00891C08">
        <w:t xml:space="preserve"> в соответствии распорядительными документами Заказчика в области охраны труда, промышленной безопасности и охраны окружающей среды, указанными в Общих условиях, Договоре и/или дополнительно представленных Заказчиком. Дополнительно представленные документы в области ОТ, ПБ и ООС начинают действовать для </w:t>
      </w:r>
      <w:r>
        <w:t>Исполнителя</w:t>
      </w:r>
      <w:r w:rsidRPr="00891C08">
        <w:t xml:space="preserve"> по истечении 10 </w:t>
      </w:r>
      <w:proofErr w:type="spellStart"/>
      <w:r w:rsidRPr="00891C08">
        <w:t>р.д</w:t>
      </w:r>
      <w:proofErr w:type="spellEnd"/>
      <w:r w:rsidRPr="00891C08">
        <w:t>. с даты передачи Заказчиком.</w:t>
      </w:r>
    </w:p>
    <w:p w14:paraId="05C64EA1" w14:textId="05375A84" w:rsidR="00EB576B" w:rsidRPr="00891C08" w:rsidRDefault="00EB576B" w:rsidP="00B656CC">
      <w:pPr>
        <w:pStyle w:val="afff0"/>
        <w:numPr>
          <w:ilvl w:val="1"/>
          <w:numId w:val="36"/>
        </w:numPr>
        <w:ind w:left="851" w:hanging="851"/>
      </w:pPr>
      <w:r w:rsidRPr="00305BB4">
        <w:rPr>
          <w:color w:val="FF0000"/>
        </w:rPr>
        <w:t>[ [</w:t>
      </w:r>
      <w:r w:rsidRPr="00891C08">
        <w:t xml:space="preserve"> В части, не предусмотренной разделом Договора о материалах Заказчика, </w:t>
      </w:r>
      <w:r w:rsidRPr="00305BB4">
        <w:rPr>
          <w:color w:val="FF0000"/>
        </w:rPr>
        <w:t>]</w:t>
      </w:r>
      <w:r w:rsidRPr="00891C08">
        <w:rPr>
          <w:color w:val="FF0000"/>
        </w:rPr>
        <w:t xml:space="preserve"> </w:t>
      </w:r>
      <w:r w:rsidRPr="00891C08">
        <w:rPr>
          <w:rStyle w:val="a7"/>
        </w:rPr>
        <w:footnoteReference w:id="130"/>
      </w:r>
      <w:r w:rsidRPr="00891C08">
        <w:t xml:space="preserve"> </w:t>
      </w:r>
      <w:r>
        <w:t>Исполнитель</w:t>
      </w:r>
      <w:r w:rsidRPr="00891C08">
        <w:t xml:space="preserve"> самостоятельно обеспечивает себя оборудованием, материалами и инвентарём, такелажем, приспособлениями, средствами малой механизации, средствами индивидуальной защиты и иным имуществом, необходимыми для </w:t>
      </w:r>
      <w:r>
        <w:t>оказания Услуг</w:t>
      </w:r>
      <w:r w:rsidRPr="00891C08">
        <w:t xml:space="preserve"> по Договору.</w:t>
      </w:r>
    </w:p>
    <w:p w14:paraId="23C33B59" w14:textId="52143FA6" w:rsidR="00EB576B" w:rsidRPr="00891C08" w:rsidRDefault="00EB576B" w:rsidP="00EB576B">
      <w:pPr>
        <w:pStyle w:val="aff6"/>
      </w:pPr>
      <w:r>
        <w:lastRenderedPageBreak/>
        <w:t>Исполнитель</w:t>
      </w:r>
      <w:r w:rsidRPr="00891C08">
        <w:t xml:space="preserve"> отвечает за закупку, транспортировку, получение, разгрузку и хранение всего оборудования, материалов и прочего имущества, необходимых для </w:t>
      </w:r>
      <w:r>
        <w:t>оказания Услуг</w:t>
      </w:r>
      <w:r w:rsidRPr="00891C08">
        <w:t xml:space="preserve">. </w:t>
      </w:r>
      <w:r>
        <w:t xml:space="preserve">Исполнитель </w:t>
      </w:r>
      <w:r w:rsidRPr="00891C08">
        <w:t xml:space="preserve">гарантирует надлежащее качество используемых при </w:t>
      </w:r>
      <w:r>
        <w:t>оказании Услуг</w:t>
      </w:r>
      <w:r w:rsidRPr="00891C08">
        <w:t xml:space="preserve"> материалов, конструкций, оборудования и систем, соответствие их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отсутствие обременений на использованные/смонтированные материалы/оборудование правами третьих лиц.</w:t>
      </w:r>
    </w:p>
    <w:p w14:paraId="13C89C67" w14:textId="730F695E" w:rsidR="00EB576B" w:rsidRPr="00891C08" w:rsidRDefault="00EB576B" w:rsidP="00EB576B">
      <w:pPr>
        <w:pStyle w:val="aff6"/>
      </w:pPr>
      <w:proofErr w:type="gramStart"/>
      <w:r w:rsidRPr="00305BB4">
        <w:rPr>
          <w:color w:val="FF0000"/>
        </w:rPr>
        <w:t>[</w:t>
      </w:r>
      <w:r w:rsidRPr="00891C08">
        <w:t xml:space="preserve"> </w:t>
      </w:r>
      <w:r>
        <w:t>Исполнитель</w:t>
      </w:r>
      <w:proofErr w:type="gramEnd"/>
      <w:r w:rsidRPr="00891C08">
        <w:t xml:space="preserve"> самостоятельно обеспечивает себя необходимыми энергоресурсами, в том числе самостоятельно обеспечивает подключение к источникам энергоснабжения. </w:t>
      </w:r>
      <w:r w:rsidRPr="00305BB4">
        <w:rPr>
          <w:color w:val="FF0000"/>
        </w:rPr>
        <w:t>]</w:t>
      </w:r>
      <w:r>
        <w:rPr>
          <w:color w:val="FF0000"/>
        </w:rPr>
        <w:t xml:space="preserve"> </w:t>
      </w:r>
      <w:r w:rsidRPr="00305BB4">
        <w:rPr>
          <w:color w:val="FF0000"/>
        </w:rPr>
        <w:t>]</w:t>
      </w:r>
    </w:p>
    <w:p w14:paraId="2569D4F8" w14:textId="55421D6B" w:rsidR="00EB576B" w:rsidRPr="00891C08" w:rsidRDefault="00374523" w:rsidP="00B656CC">
      <w:pPr>
        <w:pStyle w:val="afff0"/>
        <w:numPr>
          <w:ilvl w:val="1"/>
          <w:numId w:val="36"/>
        </w:numPr>
        <w:ind w:left="851" w:hanging="851"/>
      </w:pPr>
      <w:proofErr w:type="gramStart"/>
      <w:r w:rsidRPr="00305BB4">
        <w:rPr>
          <w:color w:val="FF0000"/>
        </w:rPr>
        <w:t>[</w:t>
      </w:r>
      <w:r>
        <w:rPr>
          <w:color w:val="FF0000"/>
        </w:rPr>
        <w:t xml:space="preserve"> </w:t>
      </w:r>
      <w:r w:rsidR="00EB576B" w:rsidRPr="00891C08">
        <w:t>В</w:t>
      </w:r>
      <w:proofErr w:type="gramEnd"/>
      <w:r w:rsidR="00EB576B" w:rsidRPr="00891C08">
        <w:t xml:space="preserve"> случае возникновения претензий компетентных органов по причинам, связанным с </w:t>
      </w:r>
      <w:r>
        <w:t>Исполнителем</w:t>
      </w:r>
      <w:r w:rsidR="00EB576B" w:rsidRPr="00891C08">
        <w:t xml:space="preserve">, </w:t>
      </w:r>
      <w:r>
        <w:t>Исполнитель</w:t>
      </w:r>
      <w:r w:rsidR="00EB576B" w:rsidRPr="00891C08">
        <w:t xml:space="preserve"> обязан самостоятельно и за свой счет решить вопрос об уплате всех назначенных административных штрафов и исполнении предписаний.</w:t>
      </w:r>
      <w:r w:rsidRPr="00374523">
        <w:rPr>
          <w:color w:val="FF0000"/>
        </w:rPr>
        <w:t xml:space="preserve"> </w:t>
      </w:r>
      <w:r w:rsidRPr="00305BB4">
        <w:rPr>
          <w:color w:val="FF0000"/>
        </w:rPr>
        <w:t>]</w:t>
      </w:r>
    </w:p>
    <w:p w14:paraId="2B3FD1DD" w14:textId="48147945" w:rsidR="00EB576B" w:rsidRPr="00891C08" w:rsidRDefault="00374523" w:rsidP="00B656CC">
      <w:pPr>
        <w:pStyle w:val="afff0"/>
        <w:numPr>
          <w:ilvl w:val="1"/>
          <w:numId w:val="36"/>
        </w:numPr>
        <w:ind w:left="851" w:hanging="851"/>
      </w:pPr>
      <w:proofErr w:type="gramStart"/>
      <w:r w:rsidRPr="00305BB4">
        <w:rPr>
          <w:color w:val="FF0000"/>
        </w:rPr>
        <w:t>[</w:t>
      </w:r>
      <w:r>
        <w:rPr>
          <w:color w:val="FF0000"/>
        </w:rPr>
        <w:t xml:space="preserve"> </w:t>
      </w:r>
      <w:r>
        <w:t>Исполнитель</w:t>
      </w:r>
      <w:proofErr w:type="gramEnd"/>
      <w:r>
        <w:t xml:space="preserve"> </w:t>
      </w:r>
      <w:r w:rsidR="00EB576B" w:rsidRPr="00891C08">
        <w:t>использует предоставленное Заказчиком в рамках Договора имущество и ресурсы исключительно для целей исполнения обязательств по Договору.</w:t>
      </w:r>
      <w:r>
        <w:t xml:space="preserve"> </w:t>
      </w:r>
      <w:r w:rsidRPr="00305BB4">
        <w:rPr>
          <w:color w:val="FF0000"/>
        </w:rPr>
        <w:t>]</w:t>
      </w:r>
    </w:p>
    <w:p w14:paraId="081153C3" w14:textId="1F3AE724" w:rsidR="00EB576B" w:rsidRPr="00305BB4" w:rsidRDefault="00EB576B" w:rsidP="00B656CC">
      <w:pPr>
        <w:pStyle w:val="afff0"/>
        <w:numPr>
          <w:ilvl w:val="1"/>
          <w:numId w:val="36"/>
        </w:numPr>
        <w:ind w:left="851" w:hanging="851"/>
      </w:pPr>
      <w:proofErr w:type="gramStart"/>
      <w:r w:rsidRPr="00305BB4">
        <w:rPr>
          <w:color w:val="FF0000"/>
        </w:rPr>
        <w:t>[</w:t>
      </w:r>
      <w:r w:rsidRPr="00891C08">
        <w:t xml:space="preserve"> </w:t>
      </w:r>
      <w:r w:rsidR="00374523">
        <w:t>Исполнитель</w:t>
      </w:r>
      <w:proofErr w:type="gramEnd"/>
      <w:r w:rsidRPr="00891C08">
        <w:t xml:space="preserve"> информирует Заказчика о необходимости остановки работы оборудования (объекта </w:t>
      </w:r>
      <w:r w:rsidR="00374523">
        <w:t>оказания Услуг</w:t>
      </w:r>
      <w:r w:rsidRPr="00891C08">
        <w:t>), когда его дальнейшая работа может привести к аварийной ситуации либо нанести вред здоровью и жизни работающих на этом оборудовании.</w:t>
      </w:r>
      <w:r w:rsidR="006E6E53">
        <w:t xml:space="preserve"> </w:t>
      </w:r>
      <w:r w:rsidR="006E6E53" w:rsidRPr="00305BB4">
        <w:rPr>
          <w:color w:val="FF0000"/>
        </w:rPr>
        <w:t>]</w:t>
      </w:r>
      <w:r w:rsidRPr="00891C08">
        <w:t xml:space="preserve"> </w:t>
      </w:r>
      <w:r w:rsidRPr="00CD2953">
        <w:rPr>
          <w:rStyle w:val="a7"/>
          <w:color w:val="FF0000"/>
        </w:rPr>
        <w:footnoteReference w:id="131"/>
      </w:r>
    </w:p>
    <w:p w14:paraId="1BC70E13" w14:textId="35407049" w:rsidR="00EB576B" w:rsidRPr="00891C08" w:rsidRDefault="00EB576B" w:rsidP="00B656CC">
      <w:pPr>
        <w:pStyle w:val="afff0"/>
        <w:numPr>
          <w:ilvl w:val="1"/>
          <w:numId w:val="36"/>
        </w:numPr>
        <w:ind w:left="851" w:hanging="851"/>
      </w:pPr>
      <w:proofErr w:type="gramStart"/>
      <w:r w:rsidRPr="00891C08">
        <w:rPr>
          <w:color w:val="FF0000"/>
        </w:rPr>
        <w:t>[</w:t>
      </w:r>
      <w:r w:rsidRPr="00891C08">
        <w:t xml:space="preserve"> Не</w:t>
      </w:r>
      <w:proofErr w:type="gramEnd"/>
      <w:r w:rsidRPr="00891C08">
        <w:t xml:space="preserve"> позднее 5 </w:t>
      </w:r>
      <w:proofErr w:type="spellStart"/>
      <w:r w:rsidRPr="00891C08">
        <w:t>к.д</w:t>
      </w:r>
      <w:proofErr w:type="spellEnd"/>
      <w:r w:rsidRPr="00891C08">
        <w:t xml:space="preserve">. с даты подписания Сторонами Акта сдачи-приёмки </w:t>
      </w:r>
      <w:r w:rsidR="00374523">
        <w:t xml:space="preserve">услуг </w:t>
      </w:r>
      <w:r w:rsidR="00374523" w:rsidRPr="00305BB4">
        <w:rPr>
          <w:color w:val="FF0000"/>
        </w:rPr>
        <w:t>[</w:t>
      </w:r>
      <w:r w:rsidR="00374523">
        <w:rPr>
          <w:color w:val="FF0000"/>
        </w:rPr>
        <w:t xml:space="preserve"> </w:t>
      </w:r>
      <w:r w:rsidRPr="00891C08">
        <w:t xml:space="preserve">по последнему этапу </w:t>
      </w:r>
      <w:r w:rsidR="006E6E53" w:rsidRPr="00305BB4">
        <w:rPr>
          <w:color w:val="FF0000"/>
        </w:rPr>
        <w:t>]</w:t>
      </w:r>
      <w:r w:rsidR="006E6E53">
        <w:rPr>
          <w:color w:val="FF0000"/>
        </w:rPr>
        <w:t xml:space="preserve"> </w:t>
      </w:r>
      <w:r w:rsidRPr="00CD2953">
        <w:rPr>
          <w:color w:val="FF0000"/>
        </w:rPr>
        <w:t>/</w:t>
      </w:r>
      <w:r w:rsidRPr="00891C08">
        <w:t xml:space="preserve"> </w:t>
      </w:r>
      <w:r w:rsidR="00374523" w:rsidRPr="00305BB4">
        <w:rPr>
          <w:color w:val="FF0000"/>
        </w:rPr>
        <w:t>[</w:t>
      </w:r>
      <w:r w:rsidR="00374523">
        <w:rPr>
          <w:color w:val="FF0000"/>
        </w:rPr>
        <w:t xml:space="preserve"> </w:t>
      </w:r>
      <w:r w:rsidRPr="00891C08">
        <w:t xml:space="preserve">Отчётному периоду </w:t>
      </w:r>
      <w:r w:rsidR="00B91945">
        <w:t>Исполнитель</w:t>
      </w:r>
      <w:r w:rsidR="006E6E53">
        <w:t xml:space="preserve"> </w:t>
      </w:r>
      <w:r w:rsidR="006E6E53" w:rsidRPr="00305BB4">
        <w:rPr>
          <w:color w:val="FF0000"/>
        </w:rPr>
        <w:t>]</w:t>
      </w:r>
      <w:r w:rsidRPr="00891C08">
        <w:t>:</w:t>
      </w:r>
    </w:p>
    <w:p w14:paraId="3E73A527" w14:textId="77777777" w:rsidR="00EB576B" w:rsidRPr="00891C08" w:rsidRDefault="00EB576B" w:rsidP="00EB576B">
      <w:pPr>
        <w:pStyle w:val="aff6"/>
      </w:pPr>
      <w:r w:rsidRPr="00891C08">
        <w:t>- вывозит все собственное оборудование, машины, механизмы и технику, мусор, бытовые отходы и т.п.,</w:t>
      </w:r>
    </w:p>
    <w:p w14:paraId="4145C726" w14:textId="77777777" w:rsidR="00EB576B" w:rsidRPr="00891C08" w:rsidRDefault="00EB576B" w:rsidP="00EB576B">
      <w:pPr>
        <w:pStyle w:val="aff6"/>
      </w:pPr>
      <w:r w:rsidRPr="00891C08">
        <w:t>- приводит площадку/объект в состояние, соответствующее экологическим требованиям и санитарным нормам.</w:t>
      </w:r>
    </w:p>
    <w:p w14:paraId="2CF5C749" w14:textId="4ACA023A" w:rsidR="00EB576B" w:rsidRPr="00891C08" w:rsidRDefault="00EB576B" w:rsidP="00EB576B">
      <w:pPr>
        <w:pStyle w:val="aff6"/>
      </w:pPr>
      <w:r w:rsidRPr="00891C08">
        <w:t xml:space="preserve">Заказчик вправе самостоятельно удалить имущество </w:t>
      </w:r>
      <w:r w:rsidR="006E6E53">
        <w:t xml:space="preserve">Исполнителя </w:t>
      </w:r>
      <w:r w:rsidRPr="00891C08">
        <w:t xml:space="preserve">за пределы площадки/объекта, если в установленный срок </w:t>
      </w:r>
      <w:r w:rsidR="006E6E53">
        <w:t>Исполнитель</w:t>
      </w:r>
      <w:r w:rsidRPr="00891C08">
        <w:t xml:space="preserve"> не вывезет указанное имущество.</w:t>
      </w:r>
    </w:p>
    <w:p w14:paraId="6BEB041F" w14:textId="3BDDFA67" w:rsidR="00EB576B" w:rsidRPr="00891C08" w:rsidRDefault="00EB576B" w:rsidP="00EB576B">
      <w:pPr>
        <w:pStyle w:val="aff6"/>
      </w:pPr>
      <w:r w:rsidRPr="00891C08">
        <w:t xml:space="preserve">В этом случае все риски гибели и порчи имущества несет </w:t>
      </w:r>
      <w:r w:rsidR="006E6E53">
        <w:t>Исполнитель</w:t>
      </w:r>
      <w:r w:rsidRPr="00891C08">
        <w:t>.</w:t>
      </w:r>
    </w:p>
    <w:p w14:paraId="320A19D7" w14:textId="6132F087" w:rsidR="00EB576B" w:rsidRPr="00891C08" w:rsidRDefault="006E6E53" w:rsidP="00EB576B">
      <w:pPr>
        <w:pStyle w:val="aff6"/>
      </w:pPr>
      <w:r>
        <w:t>Исполнитель</w:t>
      </w:r>
      <w:r w:rsidR="00EB576B" w:rsidRPr="00891C08">
        <w:t xml:space="preserve"> компенсирует Заказчику расходы на вывоз и/или хранение имущества </w:t>
      </w:r>
      <w:r>
        <w:t>Исполнителя</w:t>
      </w:r>
      <w:r w:rsidR="00EB576B" w:rsidRPr="00891C08">
        <w:t xml:space="preserve"> в срок не более 5 </w:t>
      </w:r>
      <w:proofErr w:type="spellStart"/>
      <w:r w:rsidR="00EB576B" w:rsidRPr="00891C08">
        <w:t>р.д</w:t>
      </w:r>
      <w:proofErr w:type="spellEnd"/>
      <w:r w:rsidR="00EB576B" w:rsidRPr="00891C08">
        <w:t>. с даты получения требования</w:t>
      </w:r>
      <w:proofErr w:type="gramStart"/>
      <w:r w:rsidR="00EB576B" w:rsidRPr="00891C08">
        <w:t xml:space="preserve">. </w:t>
      </w:r>
      <w:r w:rsidR="00EB576B" w:rsidRPr="00891C08">
        <w:rPr>
          <w:color w:val="FF0000"/>
        </w:rPr>
        <w:t>]</w:t>
      </w:r>
      <w:proofErr w:type="gramEnd"/>
    </w:p>
    <w:p w14:paraId="488E1B41" w14:textId="0C3E20CF" w:rsidR="00EB576B" w:rsidRPr="00891C08" w:rsidRDefault="006E6E53" w:rsidP="00B656CC">
      <w:pPr>
        <w:pStyle w:val="afff0"/>
        <w:numPr>
          <w:ilvl w:val="1"/>
          <w:numId w:val="36"/>
        </w:numPr>
        <w:ind w:left="851" w:hanging="851"/>
      </w:pPr>
      <w:r>
        <w:t xml:space="preserve">Исполнитель </w:t>
      </w:r>
      <w:r w:rsidR="00EB576B" w:rsidRPr="00891C08">
        <w:t>привлекает для выполнения своих обязательств по Договору квалифицированных сотрудников, опыт и компетенция которых позволит осуществлять надлежащее исполнение Договора.</w:t>
      </w:r>
    </w:p>
    <w:p w14:paraId="0B4A3AB5" w14:textId="5AE51162" w:rsidR="00EB576B" w:rsidRPr="00891C08" w:rsidRDefault="00EB576B" w:rsidP="00B656CC">
      <w:pPr>
        <w:pStyle w:val="afff0"/>
        <w:numPr>
          <w:ilvl w:val="1"/>
          <w:numId w:val="36"/>
        </w:numPr>
        <w:ind w:left="851" w:hanging="851"/>
      </w:pPr>
      <w:r w:rsidRPr="00891C08">
        <w:t xml:space="preserve">При </w:t>
      </w:r>
      <w:r w:rsidR="006E6E53">
        <w:t xml:space="preserve">оказании Услуг </w:t>
      </w:r>
      <w:r w:rsidR="00B91945">
        <w:t>на территории Заказчика Исполнитель</w:t>
      </w:r>
      <w:r w:rsidRPr="00891C08">
        <w:t xml:space="preserve"> обеспечивает за свой счёт на время </w:t>
      </w:r>
      <w:r w:rsidR="006E6E53">
        <w:t>оказания Услуг</w:t>
      </w:r>
      <w:r w:rsidRPr="00891C08">
        <w:t>:</w:t>
      </w:r>
    </w:p>
    <w:p w14:paraId="39BAF5A4" w14:textId="77777777" w:rsidR="00EB576B" w:rsidRPr="00891C08" w:rsidRDefault="00EB576B" w:rsidP="00EB576B">
      <w:pPr>
        <w:pStyle w:val="afff0"/>
        <w:ind w:firstLine="0"/>
      </w:pPr>
      <w:r w:rsidRPr="00891C08">
        <w:t>- предоставление персоналу жилья, транспорта для проезда на площадке/объекте, питания;</w:t>
      </w:r>
    </w:p>
    <w:p w14:paraId="546E5DC8" w14:textId="77777777" w:rsidR="00EB576B" w:rsidRPr="00891C08" w:rsidRDefault="00EB576B" w:rsidP="00EB576B">
      <w:pPr>
        <w:pStyle w:val="afff0"/>
        <w:ind w:firstLine="0"/>
      </w:pPr>
      <w:r w:rsidRPr="00891C08">
        <w:t>- оказание персоналу экстренной медицинской помощи, проведение обязательных медицинских (предварительных, периодических, внеочередных) осмотров (обследований) и обязательных психиатрических освидетельствований</w:t>
      </w:r>
    </w:p>
    <w:p w14:paraId="2910AD41" w14:textId="77777777" w:rsidR="00EB576B" w:rsidRPr="00891C08" w:rsidRDefault="00EB576B" w:rsidP="00EB576B">
      <w:pPr>
        <w:pStyle w:val="afff0"/>
        <w:ind w:firstLine="0"/>
      </w:pPr>
      <w:r w:rsidRPr="00891C08">
        <w:rPr>
          <w:color w:val="FF0000"/>
        </w:rPr>
        <w:t>[</w:t>
      </w:r>
      <w:r w:rsidRPr="00891C08">
        <w:t xml:space="preserve">, если они не производятся в рамках содействия Заказчика </w:t>
      </w:r>
      <w:r w:rsidRPr="00891C08">
        <w:rPr>
          <w:color w:val="FF0000"/>
        </w:rPr>
        <w:t xml:space="preserve">] </w:t>
      </w:r>
      <w:r w:rsidRPr="00335249">
        <w:rPr>
          <w:rStyle w:val="a7"/>
          <w:color w:val="FF0000"/>
        </w:rPr>
        <w:footnoteReference w:id="132"/>
      </w:r>
      <w:r w:rsidRPr="00891C08">
        <w:t>.</w:t>
      </w:r>
    </w:p>
    <w:p w14:paraId="7CDA3589" w14:textId="0EB77C97" w:rsidR="00EB576B" w:rsidRPr="00891C08" w:rsidRDefault="00273CE9" w:rsidP="00B656CC">
      <w:pPr>
        <w:pStyle w:val="afff0"/>
        <w:numPr>
          <w:ilvl w:val="1"/>
          <w:numId w:val="36"/>
        </w:numPr>
        <w:ind w:left="851" w:hanging="851"/>
      </w:pPr>
      <w:r w:rsidRPr="00891C08" w:rsidDel="00273CE9">
        <w:rPr>
          <w:color w:val="FF0000"/>
        </w:rPr>
        <w:t xml:space="preserve"> </w:t>
      </w:r>
      <w:proofErr w:type="gramStart"/>
      <w:r w:rsidR="00EB576B" w:rsidRPr="00305BB4">
        <w:rPr>
          <w:color w:val="FF0000"/>
        </w:rPr>
        <w:t>[</w:t>
      </w:r>
      <w:r w:rsidR="00EB576B" w:rsidRPr="00891C08">
        <w:t xml:space="preserve"> Все</w:t>
      </w:r>
      <w:proofErr w:type="gramEnd"/>
      <w:r w:rsidR="00EB576B" w:rsidRPr="00891C08">
        <w:t xml:space="preserve"> отходы, образующиеся в ходе</w:t>
      </w:r>
      <w:r w:rsidR="006B6414">
        <w:t xml:space="preserve"> оказания Услуг</w:t>
      </w:r>
      <w:r w:rsidR="00EB576B" w:rsidRPr="00891C08">
        <w:t xml:space="preserve">, в том числе отходы, образованные в результате демонтажных работ (кроме перечисленных ниже лома металлов и прочих </w:t>
      </w:r>
      <w:r w:rsidR="00EB576B" w:rsidRPr="00891C08">
        <w:lastRenderedPageBreak/>
        <w:t xml:space="preserve">материальных ценностей, которые </w:t>
      </w:r>
      <w:r w:rsidR="006B6414">
        <w:t>Исполнитель</w:t>
      </w:r>
      <w:r w:rsidR="00EB576B" w:rsidRPr="00891C08">
        <w:t xml:space="preserve"> передаёт Заказчику), являются собственностью </w:t>
      </w:r>
      <w:r w:rsidR="006B6414">
        <w:t>Исполнителя</w:t>
      </w:r>
      <w:r w:rsidR="00EB576B" w:rsidRPr="00891C08">
        <w:t xml:space="preserve"> с момента образования отходов.</w:t>
      </w:r>
    </w:p>
    <w:p w14:paraId="5A44D290" w14:textId="36BF1614" w:rsidR="00EB576B" w:rsidRPr="00891C08" w:rsidRDefault="006B6414" w:rsidP="00EB576B">
      <w:pPr>
        <w:pStyle w:val="aff6"/>
      </w:pPr>
      <w:r>
        <w:t>Исполнитель</w:t>
      </w:r>
      <w:r w:rsidR="00EB576B" w:rsidRPr="00891C08">
        <w:t xml:space="preserve"> в счёт цены Договора обеспечивает действия по обращению с отходами на площадке/объекте: учёт отходов; разработка паспортов отходов I-IV классов опасности и подтверждение отходов V класса опасности (если требуется в соответствии с законодательством).</w:t>
      </w:r>
    </w:p>
    <w:p w14:paraId="1D4EB9A7" w14:textId="528998F6" w:rsidR="00EB576B" w:rsidRPr="00891C08" w:rsidRDefault="006B6414" w:rsidP="00EB576B">
      <w:pPr>
        <w:pStyle w:val="afff0"/>
        <w:ind w:firstLine="0"/>
      </w:pPr>
      <w:r>
        <w:t>Исполнитель</w:t>
      </w:r>
      <w:r w:rsidR="00EB576B" w:rsidRPr="00891C08">
        <w:t xml:space="preserve"> осуществляет складирование металлолома и мусора в определённом Заказчиком месте.</w:t>
      </w:r>
    </w:p>
    <w:p w14:paraId="7034FF40" w14:textId="1693DA41" w:rsidR="00EB576B" w:rsidRPr="00891C08" w:rsidRDefault="00EB576B" w:rsidP="00EB576B">
      <w:pPr>
        <w:pStyle w:val="aff6"/>
      </w:pPr>
      <w:proofErr w:type="gramStart"/>
      <w:r w:rsidRPr="00891C08">
        <w:rPr>
          <w:color w:val="FF0000"/>
        </w:rPr>
        <w:t xml:space="preserve">[ </w:t>
      </w:r>
      <w:r w:rsidR="006B6414">
        <w:t>Исполнитель</w:t>
      </w:r>
      <w:proofErr w:type="gramEnd"/>
      <w:r w:rsidRPr="00305BB4">
        <w:t xml:space="preserve"> в</w:t>
      </w:r>
      <w:r w:rsidRPr="00891C08">
        <w:t xml:space="preserve">ывозит отходы не позднее 1 </w:t>
      </w:r>
      <w:proofErr w:type="spellStart"/>
      <w:r w:rsidRPr="00891C08">
        <w:t>р.д</w:t>
      </w:r>
      <w:proofErr w:type="spellEnd"/>
      <w:r w:rsidRPr="00891C08">
        <w:t xml:space="preserve">. с момента формирования транспортной партии (вместимость одного автомобиля-самосвала). </w:t>
      </w:r>
      <w:r w:rsidRPr="00891C08">
        <w:rPr>
          <w:color w:val="FF0000"/>
        </w:rPr>
        <w:t>]</w:t>
      </w:r>
    </w:p>
    <w:p w14:paraId="3C31344F" w14:textId="2A8D7C28" w:rsidR="00EB576B" w:rsidRPr="00891C08" w:rsidRDefault="00EB576B" w:rsidP="00EB576B">
      <w:pPr>
        <w:pStyle w:val="aff6"/>
      </w:pPr>
      <w:r w:rsidRPr="00891C08">
        <w:t xml:space="preserve">В случае несвоевременного вывоза отходов с площадки/объекта Заказчик вправе за счёт </w:t>
      </w:r>
      <w:r w:rsidR="006B6414">
        <w:t>Исполнителя</w:t>
      </w:r>
      <w:r w:rsidRPr="00891C08">
        <w:t xml:space="preserve"> вывезти отходы самостоятельно или с привлечением третьих лиц. В этом случае затраты Заказчика на вывоз отходов должны быть компенсированы в срок не более 5 </w:t>
      </w:r>
      <w:proofErr w:type="spellStart"/>
      <w:r w:rsidRPr="00891C08">
        <w:t>р.д</w:t>
      </w:r>
      <w:proofErr w:type="spellEnd"/>
      <w:r w:rsidRPr="00891C08">
        <w:t xml:space="preserve">. с даты получения соответствующих требований Заказчика либо путём удержания Заказчиком указанных сумм из сумм очередных платежей, причитающихся </w:t>
      </w:r>
      <w:r w:rsidR="006B6414">
        <w:t>Исполнителю</w:t>
      </w:r>
      <w:r w:rsidRPr="00891C08">
        <w:t xml:space="preserve">. При этом учёт данных отходов в природоохранной отчётности осуществляет </w:t>
      </w:r>
      <w:r w:rsidR="006B6414">
        <w:t>Исполнитель</w:t>
      </w:r>
      <w:r w:rsidRPr="00891C08">
        <w:t>.</w:t>
      </w:r>
    </w:p>
    <w:p w14:paraId="46B0907E" w14:textId="78EC2499" w:rsidR="00EB576B" w:rsidRPr="00891C08" w:rsidRDefault="00EB576B" w:rsidP="00EB576B">
      <w:pPr>
        <w:pStyle w:val="afff0"/>
        <w:ind w:firstLine="0"/>
      </w:pPr>
      <w:r w:rsidRPr="00891C08">
        <w:t xml:space="preserve">После завершения </w:t>
      </w:r>
      <w:r w:rsidR="006B6414">
        <w:t>оказания Услуг</w:t>
      </w:r>
      <w:r w:rsidRPr="00891C08">
        <w:t xml:space="preserve"> (если предусмотрены этапы или отчётные периоды, то – после завершения </w:t>
      </w:r>
      <w:r w:rsidR="006B6414">
        <w:t>оказания Услуг</w:t>
      </w:r>
      <w:r w:rsidRPr="00891C08">
        <w:t xml:space="preserve"> по этапу или отчётному периоду) </w:t>
      </w:r>
      <w:r w:rsidR="006B6414">
        <w:t>Исполнитель</w:t>
      </w:r>
      <w:r w:rsidRPr="00891C08">
        <w:t xml:space="preserve"> передаёт Заказчику весь лом и отходы цветных/чёрных/драгоценных металлов, запчастей, кабельной продукции и прочих материальных ценностей, пригодных для дальнейшего использования, образованных в результате </w:t>
      </w:r>
      <w:r w:rsidR="006B6414">
        <w:t>оказания Услуг</w:t>
      </w:r>
      <w:r w:rsidRPr="00891C08">
        <w:t>.</w:t>
      </w:r>
    </w:p>
    <w:p w14:paraId="7EA40AC9" w14:textId="1D87ECA6" w:rsidR="00EB576B" w:rsidRDefault="00EB576B" w:rsidP="00EB576B">
      <w:pPr>
        <w:pStyle w:val="afff0"/>
        <w:ind w:firstLine="0"/>
        <w:rPr>
          <w:color w:val="FF0000"/>
        </w:rPr>
      </w:pPr>
      <w:r w:rsidRPr="00891C08">
        <w:t xml:space="preserve">После окончания соответствующих </w:t>
      </w:r>
      <w:r w:rsidR="006B6414">
        <w:t xml:space="preserve">Услуг Исполнитель </w:t>
      </w:r>
      <w:r w:rsidRPr="00891C08">
        <w:t>сдаёт Заказчику демонтированные конструкции, оборудование, металлолом, заменённые запасные части и иные материальные ценности. Приём-передача оформляется Актом приёма-передачи материалов/оборудования</w:t>
      </w:r>
      <w:r w:rsidRPr="00305BB4">
        <w:rPr>
          <w:color w:val="FF0000"/>
        </w:rPr>
        <w:t xml:space="preserve">] </w:t>
      </w:r>
      <w:r w:rsidRPr="00335249">
        <w:rPr>
          <w:rStyle w:val="a7"/>
          <w:color w:val="FF0000"/>
        </w:rPr>
        <w:footnoteReference w:id="133"/>
      </w:r>
    </w:p>
    <w:p w14:paraId="345CFEA5" w14:textId="0B330BB2" w:rsidR="001632DC" w:rsidRPr="00B656CC" w:rsidRDefault="001632DC" w:rsidP="00EC1B77">
      <w:pPr>
        <w:pStyle w:val="afff0"/>
        <w:numPr>
          <w:ilvl w:val="1"/>
          <w:numId w:val="36"/>
        </w:numPr>
        <w:tabs>
          <w:tab w:val="left" w:pos="851"/>
        </w:tabs>
        <w:ind w:left="851" w:hanging="851"/>
        <w:rPr>
          <w:highlight w:val="cyan"/>
        </w:rPr>
      </w:pPr>
      <w:proofErr w:type="gramStart"/>
      <w:r w:rsidRPr="00B31D51">
        <w:rPr>
          <w:color w:val="FF0000"/>
          <w:highlight w:val="cyan"/>
        </w:rPr>
        <w:t>[</w:t>
      </w:r>
      <w:r>
        <w:rPr>
          <w:color w:val="FF0000"/>
          <w:highlight w:val="cyan"/>
        </w:rPr>
        <w:t xml:space="preserve"> </w:t>
      </w:r>
      <w:r w:rsidRPr="00335249">
        <w:rPr>
          <w:highlight w:val="cyan"/>
        </w:rPr>
        <w:t>Заказчик</w:t>
      </w:r>
      <w:proofErr w:type="gramEnd"/>
      <w:r w:rsidRPr="00335249">
        <w:rPr>
          <w:highlight w:val="cyan"/>
        </w:rPr>
        <w:t xml:space="preserve"> обеспечивает доступ Исполнителя на объект проведения выездной экспертизы, в частности обеспечить доступ в здания, строения, сооружения, к оборудованию и необходимой документации. </w:t>
      </w:r>
      <w:r w:rsidRPr="008A07B7">
        <w:rPr>
          <w:color w:val="FF0000"/>
          <w:highlight w:val="cyan"/>
        </w:rPr>
        <w:t>]</w:t>
      </w:r>
    </w:p>
    <w:p w14:paraId="0814AF03" w14:textId="1221C3B0" w:rsidR="00EC1B77" w:rsidRPr="00B31D51" w:rsidRDefault="00EC1B77" w:rsidP="00EC1B77">
      <w:pPr>
        <w:pStyle w:val="afff0"/>
        <w:numPr>
          <w:ilvl w:val="1"/>
          <w:numId w:val="36"/>
        </w:numPr>
        <w:tabs>
          <w:tab w:val="left" w:pos="851"/>
        </w:tabs>
        <w:ind w:left="851" w:hanging="851"/>
        <w:rPr>
          <w:highlight w:val="cyan"/>
        </w:rPr>
      </w:pPr>
      <w:r w:rsidRPr="00B31D51">
        <w:rPr>
          <w:color w:val="FF0000"/>
          <w:highlight w:val="cyan"/>
        </w:rPr>
        <w:t>[ [</w:t>
      </w:r>
      <w:r>
        <w:rPr>
          <w:color w:val="FF0000"/>
          <w:highlight w:val="cyan"/>
        </w:rPr>
        <w:t xml:space="preserve"> </w:t>
      </w:r>
      <w:r w:rsidRPr="00B31D51">
        <w:rPr>
          <w:highlight w:val="cyan"/>
        </w:rPr>
        <w:t xml:space="preserve">Исполнитель обязан оказать </w:t>
      </w:r>
      <w:r>
        <w:rPr>
          <w:highlight w:val="cyan"/>
        </w:rPr>
        <w:t>У</w:t>
      </w:r>
      <w:r w:rsidRPr="00B31D51">
        <w:rPr>
          <w:highlight w:val="cyan"/>
        </w:rPr>
        <w:t>слуги по проверке соответствия</w:t>
      </w:r>
      <w:r w:rsidRPr="008A07B7">
        <w:rPr>
          <w:highlight w:val="cyan"/>
        </w:rPr>
        <w:t xml:space="preserve"> </w:t>
      </w:r>
      <w:r w:rsidRPr="008A07B7">
        <w:rPr>
          <w:color w:val="FF0000"/>
          <w:highlight w:val="cyan"/>
        </w:rPr>
        <w:t>[</w:t>
      </w:r>
      <w:r w:rsidRPr="008A07B7">
        <w:rPr>
          <w:highlight w:val="cyan"/>
        </w:rPr>
        <w:t>•</w:t>
      </w:r>
      <w:r w:rsidRPr="008A07B7">
        <w:rPr>
          <w:color w:val="FF0000"/>
          <w:highlight w:val="cyan"/>
        </w:rPr>
        <w:t>]</w:t>
      </w:r>
      <w:r w:rsidRPr="008A07B7">
        <w:rPr>
          <w:rStyle w:val="a7"/>
          <w:color w:val="FF0000"/>
          <w:highlight w:val="cyan"/>
        </w:rPr>
        <w:footnoteReference w:id="134"/>
      </w:r>
      <w:r w:rsidRPr="008A07B7">
        <w:rPr>
          <w:highlight w:val="cyan"/>
          <w:lang w:bidi="ru-RU"/>
        </w:rPr>
        <w:t xml:space="preserve"> </w:t>
      </w:r>
      <w:r w:rsidRPr="00B31D51">
        <w:rPr>
          <w:highlight w:val="cyan"/>
        </w:rPr>
        <w:t>Заказчика критериям аккредитации, включая следующие этапы:</w:t>
      </w:r>
    </w:p>
    <w:p w14:paraId="1C8AB513" w14:textId="77777777" w:rsidR="00EC1B77" w:rsidRPr="00B31D51" w:rsidRDefault="00EC1B77" w:rsidP="00EC1B77">
      <w:pPr>
        <w:pStyle w:val="afff0"/>
        <w:ind w:firstLine="0"/>
        <w:rPr>
          <w:highlight w:val="cyan"/>
        </w:rPr>
      </w:pPr>
      <w:r w:rsidRPr="00B31D51">
        <w:rPr>
          <w:highlight w:val="cyan"/>
        </w:rPr>
        <w:t>Этап 1:</w:t>
      </w:r>
    </w:p>
    <w:p w14:paraId="1051491C" w14:textId="77777777" w:rsidR="00EC1B77" w:rsidRPr="00B31D51" w:rsidRDefault="00EC1B77" w:rsidP="00EC1B77">
      <w:pPr>
        <w:pStyle w:val="afff0"/>
        <w:ind w:firstLine="0"/>
        <w:rPr>
          <w:highlight w:val="cyan"/>
        </w:rPr>
      </w:pPr>
      <w:r w:rsidRPr="00B31D51">
        <w:rPr>
          <w:highlight w:val="cyan"/>
        </w:rPr>
        <w:t>- экспертиза представленных Заказчиком в Федеральную службу по аккредитации документов и сведений (далее – «документарная оценка соответствия») на предмет их соответствия критериям аккредитации;</w:t>
      </w:r>
    </w:p>
    <w:p w14:paraId="196E7B49" w14:textId="77777777" w:rsidR="00EC1B77" w:rsidRPr="00B31D51" w:rsidRDefault="00EC1B77" w:rsidP="00EC1B77">
      <w:pPr>
        <w:pStyle w:val="afff0"/>
        <w:ind w:firstLine="0"/>
        <w:rPr>
          <w:highlight w:val="cyan"/>
        </w:rPr>
      </w:pPr>
      <w:r w:rsidRPr="00B31D51">
        <w:rPr>
          <w:highlight w:val="cyan"/>
        </w:rPr>
        <w:t>- подготовка по результатам документарной оценки соответствия экспертного заключения и направление его Заказчику и в Федеральную службу по аккредитации.</w:t>
      </w:r>
    </w:p>
    <w:p w14:paraId="3E7C5744" w14:textId="77777777" w:rsidR="00EC1B77" w:rsidRPr="00B31D51" w:rsidRDefault="00EC1B77" w:rsidP="00B656CC">
      <w:pPr>
        <w:pStyle w:val="afff0"/>
        <w:ind w:firstLine="0"/>
        <w:rPr>
          <w:highlight w:val="cyan"/>
        </w:rPr>
      </w:pPr>
      <w:r w:rsidRPr="00B31D51">
        <w:rPr>
          <w:highlight w:val="cyan"/>
        </w:rPr>
        <w:t>Экспертное заключение представляется Заказчику в 1 (одном) экземпляре (в виде оригинала).</w:t>
      </w:r>
    </w:p>
    <w:p w14:paraId="432CAAF0" w14:textId="77777777" w:rsidR="00EC1B77" w:rsidRPr="00B31D51" w:rsidRDefault="00EC1B77" w:rsidP="00EC1B77">
      <w:pPr>
        <w:pStyle w:val="afff0"/>
        <w:ind w:firstLine="0"/>
        <w:rPr>
          <w:highlight w:val="cyan"/>
        </w:rPr>
      </w:pPr>
      <w:r w:rsidRPr="00B31D51">
        <w:rPr>
          <w:highlight w:val="cyan"/>
        </w:rPr>
        <w:t>Этап 2:</w:t>
      </w:r>
    </w:p>
    <w:p w14:paraId="23A68DDC" w14:textId="77777777" w:rsidR="00EC1B77" w:rsidRPr="00B31D51" w:rsidRDefault="00EC1B77" w:rsidP="00EC1B77">
      <w:pPr>
        <w:pStyle w:val="afff0"/>
        <w:ind w:firstLine="0"/>
        <w:rPr>
          <w:highlight w:val="cyan"/>
        </w:rPr>
      </w:pPr>
      <w:r w:rsidRPr="00B31D51">
        <w:rPr>
          <w:highlight w:val="cyan"/>
        </w:rPr>
        <w:t xml:space="preserve">- организация и проведение экспертизы Заказчика по месту осуществления его деятельности на предмет соответствия Заказчика критериям аккредитации в соответствии с программой выездной оценки Заказчика, утвержденной приказом Федеральной службы по аккредитации, по адресу: </w:t>
      </w:r>
      <w:r w:rsidRPr="008A07B7">
        <w:rPr>
          <w:color w:val="FF0000"/>
          <w:highlight w:val="cyan"/>
        </w:rPr>
        <w:t>[</w:t>
      </w:r>
      <w:r w:rsidRPr="008A07B7">
        <w:rPr>
          <w:highlight w:val="cyan"/>
        </w:rPr>
        <w:t>•</w:t>
      </w:r>
      <w:r w:rsidRPr="008A07B7">
        <w:rPr>
          <w:color w:val="FF0000"/>
          <w:highlight w:val="cyan"/>
        </w:rPr>
        <w:t>]</w:t>
      </w:r>
      <w:r>
        <w:rPr>
          <w:color w:val="FF0000"/>
          <w:highlight w:val="cyan"/>
        </w:rPr>
        <w:t xml:space="preserve"> </w:t>
      </w:r>
      <w:r w:rsidRPr="008A07B7">
        <w:rPr>
          <w:rStyle w:val="a7"/>
          <w:color w:val="FF0000"/>
          <w:highlight w:val="cyan"/>
        </w:rPr>
        <w:footnoteReference w:id="135"/>
      </w:r>
      <w:r w:rsidRPr="008A07B7">
        <w:rPr>
          <w:highlight w:val="cyan"/>
          <w:lang w:bidi="ru-RU"/>
        </w:rPr>
        <w:t xml:space="preserve"> </w:t>
      </w:r>
      <w:r w:rsidRPr="008A07B7">
        <w:rPr>
          <w:highlight w:val="cyan"/>
        </w:rPr>
        <w:t>(</w:t>
      </w:r>
      <w:r w:rsidRPr="00B31D51">
        <w:rPr>
          <w:highlight w:val="cyan"/>
        </w:rPr>
        <w:t>далее – «выездная экспертиза»);</w:t>
      </w:r>
    </w:p>
    <w:p w14:paraId="479CEE23" w14:textId="77777777" w:rsidR="00EC1B77" w:rsidRPr="00B31D51" w:rsidRDefault="00EC1B77" w:rsidP="00EC1B77">
      <w:pPr>
        <w:pStyle w:val="afff0"/>
        <w:ind w:firstLine="0"/>
        <w:rPr>
          <w:highlight w:val="cyan"/>
        </w:rPr>
      </w:pPr>
      <w:r w:rsidRPr="00B31D51">
        <w:rPr>
          <w:highlight w:val="cyan"/>
        </w:rPr>
        <w:lastRenderedPageBreak/>
        <w:t>- подготовка по результатам выездной экспертизы акта выездной экспертизы и его направление Заказчику и в Федеральную службу по аккредитации.</w:t>
      </w:r>
    </w:p>
    <w:p w14:paraId="6A689DE9" w14:textId="77777777" w:rsidR="00EC1B77" w:rsidRPr="00B31D51" w:rsidRDefault="00EC1B77" w:rsidP="00B656CC">
      <w:pPr>
        <w:pStyle w:val="afff0"/>
        <w:ind w:firstLine="0"/>
        <w:rPr>
          <w:highlight w:val="cyan"/>
        </w:rPr>
      </w:pPr>
      <w:r w:rsidRPr="00B31D51">
        <w:rPr>
          <w:highlight w:val="cyan"/>
        </w:rPr>
        <w:t>Исполн</w:t>
      </w:r>
      <w:r>
        <w:rPr>
          <w:highlight w:val="cyan"/>
        </w:rPr>
        <w:t xml:space="preserve">итель обязуется оказать Услуги </w:t>
      </w:r>
      <w:r w:rsidRPr="00B31D51">
        <w:rPr>
          <w:highlight w:val="cyan"/>
        </w:rPr>
        <w:t>в соответствии с требованиями гражданского законодательства, а также Федерального закона от 28.12.2013 № 412-ФЗ «Об аккредитации в национальной системе аккредитации», в том числе в части:</w:t>
      </w:r>
    </w:p>
    <w:p w14:paraId="4A7EF4BF" w14:textId="205AFE6B" w:rsidR="00EC1B77" w:rsidRPr="00B31D51" w:rsidRDefault="001632DC" w:rsidP="00EC1B77">
      <w:pPr>
        <w:pStyle w:val="afff0"/>
        <w:ind w:firstLine="0"/>
        <w:rPr>
          <w:highlight w:val="cyan"/>
        </w:rPr>
      </w:pPr>
      <w:r>
        <w:rPr>
          <w:highlight w:val="cyan"/>
        </w:rPr>
        <w:t xml:space="preserve">- </w:t>
      </w:r>
      <w:r w:rsidR="00EC1B77" w:rsidRPr="00B31D51">
        <w:rPr>
          <w:highlight w:val="cyan"/>
        </w:rPr>
        <w:t>проведения документарной оценки соответствия и выездной экспертизы, подготовки экспертного заключения и акта выездной экспертизы экспертами по аккредитации и техническими экспертами, включенными приказом Федеральной службы по аккредитации в состав экспертной группы для проверки соответствия Заказчика критериям аккредитации;</w:t>
      </w:r>
    </w:p>
    <w:p w14:paraId="03801BF5" w14:textId="3AD7AFDC" w:rsidR="00EC1B77" w:rsidRPr="00B31D51" w:rsidRDefault="001632DC" w:rsidP="00EC1B77">
      <w:pPr>
        <w:pStyle w:val="afff0"/>
        <w:ind w:firstLine="0"/>
        <w:rPr>
          <w:highlight w:val="cyan"/>
        </w:rPr>
      </w:pPr>
      <w:r>
        <w:rPr>
          <w:highlight w:val="cyan"/>
        </w:rPr>
        <w:t xml:space="preserve">- </w:t>
      </w:r>
      <w:r w:rsidR="00EC1B77" w:rsidRPr="00B31D51">
        <w:rPr>
          <w:highlight w:val="cyan"/>
        </w:rPr>
        <w:t xml:space="preserve">соблюдения установленных сроков проведения документарной оценки соответствия и выездной экспертизы; </w:t>
      </w:r>
    </w:p>
    <w:p w14:paraId="64BD2DF0" w14:textId="0B250EF0" w:rsidR="00EC1B77" w:rsidRPr="00B31D51" w:rsidRDefault="001632DC" w:rsidP="00EC1B77">
      <w:pPr>
        <w:pStyle w:val="afff0"/>
        <w:ind w:firstLine="0"/>
        <w:rPr>
          <w:highlight w:val="cyan"/>
        </w:rPr>
      </w:pPr>
      <w:r>
        <w:rPr>
          <w:highlight w:val="cyan"/>
        </w:rPr>
        <w:t xml:space="preserve">- </w:t>
      </w:r>
      <w:r w:rsidR="00EC1B77" w:rsidRPr="00B31D51">
        <w:rPr>
          <w:highlight w:val="cyan"/>
        </w:rPr>
        <w:t>соблюдения требований к экспертному заключению и акту выездной экспертизы.</w:t>
      </w:r>
      <w:r w:rsidR="00EC1B77" w:rsidRPr="00BD74F2">
        <w:rPr>
          <w:color w:val="FF0000"/>
          <w:highlight w:val="cyan"/>
        </w:rPr>
        <w:t xml:space="preserve"> </w:t>
      </w:r>
      <w:r w:rsidR="00EC1B77" w:rsidRPr="008A07B7">
        <w:rPr>
          <w:color w:val="FF0000"/>
          <w:highlight w:val="cyan"/>
        </w:rPr>
        <w:t>]</w:t>
      </w:r>
      <w:r w:rsidR="00EC1B77" w:rsidRPr="008A07B7">
        <w:rPr>
          <w:rStyle w:val="a7"/>
          <w:color w:val="FF0000"/>
          <w:highlight w:val="cyan"/>
        </w:rPr>
        <w:footnoteReference w:id="136"/>
      </w:r>
    </w:p>
    <w:p w14:paraId="48984945" w14:textId="77777777" w:rsidR="00EC1B77" w:rsidRPr="00D06E44" w:rsidRDefault="00EC1B77" w:rsidP="00EC1B77">
      <w:pPr>
        <w:pStyle w:val="afff0"/>
        <w:ind w:firstLine="0"/>
        <w:rPr>
          <w:color w:val="FF0000"/>
          <w:highlight w:val="cyan"/>
        </w:rPr>
      </w:pPr>
      <w:r w:rsidRPr="00D06E44">
        <w:rPr>
          <w:color w:val="FF0000"/>
          <w:highlight w:val="cyan"/>
        </w:rPr>
        <w:t>/</w:t>
      </w:r>
    </w:p>
    <w:p w14:paraId="153FCA4A" w14:textId="77777777" w:rsidR="00EC1B77" w:rsidRPr="00B31D51" w:rsidRDefault="00EC1B77" w:rsidP="00B656CC">
      <w:pPr>
        <w:pStyle w:val="afff0"/>
        <w:ind w:firstLine="0"/>
        <w:rPr>
          <w:highlight w:val="cyan"/>
        </w:rPr>
      </w:pPr>
      <w:r w:rsidRPr="00B31D51">
        <w:rPr>
          <w:color w:val="FF0000"/>
          <w:highlight w:val="cyan"/>
        </w:rPr>
        <w:t>[</w:t>
      </w:r>
      <w:r>
        <w:rPr>
          <w:color w:val="FF0000"/>
          <w:highlight w:val="cyan"/>
        </w:rPr>
        <w:t xml:space="preserve"> </w:t>
      </w:r>
      <w:r w:rsidRPr="00B31D51">
        <w:rPr>
          <w:highlight w:val="cyan"/>
        </w:rPr>
        <w:t xml:space="preserve">Исполнитель обязан оказать </w:t>
      </w:r>
      <w:r>
        <w:rPr>
          <w:highlight w:val="cyan"/>
        </w:rPr>
        <w:t>У</w:t>
      </w:r>
      <w:r w:rsidRPr="00B31D51">
        <w:rPr>
          <w:highlight w:val="cyan"/>
        </w:rPr>
        <w:t xml:space="preserve">слуги по проверке </w:t>
      </w:r>
      <w:r w:rsidRPr="008A07B7">
        <w:rPr>
          <w:highlight w:val="cyan"/>
        </w:rPr>
        <w:t xml:space="preserve">соответствия </w:t>
      </w:r>
      <w:r w:rsidRPr="008A07B7">
        <w:rPr>
          <w:color w:val="FF0000"/>
          <w:highlight w:val="cyan"/>
        </w:rPr>
        <w:t>[</w:t>
      </w:r>
      <w:r w:rsidRPr="008A07B7">
        <w:rPr>
          <w:highlight w:val="cyan"/>
        </w:rPr>
        <w:t>•</w:t>
      </w:r>
      <w:r w:rsidRPr="008A07B7">
        <w:rPr>
          <w:color w:val="FF0000"/>
          <w:highlight w:val="cyan"/>
        </w:rPr>
        <w:t>]</w:t>
      </w:r>
      <w:r w:rsidRPr="008A07B7">
        <w:rPr>
          <w:rStyle w:val="a7"/>
          <w:color w:val="FF0000"/>
          <w:highlight w:val="cyan"/>
        </w:rPr>
        <w:footnoteReference w:id="137"/>
      </w:r>
      <w:r w:rsidRPr="008A07B7">
        <w:rPr>
          <w:highlight w:val="cyan"/>
          <w:lang w:bidi="ru-RU"/>
        </w:rPr>
        <w:t xml:space="preserve"> </w:t>
      </w:r>
      <w:r w:rsidRPr="008A07B7">
        <w:rPr>
          <w:highlight w:val="cyan"/>
        </w:rPr>
        <w:t xml:space="preserve">Заказчика </w:t>
      </w:r>
      <w:r w:rsidRPr="00B31D51">
        <w:rPr>
          <w:highlight w:val="cyan"/>
        </w:rPr>
        <w:t xml:space="preserve">критериям аккредитации, включая следующие </w:t>
      </w:r>
      <w:r>
        <w:rPr>
          <w:highlight w:val="cyan"/>
        </w:rPr>
        <w:t>У</w:t>
      </w:r>
      <w:r w:rsidRPr="00B31D51">
        <w:rPr>
          <w:highlight w:val="cyan"/>
        </w:rPr>
        <w:t>слуги:</w:t>
      </w:r>
    </w:p>
    <w:p w14:paraId="4B4033C7" w14:textId="77777777" w:rsidR="00EC1B77" w:rsidRPr="00B31D51" w:rsidRDefault="00EC1B77" w:rsidP="00EC1B77">
      <w:pPr>
        <w:pStyle w:val="afff0"/>
        <w:ind w:firstLine="0"/>
        <w:rPr>
          <w:highlight w:val="cyan"/>
        </w:rPr>
      </w:pPr>
      <w:r w:rsidRPr="00B31D51">
        <w:rPr>
          <w:highlight w:val="cyan"/>
        </w:rPr>
        <w:t xml:space="preserve">- организация и проведение экспертизы Заказчика по месту осуществления его деятельности на предмет соответствия Заказчика критериям аккредитации в соответствии с программой выездной оценки Заказчика, утвержденной приказом Федеральной службы по аккредитации, по адресу: </w:t>
      </w:r>
      <w:r w:rsidRPr="008A07B7">
        <w:rPr>
          <w:color w:val="FF0000"/>
          <w:highlight w:val="cyan"/>
        </w:rPr>
        <w:t>[</w:t>
      </w:r>
      <w:r w:rsidRPr="008A07B7">
        <w:rPr>
          <w:highlight w:val="cyan"/>
        </w:rPr>
        <w:t>•</w:t>
      </w:r>
      <w:r w:rsidRPr="008A07B7">
        <w:rPr>
          <w:color w:val="FF0000"/>
          <w:highlight w:val="cyan"/>
        </w:rPr>
        <w:t>]</w:t>
      </w:r>
      <w:r w:rsidRPr="008A07B7">
        <w:rPr>
          <w:rStyle w:val="a7"/>
          <w:color w:val="FF0000"/>
          <w:highlight w:val="cyan"/>
        </w:rPr>
        <w:footnoteReference w:id="138"/>
      </w:r>
      <w:r w:rsidRPr="008A07B7">
        <w:rPr>
          <w:highlight w:val="cyan"/>
          <w:lang w:bidi="ru-RU"/>
        </w:rPr>
        <w:t xml:space="preserve"> </w:t>
      </w:r>
      <w:r w:rsidRPr="008A07B7">
        <w:rPr>
          <w:highlight w:val="cyan"/>
        </w:rPr>
        <w:t xml:space="preserve"> </w:t>
      </w:r>
      <w:r w:rsidRPr="00B31D51">
        <w:rPr>
          <w:highlight w:val="cyan"/>
        </w:rPr>
        <w:t xml:space="preserve">(далее – </w:t>
      </w:r>
      <w:r>
        <w:rPr>
          <w:highlight w:val="cyan"/>
        </w:rPr>
        <w:t>«</w:t>
      </w:r>
      <w:r w:rsidRPr="00B31D51">
        <w:rPr>
          <w:highlight w:val="cyan"/>
        </w:rPr>
        <w:t>выездная экспертиза</w:t>
      </w:r>
      <w:r>
        <w:rPr>
          <w:highlight w:val="cyan"/>
        </w:rPr>
        <w:t>»</w:t>
      </w:r>
      <w:r w:rsidRPr="00B31D51">
        <w:rPr>
          <w:highlight w:val="cyan"/>
        </w:rPr>
        <w:t>);</w:t>
      </w:r>
    </w:p>
    <w:p w14:paraId="790F2A4A" w14:textId="77777777" w:rsidR="00EC1B77" w:rsidRPr="00B31D51" w:rsidRDefault="00EC1B77" w:rsidP="00EC1B77">
      <w:pPr>
        <w:pStyle w:val="afff0"/>
        <w:ind w:firstLine="0"/>
        <w:rPr>
          <w:highlight w:val="cyan"/>
        </w:rPr>
      </w:pPr>
      <w:r w:rsidRPr="00B31D51">
        <w:rPr>
          <w:highlight w:val="cyan"/>
        </w:rPr>
        <w:t>- подготовка по результатам выездной экспертизы акта выездной экспертизы и его направление Заказчику и в Федеральную службу по аккредитации.</w:t>
      </w:r>
    </w:p>
    <w:p w14:paraId="55D64048" w14:textId="77777777" w:rsidR="00EC1B77" w:rsidRPr="00B31D51" w:rsidRDefault="00EC1B77" w:rsidP="00B656CC">
      <w:pPr>
        <w:pStyle w:val="afff0"/>
        <w:ind w:firstLine="0"/>
        <w:rPr>
          <w:highlight w:val="cyan"/>
        </w:rPr>
      </w:pPr>
      <w:r w:rsidRPr="00B31D51">
        <w:rPr>
          <w:highlight w:val="cyan"/>
        </w:rPr>
        <w:t xml:space="preserve">Исполнитель обязуется оказать </w:t>
      </w:r>
      <w:r>
        <w:rPr>
          <w:highlight w:val="cyan"/>
        </w:rPr>
        <w:t>У</w:t>
      </w:r>
      <w:r w:rsidRPr="006E42E2">
        <w:rPr>
          <w:highlight w:val="cyan"/>
        </w:rPr>
        <w:t>слуги</w:t>
      </w:r>
      <w:r w:rsidRPr="00D06E44">
        <w:rPr>
          <w:highlight w:val="cyan"/>
        </w:rPr>
        <w:t xml:space="preserve"> </w:t>
      </w:r>
      <w:r w:rsidRPr="006E42E2">
        <w:rPr>
          <w:highlight w:val="cyan"/>
        </w:rPr>
        <w:t xml:space="preserve">в </w:t>
      </w:r>
      <w:r w:rsidRPr="00B31D51">
        <w:rPr>
          <w:highlight w:val="cyan"/>
        </w:rPr>
        <w:t>соответствии с требованиями гражданского законодательства, а также Федерального закона от 28.12.2013 № 412-ФЗ «Об аккредитации в национальной системе аккредитации», в том числе в части:</w:t>
      </w:r>
    </w:p>
    <w:p w14:paraId="176CFD79" w14:textId="0F2F3814" w:rsidR="00EC1B77" w:rsidRPr="00B31D51" w:rsidRDefault="001632DC" w:rsidP="00EC1B77">
      <w:pPr>
        <w:pStyle w:val="afff0"/>
        <w:ind w:firstLine="0"/>
        <w:rPr>
          <w:highlight w:val="cyan"/>
        </w:rPr>
      </w:pPr>
      <w:r>
        <w:rPr>
          <w:highlight w:val="cyan"/>
        </w:rPr>
        <w:t xml:space="preserve">- </w:t>
      </w:r>
      <w:r w:rsidR="00EC1B77" w:rsidRPr="00B31D51">
        <w:rPr>
          <w:highlight w:val="cyan"/>
        </w:rPr>
        <w:t>проведения выездной экспертизы, подготовки акта выездной экспертизы экспертами по аккредитации и техническими экспертами, включенными приказом Федеральной службы по аккредитации в состав экспертной группы для проверки соответствия Заказчика критериям аккредитации;</w:t>
      </w:r>
    </w:p>
    <w:p w14:paraId="4B44D356" w14:textId="4E64D714" w:rsidR="00EC1B77" w:rsidRPr="00B31D51" w:rsidRDefault="001632DC" w:rsidP="00EC1B77">
      <w:pPr>
        <w:pStyle w:val="afff0"/>
        <w:ind w:firstLine="0"/>
        <w:rPr>
          <w:highlight w:val="cyan"/>
        </w:rPr>
      </w:pPr>
      <w:r>
        <w:rPr>
          <w:highlight w:val="cyan"/>
        </w:rPr>
        <w:t xml:space="preserve">- </w:t>
      </w:r>
      <w:r w:rsidR="00EC1B77" w:rsidRPr="00B31D51">
        <w:rPr>
          <w:highlight w:val="cyan"/>
        </w:rPr>
        <w:t xml:space="preserve">соблюдения установленных сроков проведения выездной экспертизы; </w:t>
      </w:r>
    </w:p>
    <w:p w14:paraId="2A6C75EA" w14:textId="4661CA93" w:rsidR="00EC1B77" w:rsidRPr="008A07B7" w:rsidRDefault="001632DC" w:rsidP="00EC1B77">
      <w:pPr>
        <w:pStyle w:val="afff0"/>
        <w:tabs>
          <w:tab w:val="clear" w:pos="851"/>
        </w:tabs>
        <w:ind w:firstLine="0"/>
      </w:pPr>
      <w:r>
        <w:rPr>
          <w:highlight w:val="cyan"/>
        </w:rPr>
        <w:t xml:space="preserve">- </w:t>
      </w:r>
      <w:r w:rsidR="00EC1B77" w:rsidRPr="00B31D51">
        <w:rPr>
          <w:highlight w:val="cyan"/>
        </w:rPr>
        <w:t>соблюдения требований к акту выездной экспертизы.</w:t>
      </w:r>
      <w:r w:rsidR="00EC1B77" w:rsidRPr="00BD74F2">
        <w:rPr>
          <w:color w:val="FF0000"/>
          <w:highlight w:val="cyan"/>
        </w:rPr>
        <w:t xml:space="preserve"> </w:t>
      </w:r>
      <w:r w:rsidR="00EC1B77" w:rsidRPr="008A07B7">
        <w:rPr>
          <w:color w:val="FF0000"/>
          <w:highlight w:val="cyan"/>
        </w:rPr>
        <w:t>]</w:t>
      </w:r>
      <w:r w:rsidR="00EC1B77" w:rsidRPr="008A07B7">
        <w:rPr>
          <w:rStyle w:val="a7"/>
          <w:color w:val="FF0000"/>
          <w:highlight w:val="cyan"/>
        </w:rPr>
        <w:footnoteReference w:id="139"/>
      </w:r>
      <w:r w:rsidR="00EC1B77" w:rsidRPr="00B31D51">
        <w:rPr>
          <w:color w:val="FF0000"/>
          <w:highlight w:val="cyan"/>
        </w:rPr>
        <w:t xml:space="preserve"> ]</w:t>
      </w:r>
    </w:p>
    <w:p w14:paraId="1DF46C86" w14:textId="77777777" w:rsidR="00EC1B77" w:rsidRPr="00D06E44" w:rsidRDefault="00EC1B77" w:rsidP="00EC1B77">
      <w:pPr>
        <w:pStyle w:val="afff0"/>
        <w:numPr>
          <w:ilvl w:val="1"/>
          <w:numId w:val="36"/>
        </w:numPr>
        <w:tabs>
          <w:tab w:val="left" w:pos="851"/>
          <w:tab w:val="num" w:pos="2552"/>
        </w:tabs>
        <w:ind w:left="851" w:hanging="851"/>
        <w:rPr>
          <w:highlight w:val="magenta"/>
        </w:rPr>
      </w:pPr>
      <w:proofErr w:type="gramStart"/>
      <w:r w:rsidRPr="00D06E44">
        <w:rPr>
          <w:color w:val="FF0000"/>
          <w:highlight w:val="magenta"/>
        </w:rPr>
        <w:t xml:space="preserve">[ </w:t>
      </w:r>
      <w:r w:rsidRPr="00D06E44">
        <w:rPr>
          <w:highlight w:val="magenta"/>
        </w:rPr>
        <w:t>Исполнитель</w:t>
      </w:r>
      <w:proofErr w:type="gramEnd"/>
      <w:r w:rsidRPr="00D06E44">
        <w:rPr>
          <w:highlight w:val="magenta"/>
        </w:rPr>
        <w:t xml:space="preserve"> обязан перед началом проведения обследования и оценки технического состояния строительных конструкций зданий и сооружений разработать и согласовать с Заказчиком программы обследований и оценки.</w:t>
      </w:r>
      <w:r w:rsidRPr="00D06E44">
        <w:rPr>
          <w:color w:val="FF0000"/>
          <w:highlight w:val="magenta"/>
        </w:rPr>
        <w:t xml:space="preserve"> ]</w:t>
      </w:r>
    </w:p>
    <w:p w14:paraId="53E06D7D" w14:textId="226FBB90" w:rsidR="00EB576B" w:rsidRPr="00F34A85" w:rsidRDefault="00D250AF" w:rsidP="00B656CC">
      <w:pPr>
        <w:pStyle w:val="afff0"/>
        <w:ind w:firstLine="0"/>
        <w:rPr>
          <w:lang w:bidi="ru-RU"/>
        </w:rPr>
      </w:pPr>
      <w:r>
        <w:t xml:space="preserve"> </w:t>
      </w:r>
    </w:p>
    <w:p w14:paraId="7BAC862D" w14:textId="77777777" w:rsidR="00137F22" w:rsidRPr="00C7285C" w:rsidRDefault="00137F22" w:rsidP="00137F22">
      <w:pPr>
        <w:pStyle w:val="affe"/>
        <w:numPr>
          <w:ilvl w:val="0"/>
          <w:numId w:val="36"/>
        </w:numPr>
        <w:ind w:left="851" w:hanging="851"/>
      </w:pPr>
      <w:proofErr w:type="gramStart"/>
      <w:r w:rsidRPr="00052742">
        <w:rPr>
          <w:color w:val="FF0000"/>
        </w:rPr>
        <w:lastRenderedPageBreak/>
        <w:t>[</w:t>
      </w:r>
      <w:r>
        <w:rPr>
          <w:color w:val="FF0000"/>
        </w:rPr>
        <w:t xml:space="preserve"> </w:t>
      </w:r>
      <w:r w:rsidRPr="007A52A0">
        <w:t>МАТЕРИАЛЫ</w:t>
      </w:r>
      <w:proofErr w:type="gramEnd"/>
      <w:r w:rsidRPr="007A52A0">
        <w:t xml:space="preserve"> ЗАКАЗЧИКА</w:t>
      </w:r>
    </w:p>
    <w:p w14:paraId="24A45806" w14:textId="63572035" w:rsidR="00137F22" w:rsidRPr="00B13877" w:rsidRDefault="00137F22" w:rsidP="00137F22">
      <w:pPr>
        <w:pStyle w:val="afff0"/>
        <w:numPr>
          <w:ilvl w:val="1"/>
          <w:numId w:val="36"/>
        </w:numPr>
        <w:ind w:left="851" w:hanging="851"/>
        <w:rPr>
          <w:lang w:bidi="ru-RU"/>
        </w:rPr>
      </w:pPr>
      <w:r w:rsidRPr="00B13877">
        <w:rPr>
          <w:lang w:bidi="ru-RU"/>
        </w:rPr>
        <w:t>Заказчик передает Исполнителю материалы</w:t>
      </w:r>
      <w:r w:rsidR="00F303F1" w:rsidRPr="00F303F1">
        <w:rPr>
          <w:lang w:bidi="ru-RU"/>
        </w:rPr>
        <w:t xml:space="preserve"> </w:t>
      </w:r>
      <w:r w:rsidR="00F303F1">
        <w:rPr>
          <w:lang w:bidi="ru-RU"/>
        </w:rPr>
        <w:t>(далее – материалы)</w:t>
      </w:r>
      <w:r w:rsidRPr="00B13877">
        <w:rPr>
          <w:lang w:bidi="ru-RU"/>
        </w:rPr>
        <w:t xml:space="preserve">, необходимые для оказания </w:t>
      </w:r>
      <w:r w:rsidR="00F303F1">
        <w:rPr>
          <w:lang w:bidi="ru-RU"/>
        </w:rPr>
        <w:t>У</w:t>
      </w:r>
      <w:r w:rsidRPr="00B13877">
        <w:rPr>
          <w:lang w:bidi="ru-RU"/>
        </w:rPr>
        <w:t xml:space="preserve">слуг по </w:t>
      </w:r>
      <w:r>
        <w:rPr>
          <w:lang w:bidi="ru-RU"/>
        </w:rPr>
        <w:t>Д</w:t>
      </w:r>
      <w:r w:rsidRPr="00B13877">
        <w:rPr>
          <w:lang w:bidi="ru-RU"/>
        </w:rPr>
        <w:t>оговору.</w:t>
      </w:r>
    </w:p>
    <w:p w14:paraId="4FD19267" w14:textId="77777777" w:rsidR="00137F22" w:rsidRDefault="00137F22" w:rsidP="00137F22">
      <w:pPr>
        <w:pStyle w:val="aff6"/>
      </w:pPr>
      <w:r w:rsidRPr="00B13877">
        <w:rPr>
          <w:lang w:bidi="ru-RU"/>
        </w:rPr>
        <w:t xml:space="preserve">Перечень материалов </w:t>
      </w:r>
      <w:r w:rsidRPr="00E43BE0">
        <w:rPr>
          <w:color w:val="FF0000"/>
        </w:rPr>
        <w:t>[</w:t>
      </w:r>
      <w:r>
        <w:t xml:space="preserve"> </w:t>
      </w:r>
      <w:r w:rsidRPr="00365092">
        <w:t>указан в Приложении</w:t>
      </w:r>
      <w:r>
        <w:t xml:space="preserve"> </w:t>
      </w:r>
      <w:r w:rsidRPr="00E43BE0">
        <w:rPr>
          <w:color w:val="FF0000"/>
        </w:rPr>
        <w:t>]</w:t>
      </w:r>
      <w:r>
        <w:rPr>
          <w:color w:val="FF0000"/>
        </w:rPr>
        <w:t xml:space="preserve"> </w:t>
      </w:r>
      <w:r w:rsidRPr="00216BC8">
        <w:rPr>
          <w:rStyle w:val="a7"/>
          <w:color w:val="FF0000"/>
        </w:rPr>
        <w:footnoteReference w:id="140"/>
      </w:r>
      <w:r w:rsidRPr="00E43BE0">
        <w:rPr>
          <w:color w:val="FF0000"/>
        </w:rPr>
        <w:t xml:space="preserve"> / </w:t>
      </w:r>
      <w:r w:rsidRPr="00B13877">
        <w:rPr>
          <w:color w:val="FF0000"/>
        </w:rPr>
        <w:t xml:space="preserve">[ </w:t>
      </w:r>
      <w:r w:rsidRPr="007A52A0">
        <w:rPr>
          <w:highlight w:val="darkGray"/>
        </w:rPr>
        <w:t xml:space="preserve">указывается в </w:t>
      </w:r>
      <w:r w:rsidR="00F303F1">
        <w:rPr>
          <w:highlight w:val="darkGray"/>
        </w:rPr>
        <w:t>п</w:t>
      </w:r>
      <w:r w:rsidRPr="007A52A0">
        <w:rPr>
          <w:highlight w:val="darkGray"/>
        </w:rPr>
        <w:t>риложении к Заявке</w:t>
      </w:r>
      <w:r w:rsidRPr="00B13877">
        <w:t xml:space="preserve"> </w:t>
      </w:r>
      <w:r w:rsidRPr="00B13877">
        <w:rPr>
          <w:color w:val="FF0000"/>
        </w:rPr>
        <w:t>]</w:t>
      </w:r>
      <w:r>
        <w:rPr>
          <w:color w:val="FF0000"/>
        </w:rPr>
        <w:t xml:space="preserve"> </w:t>
      </w:r>
      <w:r w:rsidRPr="00216BC8">
        <w:rPr>
          <w:rStyle w:val="a7"/>
          <w:color w:val="FF0000"/>
        </w:rPr>
        <w:footnoteReference w:id="141"/>
      </w:r>
      <w:r>
        <w:t>.</w:t>
      </w:r>
    </w:p>
    <w:p w14:paraId="0D3E9659" w14:textId="4FC3948C" w:rsidR="00EC206D" w:rsidRDefault="00137F22" w:rsidP="00EC206D">
      <w:pPr>
        <w:pStyle w:val="afff0"/>
        <w:ind w:firstLine="0"/>
        <w:rPr>
          <w:color w:val="FF0000"/>
          <w:lang w:bidi="ru-RU"/>
        </w:rPr>
      </w:pPr>
      <w:r w:rsidRPr="00B13877">
        <w:rPr>
          <w:lang w:bidi="ru-RU"/>
        </w:rPr>
        <w:t xml:space="preserve">По мере возникновения необходимости в материалах Исполнитель направляет Заказчику </w:t>
      </w:r>
      <w:r w:rsidR="00411298">
        <w:rPr>
          <w:lang w:bidi="ru-RU"/>
        </w:rPr>
        <w:t>З</w:t>
      </w:r>
      <w:r w:rsidRPr="00B13877">
        <w:rPr>
          <w:lang w:bidi="ru-RU"/>
        </w:rPr>
        <w:t>апрос.</w:t>
      </w:r>
      <w:r w:rsidR="00F303F1">
        <w:rPr>
          <w:lang w:bidi="ru-RU"/>
        </w:rPr>
        <w:t xml:space="preserve"> </w:t>
      </w:r>
      <w:proofErr w:type="gramStart"/>
      <w:r w:rsidR="00F303F1" w:rsidRPr="00390C4D">
        <w:rPr>
          <w:color w:val="FF0000"/>
        </w:rPr>
        <w:t>[</w:t>
      </w:r>
      <w:r w:rsidR="00F303F1" w:rsidRPr="005903DB">
        <w:t xml:space="preserve"> Заказчик</w:t>
      </w:r>
      <w:proofErr w:type="gramEnd"/>
      <w:r w:rsidR="00F303F1" w:rsidRPr="005903DB">
        <w:t xml:space="preserve"> передаёт материалы </w:t>
      </w:r>
      <w:r w:rsidR="008C755B">
        <w:t>Исполнителю</w:t>
      </w:r>
      <w:r w:rsidR="00F303F1" w:rsidRPr="005903DB">
        <w:t xml:space="preserve"> не позднее </w:t>
      </w:r>
      <w:r w:rsidR="00F303F1" w:rsidRPr="005903DB">
        <w:rPr>
          <w:color w:val="FF0000"/>
        </w:rPr>
        <w:t>[</w:t>
      </w:r>
      <w:r w:rsidR="00F303F1" w:rsidRPr="00390C4D">
        <w:t>•</w:t>
      </w:r>
      <w:r w:rsidR="00F303F1" w:rsidRPr="005903DB">
        <w:rPr>
          <w:color w:val="FF0000"/>
        </w:rPr>
        <w:t>]</w:t>
      </w:r>
      <w:r w:rsidR="00F303F1" w:rsidRPr="005903DB">
        <w:t xml:space="preserve"> </w:t>
      </w:r>
      <w:proofErr w:type="spellStart"/>
      <w:r w:rsidR="00F303F1" w:rsidRPr="005903DB">
        <w:t>р.д</w:t>
      </w:r>
      <w:proofErr w:type="spellEnd"/>
      <w:r w:rsidR="00F303F1" w:rsidRPr="005903DB">
        <w:t xml:space="preserve">. с даты получения запроса. </w:t>
      </w:r>
      <w:r w:rsidR="00F303F1" w:rsidRPr="00390C4D">
        <w:rPr>
          <w:color w:val="FF0000"/>
        </w:rPr>
        <w:t>]</w:t>
      </w:r>
      <w:r w:rsidR="00EC206D" w:rsidRPr="00EC206D">
        <w:rPr>
          <w:color w:val="FF0000"/>
          <w:lang w:bidi="ru-RU"/>
        </w:rPr>
        <w:t xml:space="preserve"> </w:t>
      </w:r>
    </w:p>
    <w:p w14:paraId="42EFC98C" w14:textId="0164A5F0" w:rsidR="00EC206D" w:rsidRPr="00EC206D" w:rsidRDefault="00EC206D" w:rsidP="00EC206D">
      <w:pPr>
        <w:pStyle w:val="afff0"/>
        <w:ind w:firstLine="0"/>
        <w:rPr>
          <w:color w:val="FF0000"/>
          <w:vertAlign w:val="superscript"/>
          <w:lang w:bidi="ru-RU"/>
        </w:rPr>
      </w:pPr>
      <w:proofErr w:type="gramStart"/>
      <w:r w:rsidRPr="00411298">
        <w:rPr>
          <w:color w:val="FF0000"/>
          <w:lang w:bidi="ru-RU"/>
        </w:rPr>
        <w:t>[</w:t>
      </w:r>
      <w:r w:rsidRPr="00DF06F3">
        <w:rPr>
          <w:lang w:bidi="ru-RU"/>
        </w:rPr>
        <w:t xml:space="preserve"> </w:t>
      </w:r>
      <w:r w:rsidRPr="00420D86">
        <w:rPr>
          <w:lang w:bidi="ru-RU"/>
        </w:rPr>
        <w:t>В</w:t>
      </w:r>
      <w:proofErr w:type="gramEnd"/>
      <w:r w:rsidRPr="00420D86">
        <w:rPr>
          <w:lang w:bidi="ru-RU"/>
        </w:rPr>
        <w:t xml:space="preserve"> случае отсутствия у З</w:t>
      </w:r>
      <w:r>
        <w:rPr>
          <w:lang w:bidi="ru-RU"/>
        </w:rPr>
        <w:t>аказчика необходимых материалов</w:t>
      </w:r>
      <w:r w:rsidRPr="00420D86">
        <w:rPr>
          <w:lang w:bidi="ru-RU"/>
        </w:rPr>
        <w:t xml:space="preserve"> Заказчик может произвести замену материалов на аналогичные, не влияющие на качество </w:t>
      </w:r>
      <w:r>
        <w:rPr>
          <w:lang w:bidi="ru-RU"/>
        </w:rPr>
        <w:t>Услуг, о чём Стороны подписывают Акт о замене материалов</w:t>
      </w:r>
      <w:r w:rsidRPr="00420D86">
        <w:rPr>
          <w:lang w:bidi="ru-RU"/>
        </w:rPr>
        <w:t xml:space="preserve">. </w:t>
      </w:r>
      <w:r w:rsidRPr="00411298">
        <w:rPr>
          <w:color w:val="FF0000"/>
          <w:lang w:bidi="ru-RU"/>
        </w:rPr>
        <w:t>]</w:t>
      </w:r>
      <w:r w:rsidRPr="00DF06F3">
        <w:rPr>
          <w:lang w:bidi="ru-RU"/>
        </w:rPr>
        <w:t xml:space="preserve"> </w:t>
      </w:r>
      <w:r w:rsidRPr="00B656CC">
        <w:rPr>
          <w:color w:val="FF0000"/>
          <w:vertAlign w:val="superscript"/>
          <w:lang w:bidi="ru-RU"/>
        </w:rPr>
        <w:footnoteReference w:id="142"/>
      </w:r>
    </w:p>
    <w:p w14:paraId="7D0114AF" w14:textId="77777777" w:rsidR="00F303F1" w:rsidRPr="005903DB" w:rsidRDefault="00F303F1" w:rsidP="00F303F1">
      <w:pPr>
        <w:pStyle w:val="afff0"/>
        <w:numPr>
          <w:ilvl w:val="1"/>
          <w:numId w:val="36"/>
        </w:numPr>
        <w:ind w:left="851" w:hanging="851"/>
      </w:pPr>
      <w:r w:rsidRPr="005903DB">
        <w:t>При</w:t>
      </w:r>
      <w:r>
        <w:t>ё</w:t>
      </w:r>
      <w:r w:rsidRPr="005903DB">
        <w:t>м-передача материалов осуществляется</w:t>
      </w:r>
      <w:r>
        <w:t xml:space="preserve"> </w:t>
      </w:r>
      <w:r w:rsidRPr="00390C4D">
        <w:rPr>
          <w:color w:val="FF0000"/>
        </w:rPr>
        <w:t>[</w:t>
      </w:r>
      <w:r>
        <w:t xml:space="preserve"> </w:t>
      </w:r>
      <w:r w:rsidRPr="009648D6">
        <w:t>в месте нахождения материалов у Заказчика</w:t>
      </w:r>
      <w:r>
        <w:t xml:space="preserve"> </w:t>
      </w:r>
      <w:r w:rsidRPr="00390C4D">
        <w:rPr>
          <w:color w:val="FF0000"/>
        </w:rPr>
        <w:t>]</w:t>
      </w:r>
      <w:r>
        <w:rPr>
          <w:color w:val="FF0000"/>
        </w:rPr>
        <w:t xml:space="preserve"> / [</w:t>
      </w:r>
      <w:r w:rsidRPr="005903DB">
        <w:t xml:space="preserve"> по адресу: </w:t>
      </w:r>
      <w:r w:rsidRPr="005903DB">
        <w:rPr>
          <w:color w:val="FF0000"/>
        </w:rPr>
        <w:t>[</w:t>
      </w:r>
      <w:r w:rsidRPr="00390C4D">
        <w:t>•</w:t>
      </w:r>
      <w:r w:rsidRPr="005903DB">
        <w:rPr>
          <w:color w:val="FF0000"/>
        </w:rPr>
        <w:t>]</w:t>
      </w:r>
      <w:r>
        <w:rPr>
          <w:color w:val="FF0000"/>
        </w:rPr>
        <w:t xml:space="preserve"> ] </w:t>
      </w:r>
      <w:r w:rsidRPr="00F303F1">
        <w:rPr>
          <w:color w:val="FF0000"/>
          <w:highlight w:val="darkGray"/>
        </w:rPr>
        <w:t xml:space="preserve">[ </w:t>
      </w:r>
      <w:r w:rsidRPr="00F303F1">
        <w:rPr>
          <w:highlight w:val="darkGray"/>
        </w:rPr>
        <w:t xml:space="preserve">(если иное не предусмотрено в Заявке) </w:t>
      </w:r>
      <w:r w:rsidRPr="00F303F1">
        <w:rPr>
          <w:color w:val="FF0000"/>
          <w:highlight w:val="darkGray"/>
        </w:rPr>
        <w:t>]</w:t>
      </w:r>
      <w:r w:rsidRPr="005903DB">
        <w:rPr>
          <w:color w:val="FF0000"/>
        </w:rPr>
        <w:t xml:space="preserve"> </w:t>
      </w:r>
      <w:r w:rsidRPr="00216BC8">
        <w:rPr>
          <w:rStyle w:val="a7"/>
          <w:color w:val="FF0000"/>
        </w:rPr>
        <w:footnoteReference w:id="143"/>
      </w:r>
    </w:p>
    <w:p w14:paraId="2D8375E9" w14:textId="0FA3B516" w:rsidR="00137F22" w:rsidRPr="00B13877" w:rsidRDefault="00137F22" w:rsidP="00137F22">
      <w:pPr>
        <w:pStyle w:val="afff0"/>
        <w:ind w:firstLine="0"/>
        <w:rPr>
          <w:lang w:bidi="ru-RU"/>
        </w:rPr>
      </w:pPr>
      <w:r w:rsidRPr="00B13877">
        <w:rPr>
          <w:lang w:bidi="ru-RU"/>
        </w:rPr>
        <w:t xml:space="preserve">Прием-передача материалов оформляется Актом приема-передачи </w:t>
      </w:r>
      <w:r w:rsidR="008869EA">
        <w:rPr>
          <w:lang w:bidi="ru-RU"/>
        </w:rPr>
        <w:t>материалов.</w:t>
      </w:r>
    </w:p>
    <w:p w14:paraId="274F3AB2" w14:textId="6D32B765" w:rsidR="00137F22" w:rsidRPr="00B13877" w:rsidRDefault="00EC206D" w:rsidP="00137F22">
      <w:pPr>
        <w:pStyle w:val="afff0"/>
        <w:ind w:firstLine="0"/>
        <w:rPr>
          <w:lang w:bidi="ru-RU"/>
        </w:rPr>
      </w:pPr>
      <w:r>
        <w:rPr>
          <w:lang w:bidi="ru-RU"/>
        </w:rPr>
        <w:t xml:space="preserve">До подписания указанных актов </w:t>
      </w:r>
      <w:r w:rsidR="00137F22" w:rsidRPr="00B13877">
        <w:rPr>
          <w:lang w:bidi="ru-RU"/>
        </w:rPr>
        <w:t>Исполнитель проводит входной контроль качества материалов на их соответствие установленным требованиям.</w:t>
      </w:r>
    </w:p>
    <w:p w14:paraId="258B8A58" w14:textId="77777777" w:rsidR="00137F22" w:rsidRPr="00B13877" w:rsidRDefault="00137F22" w:rsidP="00137F22">
      <w:pPr>
        <w:pStyle w:val="afff0"/>
        <w:ind w:firstLine="0"/>
        <w:rPr>
          <w:lang w:bidi="ru-RU"/>
        </w:rPr>
      </w:pPr>
      <w:r w:rsidRPr="00B13877">
        <w:rPr>
          <w:lang w:bidi="ru-RU"/>
        </w:rPr>
        <w:t>Исполнитель предоставляет Заказчику доверенность на получение материальных ценностей.</w:t>
      </w:r>
    </w:p>
    <w:p w14:paraId="754716FA" w14:textId="55FBE78F" w:rsidR="00137F22" w:rsidRPr="007C01D7" w:rsidRDefault="00137F22" w:rsidP="00137F22">
      <w:pPr>
        <w:pStyle w:val="afff0"/>
        <w:numPr>
          <w:ilvl w:val="1"/>
          <w:numId w:val="36"/>
        </w:numPr>
        <w:ind w:left="851" w:hanging="851"/>
        <w:rPr>
          <w:lang w:bidi="ru-RU"/>
        </w:rPr>
      </w:pPr>
      <w:r>
        <w:rPr>
          <w:lang w:bidi="ru-RU"/>
        </w:rPr>
        <w:t xml:space="preserve">С </w:t>
      </w:r>
      <w:r w:rsidR="00411298">
        <w:rPr>
          <w:lang w:bidi="ru-RU"/>
        </w:rPr>
        <w:t>момента</w:t>
      </w:r>
      <w:r>
        <w:rPr>
          <w:lang w:bidi="ru-RU"/>
        </w:rPr>
        <w:t xml:space="preserve"> подписания Сторонами А</w:t>
      </w:r>
      <w:r w:rsidRPr="00B13877">
        <w:rPr>
          <w:lang w:bidi="ru-RU"/>
        </w:rPr>
        <w:t xml:space="preserve">кта приема-передачи </w:t>
      </w:r>
      <w:r>
        <w:rPr>
          <w:lang w:bidi="ru-RU"/>
        </w:rPr>
        <w:t xml:space="preserve">материалов </w:t>
      </w:r>
      <w:r w:rsidRPr="00B13877">
        <w:rPr>
          <w:lang w:bidi="ru-RU"/>
        </w:rPr>
        <w:t>Исполнитель несет ответственность за сохранность материалов и риск их случайной гибели или повреждения.</w:t>
      </w:r>
    </w:p>
    <w:p w14:paraId="434959D3" w14:textId="77777777" w:rsidR="00137F22" w:rsidRPr="00AB496E" w:rsidRDefault="00137F22" w:rsidP="00137F22">
      <w:pPr>
        <w:pStyle w:val="afff0"/>
        <w:numPr>
          <w:ilvl w:val="1"/>
          <w:numId w:val="36"/>
        </w:numPr>
        <w:ind w:left="851" w:hanging="851"/>
        <w:rPr>
          <w:lang w:bidi="ru-RU"/>
        </w:rPr>
      </w:pPr>
      <w:r w:rsidRPr="00AB496E">
        <w:rPr>
          <w:lang w:bidi="ru-RU"/>
        </w:rPr>
        <w:t xml:space="preserve">Исполнитель обязан использовать материалы исключительно в целях оказания </w:t>
      </w:r>
      <w:r w:rsidR="00F303F1">
        <w:rPr>
          <w:lang w:bidi="ru-RU"/>
        </w:rPr>
        <w:t>У</w:t>
      </w:r>
      <w:r w:rsidRPr="00AB496E">
        <w:rPr>
          <w:lang w:bidi="ru-RU"/>
        </w:rPr>
        <w:t xml:space="preserve">слуг по </w:t>
      </w:r>
      <w:r>
        <w:rPr>
          <w:lang w:bidi="ru-RU"/>
        </w:rPr>
        <w:t>Д</w:t>
      </w:r>
      <w:r w:rsidRPr="00AB496E">
        <w:rPr>
          <w:lang w:bidi="ru-RU"/>
        </w:rPr>
        <w:t>оговору.</w:t>
      </w:r>
    </w:p>
    <w:p w14:paraId="46FEB94B" w14:textId="159A248C" w:rsidR="00EC206D" w:rsidRPr="00891C08" w:rsidRDefault="00EC206D" w:rsidP="00EC206D">
      <w:pPr>
        <w:pStyle w:val="afff0"/>
        <w:numPr>
          <w:ilvl w:val="0"/>
          <w:numId w:val="36"/>
        </w:numPr>
        <w:tabs>
          <w:tab w:val="clear" w:pos="1843"/>
        </w:tabs>
        <w:ind w:left="851" w:hanging="851"/>
      </w:pPr>
      <w:r w:rsidRPr="00891C08">
        <w:t xml:space="preserve">В случае передачи материалов </w:t>
      </w:r>
      <w:r>
        <w:t>Исполнитель</w:t>
      </w:r>
      <w:r w:rsidRPr="00891C08">
        <w:t xml:space="preserve"> направляет Заказчику подписанный им:</w:t>
      </w:r>
    </w:p>
    <w:tbl>
      <w:tblPr>
        <w:tblStyle w:val="aff1"/>
        <w:tblW w:w="9072"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276"/>
        <w:gridCol w:w="7796"/>
      </w:tblGrid>
      <w:tr w:rsidR="00EC206D" w:rsidRPr="00891C08" w14:paraId="5D27117C" w14:textId="77777777" w:rsidTr="00BE055C">
        <w:trPr>
          <w:trHeight w:val="280"/>
        </w:trPr>
        <w:tc>
          <w:tcPr>
            <w:tcW w:w="1276" w:type="dxa"/>
          </w:tcPr>
          <w:p w14:paraId="351742F2" w14:textId="77777777" w:rsidR="00EC206D" w:rsidRPr="00891C08" w:rsidRDefault="00EC206D"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58700971" w14:textId="77777777" w:rsidR="00EC206D" w:rsidRPr="006F7CDA" w:rsidRDefault="00EC206D" w:rsidP="00EC206D">
            <w:pPr>
              <w:pStyle w:val="a9"/>
              <w:widowControl w:val="0"/>
              <w:numPr>
                <w:ilvl w:val="0"/>
                <w:numId w:val="58"/>
              </w:numPr>
              <w:autoSpaceDE w:val="0"/>
              <w:autoSpaceDN w:val="0"/>
              <w:adjustRightInd w:val="0"/>
              <w:spacing w:after="100"/>
              <w:ind w:left="140" w:right="142" w:firstLine="1"/>
              <w:contextualSpacing w:val="0"/>
              <w:rPr>
                <w:rFonts w:ascii="Tahoma" w:hAnsi="Tahoma" w:cs="Tahoma"/>
                <w:bCs/>
                <w:color w:val="FF0000"/>
                <w:sz w:val="20"/>
              </w:rPr>
            </w:pPr>
            <w:r w:rsidRPr="00891C08">
              <w:rPr>
                <w:rFonts w:ascii="Tahoma" w:hAnsi="Tahoma" w:cs="Tahoma"/>
                <w:bCs/>
                <w:sz w:val="20"/>
              </w:rPr>
              <w:t xml:space="preserve">Отчёт </w:t>
            </w:r>
            <w:r w:rsidRPr="00891C08">
              <w:rPr>
                <w:rFonts w:ascii="Tahoma" w:hAnsi="Tahoma" w:cs="Tahoma"/>
                <w:sz w:val="20"/>
              </w:rPr>
              <w:t>об</w:t>
            </w:r>
            <w:r w:rsidRPr="00891C08">
              <w:rPr>
                <w:rFonts w:ascii="Tahoma" w:hAnsi="Tahoma" w:cs="Tahoma"/>
                <w:bCs/>
                <w:sz w:val="20"/>
              </w:rPr>
              <w:t xml:space="preserve"> использовании материалов (2 экз.)</w:t>
            </w:r>
          </w:p>
        </w:tc>
      </w:tr>
      <w:tr w:rsidR="00EC206D" w:rsidRPr="00891C08" w14:paraId="6C05AAC9" w14:textId="77777777" w:rsidTr="00BE055C">
        <w:trPr>
          <w:trHeight w:val="361"/>
        </w:trPr>
        <w:tc>
          <w:tcPr>
            <w:tcW w:w="1276" w:type="dxa"/>
          </w:tcPr>
          <w:p w14:paraId="3ED6AF4B" w14:textId="77777777" w:rsidR="00EC206D" w:rsidRPr="00891C08" w:rsidRDefault="00EC206D"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4D0FA3A4" w14:textId="37C00145" w:rsidR="00EC206D" w:rsidRPr="00891C08" w:rsidRDefault="00EC206D" w:rsidP="00BE055C">
            <w:pPr>
              <w:pStyle w:val="SL0TextSimplawyer"/>
              <w:tabs>
                <w:tab w:val="clear" w:pos="851"/>
                <w:tab w:val="left" w:pos="1029"/>
              </w:tabs>
              <w:spacing w:before="0" w:after="100"/>
              <w:ind w:left="179" w:firstLine="1"/>
              <w:rPr>
                <w:rFonts w:eastAsia="Calibri"/>
                <w:lang w:eastAsia="ru-RU"/>
              </w:rPr>
            </w:pPr>
            <w:r w:rsidRPr="00891C08">
              <w:rPr>
                <w:rFonts w:eastAsia="Calibri"/>
                <w:lang w:eastAsia="ru-RU"/>
              </w:rPr>
              <w:t xml:space="preserve">не позднее последнего числа каждого месяца </w:t>
            </w:r>
            <w:r>
              <w:rPr>
                <w:rFonts w:eastAsia="Calibri"/>
                <w:lang w:eastAsia="ru-RU"/>
              </w:rPr>
              <w:t>оказания Услуг</w:t>
            </w:r>
            <w:r w:rsidRPr="00891C08">
              <w:rPr>
                <w:rFonts w:eastAsia="Calibri"/>
                <w:lang w:eastAsia="ru-RU"/>
              </w:rPr>
              <w:t>,</w:t>
            </w:r>
          </w:p>
        </w:tc>
      </w:tr>
      <w:tr w:rsidR="00EC206D" w:rsidRPr="00891C08" w14:paraId="7B478ACB" w14:textId="77777777" w:rsidTr="00BE055C">
        <w:tc>
          <w:tcPr>
            <w:tcW w:w="1276" w:type="dxa"/>
          </w:tcPr>
          <w:p w14:paraId="3075C38D" w14:textId="77777777" w:rsidR="00EC206D" w:rsidRPr="00891C08" w:rsidRDefault="00EC206D" w:rsidP="00BE055C">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0DBCCAB" w14:textId="28BB6B05" w:rsidR="00EC206D" w:rsidRPr="00891C08" w:rsidRDefault="00EC206D" w:rsidP="00BE055C">
            <w:pPr>
              <w:pStyle w:val="SL0TextSimplawyer"/>
              <w:tabs>
                <w:tab w:val="clear" w:pos="851"/>
                <w:tab w:val="left" w:pos="1029"/>
              </w:tabs>
              <w:spacing w:before="0" w:after="100"/>
              <w:ind w:left="179" w:firstLine="1"/>
              <w:rPr>
                <w:rFonts w:eastAsia="Calibri"/>
                <w:lang w:eastAsia="ru-RU"/>
              </w:rPr>
            </w:pPr>
            <w:r w:rsidRPr="00891C08">
              <w:rPr>
                <w:rFonts w:eastAsia="Calibri"/>
                <w:lang w:eastAsia="ru-RU"/>
              </w:rPr>
              <w:t xml:space="preserve">но не позднее даты направления Акта сдачи-приёмки </w:t>
            </w:r>
            <w:r w:rsidR="00D25F3C">
              <w:rPr>
                <w:rFonts w:eastAsia="Calibri"/>
                <w:lang w:eastAsia="ru-RU"/>
              </w:rPr>
              <w:t>услуг</w:t>
            </w:r>
            <w:r w:rsidRPr="00891C08">
              <w:rPr>
                <w:rFonts w:eastAsia="Calibri"/>
                <w:lang w:eastAsia="ru-RU"/>
              </w:rPr>
              <w:t>.</w:t>
            </w:r>
          </w:p>
        </w:tc>
      </w:tr>
    </w:tbl>
    <w:p w14:paraId="02A48350" w14:textId="23C7CD3A" w:rsidR="00EC206D" w:rsidRPr="00891C08" w:rsidRDefault="00EC206D" w:rsidP="00EC206D">
      <w:pPr>
        <w:pStyle w:val="aff6"/>
      </w:pPr>
      <w:r w:rsidRPr="00891C08">
        <w:t xml:space="preserve">Заказчик направляет </w:t>
      </w:r>
      <w:r w:rsidR="00D25F3C">
        <w:t>Исполнителю</w:t>
      </w:r>
      <w:r w:rsidRPr="00891C08">
        <w:t xml:space="preserve"> подписанный им:</w:t>
      </w:r>
    </w:p>
    <w:tbl>
      <w:tblPr>
        <w:tblStyle w:val="aff1"/>
        <w:tblW w:w="9072"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276"/>
        <w:gridCol w:w="7796"/>
      </w:tblGrid>
      <w:tr w:rsidR="00EC206D" w:rsidRPr="00891C08" w14:paraId="6F84DD85" w14:textId="77777777" w:rsidTr="00BE055C">
        <w:trPr>
          <w:trHeight w:val="280"/>
        </w:trPr>
        <w:tc>
          <w:tcPr>
            <w:tcW w:w="1276" w:type="dxa"/>
          </w:tcPr>
          <w:p w14:paraId="7C4E4763" w14:textId="77777777" w:rsidR="00EC206D" w:rsidRPr="00891C08" w:rsidRDefault="00EC206D"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2158B10" w14:textId="77777777" w:rsidR="00EC206D" w:rsidRPr="00891C08" w:rsidRDefault="00EC206D" w:rsidP="00EC206D">
            <w:pPr>
              <w:pStyle w:val="a9"/>
              <w:widowControl w:val="0"/>
              <w:numPr>
                <w:ilvl w:val="0"/>
                <w:numId w:val="58"/>
              </w:numPr>
              <w:autoSpaceDE w:val="0"/>
              <w:autoSpaceDN w:val="0"/>
              <w:adjustRightInd w:val="0"/>
              <w:spacing w:after="100"/>
              <w:ind w:left="140" w:right="142" w:firstLine="0"/>
              <w:contextualSpacing w:val="0"/>
              <w:jc w:val="both"/>
              <w:rPr>
                <w:rFonts w:ascii="Tahoma" w:hAnsi="Tahoma" w:cs="Tahoma"/>
                <w:sz w:val="20"/>
              </w:rPr>
            </w:pPr>
            <w:r w:rsidRPr="00891C08">
              <w:rPr>
                <w:rFonts w:ascii="Tahoma" w:hAnsi="Tahoma" w:cs="Tahoma"/>
                <w:bCs/>
                <w:sz w:val="20"/>
              </w:rPr>
              <w:t xml:space="preserve">Отчёт </w:t>
            </w:r>
            <w:r w:rsidRPr="00891C08">
              <w:rPr>
                <w:rFonts w:ascii="Tahoma" w:hAnsi="Tahoma" w:cs="Tahoma"/>
                <w:sz w:val="20"/>
              </w:rPr>
              <w:t>об</w:t>
            </w:r>
            <w:r w:rsidRPr="00891C08">
              <w:rPr>
                <w:rFonts w:ascii="Tahoma" w:hAnsi="Tahoma" w:cs="Tahoma"/>
                <w:bCs/>
                <w:sz w:val="20"/>
              </w:rPr>
              <w:t xml:space="preserve"> использовании материалов (1 экз.)</w:t>
            </w:r>
          </w:p>
        </w:tc>
      </w:tr>
      <w:tr w:rsidR="00EC206D" w:rsidRPr="00891C08" w14:paraId="7F334024" w14:textId="77777777" w:rsidTr="00BE055C">
        <w:trPr>
          <w:trHeight w:val="361"/>
        </w:trPr>
        <w:tc>
          <w:tcPr>
            <w:tcW w:w="1276" w:type="dxa"/>
          </w:tcPr>
          <w:p w14:paraId="5733290E" w14:textId="77777777" w:rsidR="00EC206D" w:rsidRPr="00891C08" w:rsidRDefault="00EC206D" w:rsidP="00BE055C">
            <w:pPr>
              <w:tabs>
                <w:tab w:val="left" w:pos="1410"/>
              </w:tabs>
              <w:spacing w:after="100"/>
              <w:ind w:right="-150"/>
              <w:rPr>
                <w:rFonts w:ascii="Tahoma" w:hAnsi="Tahoma" w:cs="Tahoma"/>
                <w:sz w:val="16"/>
                <w:szCs w:val="16"/>
              </w:rPr>
            </w:pPr>
            <w:r w:rsidRPr="00891C08">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60BAF419" w14:textId="77777777" w:rsidR="00EC206D" w:rsidRPr="00891C08" w:rsidRDefault="00EC206D" w:rsidP="00BE055C">
            <w:pPr>
              <w:pStyle w:val="SL0TextSimplawyer"/>
              <w:tabs>
                <w:tab w:val="clear" w:pos="851"/>
                <w:tab w:val="left" w:pos="1029"/>
              </w:tabs>
              <w:spacing w:before="0" w:after="100"/>
              <w:ind w:left="138"/>
              <w:jc w:val="both"/>
              <w:rPr>
                <w:rFonts w:eastAsia="Calibri"/>
                <w:lang w:eastAsia="ru-RU"/>
              </w:rPr>
            </w:pPr>
            <w:r w:rsidRPr="00891C08">
              <w:rPr>
                <w:rFonts w:eastAsia="Calibri"/>
                <w:lang w:eastAsia="ru-RU"/>
              </w:rPr>
              <w:t xml:space="preserve">в течение </w:t>
            </w:r>
            <w:r w:rsidRPr="00891C08">
              <w:rPr>
                <w:rFonts w:eastAsia="Calibri"/>
                <w:color w:val="FF0000"/>
                <w:lang w:eastAsia="ru-RU"/>
              </w:rPr>
              <w:t>[</w:t>
            </w:r>
            <w:r w:rsidRPr="00891C08">
              <w:rPr>
                <w:rFonts w:eastAsia="Calibri"/>
                <w:lang w:eastAsia="ru-RU"/>
              </w:rPr>
              <w:t xml:space="preserve"> 2 </w:t>
            </w:r>
            <w:r w:rsidRPr="00891C08">
              <w:rPr>
                <w:rFonts w:eastAsia="Calibri"/>
                <w:color w:val="FF0000"/>
                <w:lang w:eastAsia="ru-RU"/>
              </w:rPr>
              <w:t>]</w:t>
            </w:r>
            <w:r w:rsidRPr="00891C08">
              <w:rPr>
                <w:rFonts w:eastAsia="Calibri"/>
                <w:lang w:eastAsia="ru-RU"/>
              </w:rPr>
              <w:t xml:space="preserve"> </w:t>
            </w:r>
            <w:r w:rsidRPr="008869EA">
              <w:rPr>
                <w:rStyle w:val="a7"/>
                <w:rFonts w:eastAsia="Calibri"/>
                <w:color w:val="FF0000"/>
                <w:lang w:eastAsia="ru-RU"/>
              </w:rPr>
              <w:footnoteReference w:id="144"/>
            </w:r>
            <w:r w:rsidRPr="008869EA">
              <w:rPr>
                <w:rFonts w:eastAsia="Calibri"/>
                <w:color w:val="FF0000"/>
                <w:lang w:eastAsia="ru-RU"/>
              </w:rPr>
              <w:t xml:space="preserve"> </w:t>
            </w:r>
            <w:r w:rsidRPr="00891C08">
              <w:rPr>
                <w:rFonts w:eastAsia="Calibri"/>
                <w:color w:val="FF0000"/>
                <w:lang w:eastAsia="ru-RU"/>
              </w:rPr>
              <w:t>/</w:t>
            </w:r>
            <w:r w:rsidRPr="00891C08">
              <w:rPr>
                <w:rFonts w:eastAsia="Calibri"/>
                <w:lang w:eastAsia="ru-RU"/>
              </w:rPr>
              <w:t xml:space="preserve"> </w:t>
            </w:r>
            <w:r w:rsidRPr="00891C08">
              <w:rPr>
                <w:rFonts w:eastAsia="Calibri"/>
                <w:color w:val="FF0000"/>
                <w:lang w:eastAsia="ru-RU"/>
              </w:rPr>
              <w:t>[</w:t>
            </w:r>
            <w:r w:rsidRPr="00891C08">
              <w:rPr>
                <w:rFonts w:eastAsia="Calibri"/>
                <w:lang w:eastAsia="ru-RU"/>
              </w:rPr>
              <w:t xml:space="preserve"> 1 </w:t>
            </w:r>
            <w:r w:rsidRPr="00891C08">
              <w:rPr>
                <w:rFonts w:eastAsia="Calibri"/>
                <w:color w:val="FF0000"/>
                <w:lang w:eastAsia="ru-RU"/>
              </w:rPr>
              <w:t>]</w:t>
            </w:r>
            <w:r w:rsidRPr="00891C08">
              <w:rPr>
                <w:rFonts w:eastAsia="Calibri"/>
                <w:lang w:eastAsia="ru-RU"/>
              </w:rPr>
              <w:t xml:space="preserve"> </w:t>
            </w:r>
            <w:r w:rsidRPr="008869EA">
              <w:rPr>
                <w:rStyle w:val="a7"/>
                <w:rFonts w:eastAsia="Calibri"/>
                <w:color w:val="FF0000"/>
                <w:lang w:eastAsia="ru-RU"/>
              </w:rPr>
              <w:footnoteReference w:id="145"/>
            </w:r>
            <w:r w:rsidRPr="008869EA">
              <w:rPr>
                <w:rFonts w:eastAsia="Calibri"/>
                <w:color w:val="FF0000"/>
                <w:lang w:eastAsia="ru-RU"/>
              </w:rPr>
              <w:t xml:space="preserve"> </w:t>
            </w:r>
            <w:proofErr w:type="spellStart"/>
            <w:r w:rsidRPr="00891C08">
              <w:rPr>
                <w:rFonts w:eastAsia="Calibri"/>
                <w:lang w:eastAsia="ru-RU"/>
              </w:rPr>
              <w:t>р.д</w:t>
            </w:r>
            <w:proofErr w:type="spellEnd"/>
            <w:r w:rsidRPr="00891C08">
              <w:rPr>
                <w:rFonts w:eastAsia="Calibri"/>
                <w:lang w:eastAsia="ru-RU"/>
              </w:rPr>
              <w:t>. с даты его получения.</w:t>
            </w:r>
          </w:p>
        </w:tc>
      </w:tr>
    </w:tbl>
    <w:p w14:paraId="40DB2233" w14:textId="77777777" w:rsidR="00EC206D" w:rsidRDefault="00EC206D" w:rsidP="00B656CC">
      <w:pPr>
        <w:pStyle w:val="afff0"/>
        <w:tabs>
          <w:tab w:val="clear" w:pos="851"/>
        </w:tabs>
        <w:ind w:firstLine="0"/>
      </w:pPr>
    </w:p>
    <w:p w14:paraId="03AA4905" w14:textId="1A2DDE55" w:rsidR="00D25F3C" w:rsidRDefault="00137F22" w:rsidP="00D25F3C">
      <w:pPr>
        <w:pStyle w:val="afff0"/>
        <w:tabs>
          <w:tab w:val="clear" w:pos="851"/>
        </w:tabs>
        <w:ind w:firstLine="0"/>
        <w:rPr>
          <w:lang w:bidi="ru-RU"/>
        </w:rPr>
      </w:pPr>
      <w:r w:rsidRPr="00AB496E">
        <w:rPr>
          <w:lang w:bidi="ru-RU"/>
        </w:rPr>
        <w:t xml:space="preserve">Если после оказания </w:t>
      </w:r>
      <w:r w:rsidR="00F303F1">
        <w:rPr>
          <w:lang w:bidi="ru-RU"/>
        </w:rPr>
        <w:t>У</w:t>
      </w:r>
      <w:r w:rsidRPr="00AB496E">
        <w:rPr>
          <w:lang w:bidi="ru-RU"/>
        </w:rPr>
        <w:t xml:space="preserve">слуг у Исполнителя остались </w:t>
      </w:r>
      <w:r w:rsidR="00D25F3C">
        <w:rPr>
          <w:lang w:bidi="ru-RU"/>
        </w:rPr>
        <w:t xml:space="preserve">неиспользованные </w:t>
      </w:r>
      <w:r w:rsidRPr="00AB496E">
        <w:rPr>
          <w:lang w:bidi="ru-RU"/>
        </w:rPr>
        <w:t>материал</w:t>
      </w:r>
      <w:r w:rsidR="00D25F3C">
        <w:rPr>
          <w:lang w:bidi="ru-RU"/>
        </w:rPr>
        <w:t>ы, Исполнитель возвращает их</w:t>
      </w:r>
      <w:r w:rsidR="00095993">
        <w:rPr>
          <w:lang w:bidi="ru-RU"/>
        </w:rPr>
        <w:t xml:space="preserve"> Заказчик</w:t>
      </w:r>
      <w:r w:rsidR="00D25F3C">
        <w:rPr>
          <w:lang w:bidi="ru-RU"/>
        </w:rPr>
        <w:t>у</w:t>
      </w:r>
      <w:r w:rsidR="00095993">
        <w:rPr>
          <w:lang w:bidi="ru-RU"/>
        </w:rPr>
        <w:t xml:space="preserve"> </w:t>
      </w:r>
      <w:r w:rsidR="00D25F3C">
        <w:rPr>
          <w:lang w:bidi="ru-RU"/>
        </w:rPr>
        <w:t>одновременно с подписанием Акта сдачи-приемки услуг (если предусмотрены этапы / Отчетные периоды – то одновременно с Актом сдачи-приемки услуг по этапу / Отчетному периоду, для оказания Услуг по которому передавались материалы)</w:t>
      </w:r>
      <w:r w:rsidR="00D25F3C" w:rsidRPr="00AB496E">
        <w:rPr>
          <w:lang w:bidi="ru-RU"/>
        </w:rPr>
        <w:t>.</w:t>
      </w:r>
      <w:r w:rsidR="00D25F3C">
        <w:rPr>
          <w:lang w:bidi="ru-RU"/>
        </w:rPr>
        <w:t xml:space="preserve"> </w:t>
      </w:r>
    </w:p>
    <w:p w14:paraId="2D51000C" w14:textId="77777777" w:rsidR="00D25F3C" w:rsidRPr="00095993" w:rsidRDefault="00D25F3C" w:rsidP="00D25F3C">
      <w:pPr>
        <w:pStyle w:val="afff0"/>
        <w:numPr>
          <w:ilvl w:val="1"/>
          <w:numId w:val="36"/>
        </w:numPr>
        <w:tabs>
          <w:tab w:val="clear" w:pos="851"/>
        </w:tabs>
        <w:ind w:left="851" w:hanging="851"/>
        <w:rPr>
          <w:color w:val="FF0000"/>
        </w:rPr>
      </w:pPr>
      <w:r>
        <w:rPr>
          <w:lang w:bidi="ru-RU"/>
        </w:rPr>
        <w:lastRenderedPageBreak/>
        <w:t xml:space="preserve">Прием-передача </w:t>
      </w:r>
      <w:proofErr w:type="spellStart"/>
      <w:r>
        <w:rPr>
          <w:lang w:bidi="ru-RU"/>
        </w:rPr>
        <w:t>несипользованных</w:t>
      </w:r>
      <w:proofErr w:type="spellEnd"/>
      <w:r>
        <w:rPr>
          <w:lang w:bidi="ru-RU"/>
        </w:rPr>
        <w:t xml:space="preserve"> материалов осуществляется </w:t>
      </w:r>
      <w:r w:rsidRPr="00095993">
        <w:rPr>
          <w:color w:val="FF0000"/>
        </w:rPr>
        <w:t>[</w:t>
      </w:r>
      <w:r>
        <w:t xml:space="preserve"> </w:t>
      </w:r>
      <w:r w:rsidRPr="009648D6">
        <w:t>в месте</w:t>
      </w:r>
      <w:r>
        <w:t xml:space="preserve">, в котором материалы были выданы </w:t>
      </w:r>
      <w:r w:rsidRPr="00095993">
        <w:rPr>
          <w:color w:val="FF0000"/>
        </w:rPr>
        <w:t xml:space="preserve">] / [ </w:t>
      </w:r>
      <w:r w:rsidRPr="005903DB">
        <w:t xml:space="preserve">по адресу: </w:t>
      </w:r>
      <w:r w:rsidRPr="00095993">
        <w:rPr>
          <w:color w:val="FF0000"/>
        </w:rPr>
        <w:t>[</w:t>
      </w:r>
      <w:r w:rsidRPr="00390C4D">
        <w:t>•</w:t>
      </w:r>
      <w:r w:rsidRPr="00095993">
        <w:rPr>
          <w:color w:val="FF0000"/>
        </w:rPr>
        <w:t xml:space="preserve">] ] </w:t>
      </w:r>
      <w:r w:rsidRPr="00095993">
        <w:rPr>
          <w:color w:val="FF0000"/>
          <w:highlight w:val="darkGray"/>
        </w:rPr>
        <w:t xml:space="preserve">[ </w:t>
      </w:r>
      <w:r w:rsidRPr="00095993">
        <w:rPr>
          <w:highlight w:val="darkGray"/>
        </w:rPr>
        <w:t>(если иное не предусмотрено в Заявке)</w:t>
      </w:r>
      <w:r w:rsidRPr="00095993">
        <w:rPr>
          <w:rStyle w:val="a7"/>
          <w:color w:val="FF0000"/>
        </w:rPr>
        <w:t xml:space="preserve"> </w:t>
      </w:r>
      <w:r w:rsidRPr="00216BC8">
        <w:rPr>
          <w:rStyle w:val="a7"/>
          <w:color w:val="FF0000"/>
        </w:rPr>
        <w:footnoteReference w:id="146"/>
      </w:r>
      <w:r w:rsidRPr="00095993">
        <w:rPr>
          <w:highlight w:val="darkGray"/>
        </w:rPr>
        <w:t xml:space="preserve"> </w:t>
      </w:r>
      <w:r w:rsidRPr="00095993">
        <w:rPr>
          <w:color w:val="FF0000"/>
          <w:highlight w:val="darkGray"/>
        </w:rPr>
        <w:t>]</w:t>
      </w:r>
      <w:r w:rsidRPr="00095993">
        <w:rPr>
          <w:rStyle w:val="a7"/>
          <w:color w:val="FF0000"/>
        </w:rPr>
        <w:t xml:space="preserve"> </w:t>
      </w:r>
    </w:p>
    <w:p w14:paraId="209A8B08" w14:textId="49F8F546" w:rsidR="00D25F3C" w:rsidRPr="00891C08" w:rsidRDefault="00D25F3C" w:rsidP="00B656CC">
      <w:pPr>
        <w:pStyle w:val="aff6"/>
      </w:pPr>
      <w:r w:rsidRPr="00891C08">
        <w:t>Приём-передача неиспользованных материалов оформляется Актом приёма-передачи материалов.</w:t>
      </w:r>
    </w:p>
    <w:p w14:paraId="48B73CE3" w14:textId="198FFF0D" w:rsidR="007D156B" w:rsidRPr="00891C08" w:rsidRDefault="007D156B" w:rsidP="007D156B">
      <w:pPr>
        <w:pStyle w:val="afff0"/>
        <w:numPr>
          <w:ilvl w:val="0"/>
          <w:numId w:val="36"/>
        </w:numPr>
        <w:tabs>
          <w:tab w:val="clear" w:pos="1843"/>
        </w:tabs>
        <w:ind w:left="851" w:hanging="851"/>
      </w:pPr>
      <w:r w:rsidRPr="00891C08">
        <w:t xml:space="preserve">Если </w:t>
      </w:r>
      <w:r>
        <w:t>Исполнитель</w:t>
      </w:r>
      <w:r w:rsidRPr="00891C08">
        <w:t xml:space="preserve"> не возвратил неиспользованные материалы в установленный срок или допустил необоснованный перерасход материалов, невозвращенные и/или перерасходованные материалы считаются проданными Заказчиком и купленными </w:t>
      </w:r>
      <w:r>
        <w:t>Исполнителем</w:t>
      </w:r>
      <w:r w:rsidRPr="00891C08">
        <w:t>.</w:t>
      </w:r>
    </w:p>
    <w:p w14:paraId="38A7B997" w14:textId="5122CAFE" w:rsidR="007D156B" w:rsidRPr="00891C08" w:rsidRDefault="007D156B" w:rsidP="007D156B">
      <w:pPr>
        <w:pStyle w:val="aff6"/>
      </w:pPr>
      <w:r w:rsidRPr="00891C08">
        <w:t xml:space="preserve">Заказчик направляет </w:t>
      </w:r>
      <w:r>
        <w:t>Исполнителю</w:t>
      </w:r>
      <w:r w:rsidRPr="00891C08">
        <w:t xml:space="preserve"> подписанную им:</w:t>
      </w:r>
    </w:p>
    <w:tbl>
      <w:tblPr>
        <w:tblStyle w:val="aff1"/>
        <w:tblW w:w="9072"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276"/>
        <w:gridCol w:w="7796"/>
      </w:tblGrid>
      <w:tr w:rsidR="007D156B" w:rsidRPr="00891C08" w14:paraId="159A687E" w14:textId="77777777" w:rsidTr="00BE055C">
        <w:trPr>
          <w:trHeight w:val="280"/>
        </w:trPr>
        <w:tc>
          <w:tcPr>
            <w:tcW w:w="1276" w:type="dxa"/>
          </w:tcPr>
          <w:p w14:paraId="1587A9A1" w14:textId="77777777" w:rsidR="007D156B" w:rsidRPr="00891C08" w:rsidRDefault="007D156B"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0833BD1" w14:textId="77777777" w:rsidR="007D156B" w:rsidRPr="00891C08" w:rsidRDefault="007D156B" w:rsidP="007D156B">
            <w:pPr>
              <w:pStyle w:val="a9"/>
              <w:widowControl w:val="0"/>
              <w:numPr>
                <w:ilvl w:val="0"/>
                <w:numId w:val="58"/>
              </w:numPr>
              <w:autoSpaceDE w:val="0"/>
              <w:autoSpaceDN w:val="0"/>
              <w:adjustRightInd w:val="0"/>
              <w:spacing w:after="100"/>
              <w:ind w:left="140" w:right="142" w:firstLine="1"/>
              <w:contextualSpacing w:val="0"/>
              <w:rPr>
                <w:rFonts w:ascii="Tahoma" w:hAnsi="Tahoma" w:cs="Tahoma"/>
                <w:sz w:val="20"/>
              </w:rPr>
            </w:pPr>
            <w:r w:rsidRPr="00891C08">
              <w:rPr>
                <w:rFonts w:ascii="Tahoma" w:hAnsi="Tahoma" w:cs="Tahoma"/>
                <w:sz w:val="20"/>
              </w:rPr>
              <w:t>Товарную накладную</w:t>
            </w:r>
          </w:p>
        </w:tc>
      </w:tr>
      <w:tr w:rsidR="007D156B" w:rsidRPr="00891C08" w14:paraId="25A12960" w14:textId="77777777" w:rsidTr="00BE055C">
        <w:trPr>
          <w:trHeight w:val="361"/>
        </w:trPr>
        <w:tc>
          <w:tcPr>
            <w:tcW w:w="1276" w:type="dxa"/>
          </w:tcPr>
          <w:p w14:paraId="5FA759A7" w14:textId="77777777" w:rsidR="007D156B" w:rsidRPr="00891C08" w:rsidRDefault="007D156B"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32273821" w14:textId="77777777" w:rsidR="007D156B" w:rsidRPr="00891C08" w:rsidRDefault="007D156B" w:rsidP="00BE055C">
            <w:pPr>
              <w:pStyle w:val="SL0TextSimplawyer"/>
              <w:tabs>
                <w:tab w:val="clear" w:pos="851"/>
                <w:tab w:val="left" w:pos="1029"/>
              </w:tabs>
              <w:spacing w:before="0" w:after="100"/>
              <w:ind w:left="140" w:right="142" w:firstLine="1"/>
              <w:rPr>
                <w:rFonts w:eastAsia="Calibri"/>
                <w:lang w:eastAsia="ru-RU"/>
              </w:rPr>
            </w:pPr>
            <w:r w:rsidRPr="00891C08">
              <w:t xml:space="preserve">в течение 2 </w:t>
            </w:r>
            <w:proofErr w:type="spellStart"/>
            <w:r w:rsidRPr="00891C08">
              <w:t>р.д</w:t>
            </w:r>
            <w:proofErr w:type="spellEnd"/>
            <w:r w:rsidRPr="00891C08">
              <w:t>.</w:t>
            </w:r>
            <w:r w:rsidRPr="00891C08">
              <w:rPr>
                <w:bCs/>
                <w:color w:val="FF0000"/>
              </w:rPr>
              <w:t xml:space="preserve"> </w:t>
            </w:r>
            <w:r w:rsidRPr="00891C08">
              <w:t>с даты составления Товарной накладной,</w:t>
            </w:r>
          </w:p>
        </w:tc>
      </w:tr>
      <w:tr w:rsidR="007D156B" w:rsidRPr="00891C08" w14:paraId="621BBDBE" w14:textId="77777777" w:rsidTr="00BE055C">
        <w:tc>
          <w:tcPr>
            <w:tcW w:w="1276" w:type="dxa"/>
          </w:tcPr>
          <w:p w14:paraId="32BD041E" w14:textId="77777777" w:rsidR="007D156B" w:rsidRPr="00891C08" w:rsidRDefault="007D156B" w:rsidP="00BE055C">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853CE3D" w14:textId="77777777" w:rsidR="007D156B" w:rsidRPr="00891C08" w:rsidRDefault="007D156B" w:rsidP="00BE055C">
            <w:pPr>
              <w:pStyle w:val="SL0TextSimplawyer"/>
              <w:tabs>
                <w:tab w:val="clear" w:pos="851"/>
                <w:tab w:val="left" w:pos="1029"/>
              </w:tabs>
              <w:spacing w:before="0" w:after="100"/>
              <w:ind w:left="140" w:right="142" w:firstLine="1"/>
              <w:rPr>
                <w:rFonts w:eastAsia="Calibri"/>
                <w:lang w:eastAsia="ru-RU"/>
              </w:rPr>
            </w:pPr>
            <w:r w:rsidRPr="00891C08">
              <w:t>но не позднее последнего числа месяца составления Товарной накладной.</w:t>
            </w:r>
          </w:p>
        </w:tc>
      </w:tr>
      <w:tr w:rsidR="007D156B" w:rsidRPr="00891C08" w14:paraId="6774F33E" w14:textId="77777777" w:rsidTr="00BE055C">
        <w:tc>
          <w:tcPr>
            <w:tcW w:w="1276" w:type="dxa"/>
          </w:tcPr>
          <w:p w14:paraId="5D4B1C15" w14:textId="77777777" w:rsidR="007D156B" w:rsidRPr="00891C08" w:rsidRDefault="007D156B" w:rsidP="00BE055C">
            <w:pPr>
              <w:tabs>
                <w:tab w:val="left" w:pos="1410"/>
              </w:tabs>
              <w:spacing w:after="100"/>
              <w:ind w:right="-150" w:firstLine="1"/>
              <w:rPr>
                <w:rFonts w:ascii="Tahoma" w:hAnsi="Tahoma" w:cs="Tahoma"/>
                <w:i/>
                <w:sz w:val="16"/>
                <w:szCs w:val="16"/>
              </w:rPr>
            </w:pPr>
            <w:r w:rsidRPr="00891C08">
              <w:rPr>
                <w:rFonts w:ascii="Tahoma" w:hAnsi="Tahoma" w:cs="Tahoma"/>
                <w:i/>
                <w:sz w:val="16"/>
                <w:szCs w:val="16"/>
              </w:rPr>
              <w:t>Дополнительные условия</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5812759" w14:textId="77777777" w:rsidR="007D156B" w:rsidRPr="00891C08" w:rsidRDefault="007D156B" w:rsidP="00BE055C">
            <w:pPr>
              <w:pStyle w:val="SL0TextSimplawyer"/>
              <w:tabs>
                <w:tab w:val="left" w:pos="1029"/>
              </w:tabs>
              <w:spacing w:before="0" w:after="100"/>
              <w:ind w:left="140" w:right="142" w:firstLine="1"/>
            </w:pPr>
            <w:r w:rsidRPr="00891C08">
              <w:t>Товарная накладная содержит:</w:t>
            </w:r>
          </w:p>
          <w:p w14:paraId="66CF5360" w14:textId="68D892FC" w:rsidR="007D156B" w:rsidRPr="00891C08" w:rsidRDefault="007D156B" w:rsidP="007D156B">
            <w:pPr>
              <w:pStyle w:val="SL0TextSimplawyer"/>
              <w:numPr>
                <w:ilvl w:val="0"/>
                <w:numId w:val="63"/>
              </w:numPr>
              <w:tabs>
                <w:tab w:val="left" w:pos="1029"/>
              </w:tabs>
              <w:spacing w:before="0" w:after="100"/>
              <w:ind w:left="140" w:right="142" w:firstLine="1"/>
            </w:pPr>
            <w:r w:rsidRPr="00891C08">
              <w:t xml:space="preserve">перечень материалов, </w:t>
            </w:r>
          </w:p>
          <w:p w14:paraId="3ABE861B" w14:textId="77777777" w:rsidR="007D156B" w:rsidRPr="00891C08" w:rsidRDefault="007D156B" w:rsidP="007D156B">
            <w:pPr>
              <w:pStyle w:val="SL0TextSimplawyer"/>
              <w:numPr>
                <w:ilvl w:val="0"/>
                <w:numId w:val="63"/>
              </w:numPr>
              <w:tabs>
                <w:tab w:val="left" w:pos="1029"/>
              </w:tabs>
              <w:spacing w:before="0" w:after="100"/>
              <w:ind w:left="140" w:right="142" w:firstLine="1"/>
            </w:pPr>
            <w:r w:rsidRPr="00891C08">
              <w:t xml:space="preserve">количество, </w:t>
            </w:r>
          </w:p>
          <w:p w14:paraId="3A2B99CB" w14:textId="77777777" w:rsidR="007D156B" w:rsidRPr="00891C08" w:rsidRDefault="007D156B" w:rsidP="007D156B">
            <w:pPr>
              <w:pStyle w:val="SL0TextSimplawyer"/>
              <w:numPr>
                <w:ilvl w:val="0"/>
                <w:numId w:val="63"/>
              </w:numPr>
              <w:tabs>
                <w:tab w:val="left" w:pos="1029"/>
              </w:tabs>
              <w:spacing w:before="0" w:after="100"/>
              <w:ind w:left="140" w:right="142" w:firstLine="1"/>
            </w:pPr>
            <w:r w:rsidRPr="00891C08">
              <w:t>стоимость продажи на каждую позицию, которая устанавливается исходя из фактической величины затрат по приобретению и увеличивается на НДС,</w:t>
            </w:r>
          </w:p>
          <w:p w14:paraId="35B7CE5F" w14:textId="77777777" w:rsidR="007D156B" w:rsidRPr="00891C08" w:rsidRDefault="007D156B" w:rsidP="007D156B">
            <w:pPr>
              <w:pStyle w:val="SL0TextSimplawyer"/>
              <w:numPr>
                <w:ilvl w:val="0"/>
                <w:numId w:val="63"/>
              </w:numPr>
              <w:tabs>
                <w:tab w:val="left" w:pos="1029"/>
              </w:tabs>
              <w:spacing w:before="0" w:after="100"/>
              <w:ind w:left="140" w:right="142" w:firstLine="1"/>
            </w:pPr>
            <w:r w:rsidRPr="00891C08">
              <w:t>общую цену продажи.</w:t>
            </w:r>
          </w:p>
        </w:tc>
      </w:tr>
    </w:tbl>
    <w:p w14:paraId="0CA47E79" w14:textId="23F929B9" w:rsidR="007D156B" w:rsidRPr="00891C08" w:rsidRDefault="007D156B" w:rsidP="007D156B">
      <w:pPr>
        <w:pStyle w:val="aff6"/>
      </w:pPr>
      <w:r>
        <w:t>Исполнитель</w:t>
      </w:r>
      <w:r w:rsidRPr="00891C08">
        <w:t xml:space="preserve"> направляет Заказчику подписанную им:</w:t>
      </w:r>
    </w:p>
    <w:tbl>
      <w:tblPr>
        <w:tblStyle w:val="aff1"/>
        <w:tblW w:w="9072"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276"/>
        <w:gridCol w:w="7796"/>
      </w:tblGrid>
      <w:tr w:rsidR="007D156B" w:rsidRPr="00891C08" w14:paraId="2BEEE020" w14:textId="77777777" w:rsidTr="00BE055C">
        <w:trPr>
          <w:trHeight w:val="280"/>
        </w:trPr>
        <w:tc>
          <w:tcPr>
            <w:tcW w:w="1276" w:type="dxa"/>
          </w:tcPr>
          <w:p w14:paraId="1D949F7B" w14:textId="77777777" w:rsidR="007D156B" w:rsidRPr="00891C08" w:rsidRDefault="007D156B"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9B6FC03" w14:textId="77777777" w:rsidR="007D156B" w:rsidRPr="00891C08" w:rsidRDefault="007D156B" w:rsidP="007D156B">
            <w:pPr>
              <w:pStyle w:val="a9"/>
              <w:widowControl w:val="0"/>
              <w:numPr>
                <w:ilvl w:val="0"/>
                <w:numId w:val="58"/>
              </w:numPr>
              <w:autoSpaceDE w:val="0"/>
              <w:autoSpaceDN w:val="0"/>
              <w:adjustRightInd w:val="0"/>
              <w:spacing w:after="100"/>
              <w:ind w:left="140" w:right="142" w:firstLine="1"/>
              <w:contextualSpacing w:val="0"/>
              <w:rPr>
                <w:rFonts w:ascii="Tahoma" w:hAnsi="Tahoma" w:cs="Tahoma"/>
                <w:sz w:val="20"/>
              </w:rPr>
            </w:pPr>
            <w:r w:rsidRPr="00891C08">
              <w:rPr>
                <w:rFonts w:ascii="Tahoma" w:hAnsi="Tahoma" w:cs="Tahoma"/>
                <w:sz w:val="20"/>
              </w:rPr>
              <w:t>Товарную накладную</w:t>
            </w:r>
          </w:p>
        </w:tc>
      </w:tr>
      <w:tr w:rsidR="007D156B" w:rsidRPr="00891C08" w14:paraId="7C197BB6" w14:textId="77777777" w:rsidTr="00BE055C">
        <w:trPr>
          <w:trHeight w:val="361"/>
        </w:trPr>
        <w:tc>
          <w:tcPr>
            <w:tcW w:w="1276" w:type="dxa"/>
          </w:tcPr>
          <w:p w14:paraId="0618E7B9" w14:textId="77777777" w:rsidR="007D156B" w:rsidRPr="00891C08" w:rsidRDefault="007D156B" w:rsidP="00BE055C">
            <w:pPr>
              <w:tabs>
                <w:tab w:val="left" w:pos="1410"/>
              </w:tabs>
              <w:spacing w:after="100"/>
              <w:ind w:right="-150" w:firstLine="1"/>
              <w:rPr>
                <w:rFonts w:ascii="Tahoma" w:hAnsi="Tahoma" w:cs="Tahoma"/>
                <w:sz w:val="16"/>
                <w:szCs w:val="16"/>
              </w:rPr>
            </w:pPr>
            <w:r w:rsidRPr="00891C08">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047E4B40" w14:textId="77777777" w:rsidR="007D156B" w:rsidRPr="00891C08" w:rsidRDefault="007D156B" w:rsidP="00BE055C">
            <w:pPr>
              <w:pStyle w:val="SL0TextSimplawyer"/>
              <w:tabs>
                <w:tab w:val="clear" w:pos="851"/>
                <w:tab w:val="left" w:pos="1029"/>
              </w:tabs>
              <w:spacing w:before="0" w:after="100"/>
              <w:ind w:left="140" w:right="142" w:firstLine="1"/>
              <w:rPr>
                <w:rFonts w:eastAsia="Calibri"/>
                <w:lang w:eastAsia="ru-RU"/>
              </w:rPr>
            </w:pPr>
            <w:r w:rsidRPr="00891C08">
              <w:t xml:space="preserve">в течение </w:t>
            </w:r>
            <w:r w:rsidRPr="00891C08">
              <w:rPr>
                <w:rFonts w:eastAsia="Calibri"/>
                <w:color w:val="FF0000"/>
                <w:lang w:eastAsia="ru-RU"/>
              </w:rPr>
              <w:t>[</w:t>
            </w:r>
            <w:r w:rsidRPr="00891C08">
              <w:rPr>
                <w:rFonts w:eastAsia="Calibri"/>
                <w:lang w:eastAsia="ru-RU"/>
              </w:rPr>
              <w:t xml:space="preserve"> 2 </w:t>
            </w:r>
            <w:r w:rsidRPr="00891C08">
              <w:rPr>
                <w:rFonts w:eastAsia="Calibri"/>
                <w:color w:val="FF0000"/>
                <w:lang w:eastAsia="ru-RU"/>
              </w:rPr>
              <w:t>]</w:t>
            </w:r>
            <w:r w:rsidRPr="00891C08">
              <w:rPr>
                <w:rFonts w:eastAsia="Calibri"/>
                <w:lang w:eastAsia="ru-RU"/>
              </w:rPr>
              <w:t xml:space="preserve"> </w:t>
            </w:r>
            <w:r w:rsidRPr="00891C08">
              <w:rPr>
                <w:rFonts w:eastAsia="Calibri"/>
                <w:color w:val="FF0000"/>
                <w:lang w:eastAsia="ru-RU"/>
              </w:rPr>
              <w:t>/</w:t>
            </w:r>
            <w:r w:rsidRPr="00891C08">
              <w:rPr>
                <w:rFonts w:eastAsia="Calibri"/>
                <w:lang w:eastAsia="ru-RU"/>
              </w:rPr>
              <w:t xml:space="preserve"> </w:t>
            </w:r>
            <w:r w:rsidRPr="00891C08">
              <w:rPr>
                <w:rFonts w:eastAsia="Calibri"/>
                <w:color w:val="FF0000"/>
                <w:lang w:eastAsia="ru-RU"/>
              </w:rPr>
              <w:t>[</w:t>
            </w:r>
            <w:r w:rsidRPr="00891C08">
              <w:rPr>
                <w:rFonts w:eastAsia="Calibri"/>
                <w:lang w:eastAsia="ru-RU"/>
              </w:rPr>
              <w:t xml:space="preserve"> 1 </w:t>
            </w:r>
            <w:r w:rsidRPr="008869EA">
              <w:rPr>
                <w:rFonts w:eastAsia="Calibri"/>
                <w:color w:val="FF0000"/>
                <w:lang w:eastAsia="ru-RU"/>
              </w:rPr>
              <w:t xml:space="preserve">] </w:t>
            </w:r>
            <w:r w:rsidRPr="008869EA">
              <w:rPr>
                <w:rStyle w:val="a7"/>
                <w:rFonts w:eastAsia="Calibri"/>
                <w:color w:val="FF0000"/>
                <w:lang w:eastAsia="ru-RU"/>
              </w:rPr>
              <w:footnoteReference w:id="147"/>
            </w:r>
            <w:r w:rsidRPr="008869EA">
              <w:rPr>
                <w:color w:val="FF0000"/>
              </w:rPr>
              <w:t xml:space="preserve"> </w:t>
            </w:r>
            <w:proofErr w:type="spellStart"/>
            <w:r w:rsidRPr="00891C08">
              <w:t>р.д</w:t>
            </w:r>
            <w:proofErr w:type="spellEnd"/>
            <w:r w:rsidRPr="00891C08">
              <w:t>.</w:t>
            </w:r>
            <w:r w:rsidRPr="00891C08">
              <w:rPr>
                <w:bCs/>
                <w:color w:val="FF0000"/>
              </w:rPr>
              <w:t xml:space="preserve"> </w:t>
            </w:r>
            <w:r w:rsidRPr="00891C08">
              <w:t>с даты получения Товарной накладной,</w:t>
            </w:r>
          </w:p>
        </w:tc>
      </w:tr>
      <w:tr w:rsidR="007D156B" w:rsidRPr="00891C08" w14:paraId="09D88644" w14:textId="77777777" w:rsidTr="00BE055C">
        <w:tc>
          <w:tcPr>
            <w:tcW w:w="1276" w:type="dxa"/>
          </w:tcPr>
          <w:p w14:paraId="78ABEE6C" w14:textId="77777777" w:rsidR="007D156B" w:rsidRPr="00891C08" w:rsidRDefault="007D156B" w:rsidP="00BE055C">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6E6A86E" w14:textId="77777777" w:rsidR="007D156B" w:rsidRPr="00891C08" w:rsidRDefault="007D156B" w:rsidP="00BE055C">
            <w:pPr>
              <w:pStyle w:val="SL0TextSimplawyer"/>
              <w:tabs>
                <w:tab w:val="clear" w:pos="851"/>
                <w:tab w:val="left" w:pos="1029"/>
              </w:tabs>
              <w:spacing w:before="0" w:after="100"/>
              <w:ind w:left="140" w:right="142" w:firstLine="1"/>
              <w:rPr>
                <w:rFonts w:eastAsia="Calibri"/>
                <w:lang w:eastAsia="ru-RU"/>
              </w:rPr>
            </w:pPr>
            <w:r w:rsidRPr="00891C08">
              <w:t xml:space="preserve">но не позднее 2 числа </w:t>
            </w:r>
            <w:proofErr w:type="spellStart"/>
            <w:r w:rsidRPr="00891C08">
              <w:t>числа</w:t>
            </w:r>
            <w:proofErr w:type="spellEnd"/>
            <w:r w:rsidRPr="00891C08">
              <w:t xml:space="preserve"> месяца, следующего за месяцем направления Заказчиком Товарной накладной.</w:t>
            </w:r>
          </w:p>
        </w:tc>
      </w:tr>
      <w:tr w:rsidR="007D156B" w:rsidRPr="00891C08" w14:paraId="5FE5CFFD" w14:textId="77777777" w:rsidTr="00BE055C">
        <w:tc>
          <w:tcPr>
            <w:tcW w:w="1276" w:type="dxa"/>
          </w:tcPr>
          <w:p w14:paraId="52A38D62" w14:textId="77777777" w:rsidR="007D156B" w:rsidRPr="00891C08" w:rsidRDefault="007D156B" w:rsidP="00BE055C">
            <w:pPr>
              <w:tabs>
                <w:tab w:val="left" w:pos="1410"/>
              </w:tabs>
              <w:spacing w:after="100"/>
              <w:ind w:right="-150" w:firstLine="1"/>
              <w:rPr>
                <w:rFonts w:ascii="Tahoma" w:hAnsi="Tahoma" w:cs="Tahoma"/>
                <w:i/>
                <w:sz w:val="16"/>
                <w:szCs w:val="16"/>
              </w:rPr>
            </w:pPr>
            <w:r w:rsidRPr="00891C08">
              <w:rPr>
                <w:rFonts w:ascii="Tahoma" w:hAnsi="Tahoma" w:cs="Tahoma"/>
                <w:i/>
                <w:sz w:val="16"/>
                <w:szCs w:val="16"/>
              </w:rPr>
              <w:t>Дополнительные условия</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773C8A8" w14:textId="73B0169C" w:rsidR="007D156B" w:rsidRPr="00891C08" w:rsidRDefault="007D156B" w:rsidP="00BE055C">
            <w:pPr>
              <w:pStyle w:val="SL0TextSimplawyer"/>
              <w:tabs>
                <w:tab w:val="left" w:pos="1029"/>
              </w:tabs>
              <w:spacing w:before="0" w:after="100"/>
              <w:ind w:left="140" w:right="142" w:firstLine="1"/>
            </w:pPr>
            <w:r w:rsidRPr="00891C08">
              <w:t xml:space="preserve">Датой продажи материалов считается дата подписания Сторонами Товарной накладной. Если в указанный срок Заказчик не получит подписанную </w:t>
            </w:r>
            <w:r>
              <w:t>Исполнителем</w:t>
            </w:r>
            <w:r w:rsidRPr="00891C08">
              <w:t xml:space="preserve"> Товарную накладную, датой подписания Товарной накладной считается дата подписания Товарной накладной Заказчиком. </w:t>
            </w:r>
            <w:r w:rsidRPr="00891C08">
              <w:rPr>
                <w:szCs w:val="22"/>
              </w:rPr>
              <w:t>В указанном случае датой подписания Заказчиком Товарной накладной является дата составления Товарной накладной.</w:t>
            </w:r>
          </w:p>
        </w:tc>
      </w:tr>
    </w:tbl>
    <w:p w14:paraId="0E68F986" w14:textId="4979AB9B" w:rsidR="007D156B" w:rsidRPr="00891C08" w:rsidRDefault="007D156B" w:rsidP="007D156B">
      <w:pPr>
        <w:pStyle w:val="aff6"/>
      </w:pPr>
      <w:r w:rsidRPr="00891C08">
        <w:t>Цена невозвращенных и/или перерасходованных материалов, указанная в Товарной накладной, выплачивается</w:t>
      </w:r>
    </w:p>
    <w:tbl>
      <w:tblPr>
        <w:tblStyle w:val="6"/>
        <w:tblW w:w="9095" w:type="dxa"/>
        <w:tblInd w:w="851"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82"/>
        <w:gridCol w:w="7513"/>
      </w:tblGrid>
      <w:tr w:rsidR="007D156B" w:rsidRPr="00891C08" w14:paraId="7947A500" w14:textId="77777777" w:rsidTr="00BE055C">
        <w:tc>
          <w:tcPr>
            <w:tcW w:w="1582" w:type="dxa"/>
            <w:tcBorders>
              <w:top w:val="dotted" w:sz="4" w:space="0" w:color="auto"/>
              <w:left w:val="nil"/>
              <w:bottom w:val="nil"/>
              <w:right w:val="dotted" w:sz="4" w:space="0" w:color="auto"/>
            </w:tcBorders>
            <w:shd w:val="clear" w:color="auto" w:fill="auto"/>
          </w:tcPr>
          <w:p w14:paraId="6C3950A2" w14:textId="77777777" w:rsidR="007D156B" w:rsidRPr="00891C08" w:rsidRDefault="007D156B" w:rsidP="00BE055C">
            <w:pPr>
              <w:rPr>
                <w:rFonts w:ascii="Tahoma" w:hAnsi="Tahoma" w:cs="Tahoma"/>
                <w:sz w:val="16"/>
                <w:szCs w:val="16"/>
              </w:rPr>
            </w:pPr>
            <w:r w:rsidRPr="00891C08">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6DD75793" w14:textId="77777777" w:rsidR="007D156B" w:rsidRPr="00891C08" w:rsidRDefault="007D156B" w:rsidP="00BE055C">
            <w:pPr>
              <w:tabs>
                <w:tab w:val="left" w:pos="7070"/>
              </w:tabs>
              <w:ind w:left="124" w:right="163"/>
              <w:rPr>
                <w:rFonts w:ascii="Tahoma" w:hAnsi="Tahoma" w:cs="Tahoma"/>
                <w:i/>
                <w:sz w:val="20"/>
                <w:szCs w:val="20"/>
                <w:lang w:eastAsia="ru-RU"/>
              </w:rPr>
            </w:pPr>
            <w:r w:rsidRPr="00891C08">
              <w:rPr>
                <w:rFonts w:ascii="Tahoma" w:hAnsi="Tahoma" w:cs="Tahoma"/>
                <w:sz w:val="20"/>
              </w:rPr>
              <w:t>не позднее 5</w:t>
            </w:r>
            <w:r w:rsidRPr="00891C08">
              <w:rPr>
                <w:rFonts w:ascii="Tahoma" w:hAnsi="Tahoma" w:cs="Tahoma"/>
                <w:bCs/>
                <w:sz w:val="20"/>
                <w:lang w:eastAsia="ru-RU"/>
              </w:rPr>
              <w:t xml:space="preserve"> </w:t>
            </w:r>
            <w:proofErr w:type="spellStart"/>
            <w:r w:rsidRPr="00891C08">
              <w:rPr>
                <w:rFonts w:ascii="Tahoma" w:hAnsi="Tahoma" w:cs="Tahoma"/>
                <w:bCs/>
                <w:sz w:val="20"/>
                <w:lang w:eastAsia="ru-RU"/>
              </w:rPr>
              <w:t>к.д</w:t>
            </w:r>
            <w:proofErr w:type="spellEnd"/>
            <w:r w:rsidRPr="00891C08">
              <w:rPr>
                <w:rFonts w:ascii="Tahoma" w:hAnsi="Tahoma" w:cs="Tahoma"/>
                <w:bCs/>
                <w:sz w:val="20"/>
                <w:lang w:eastAsia="ru-RU"/>
              </w:rPr>
              <w:t>.</w:t>
            </w:r>
          </w:p>
        </w:tc>
      </w:tr>
      <w:tr w:rsidR="007D156B" w:rsidRPr="00891C08" w14:paraId="4D30D0E0" w14:textId="77777777" w:rsidTr="00BE055C">
        <w:trPr>
          <w:trHeight w:val="95"/>
        </w:trPr>
        <w:tc>
          <w:tcPr>
            <w:tcW w:w="1582" w:type="dxa"/>
            <w:tcBorders>
              <w:top w:val="nil"/>
              <w:left w:val="nil"/>
              <w:right w:val="dotted" w:sz="4" w:space="0" w:color="auto"/>
            </w:tcBorders>
            <w:shd w:val="clear" w:color="auto" w:fill="auto"/>
          </w:tcPr>
          <w:p w14:paraId="4C91E1EB" w14:textId="77777777" w:rsidR="007D156B" w:rsidRPr="00891C08" w:rsidRDefault="007D156B" w:rsidP="00BE055C">
            <w:pPr>
              <w:rPr>
                <w:rFonts w:ascii="Tahoma" w:hAnsi="Tahoma" w:cs="Tahoma"/>
                <w:sz w:val="16"/>
                <w:szCs w:val="16"/>
              </w:rPr>
            </w:pPr>
          </w:p>
        </w:tc>
        <w:tc>
          <w:tcPr>
            <w:tcW w:w="7513" w:type="dxa"/>
            <w:tcBorders>
              <w:top w:val="nil"/>
              <w:left w:val="dotted" w:sz="4" w:space="0" w:color="auto"/>
            </w:tcBorders>
            <w:shd w:val="clear" w:color="auto" w:fill="F2F2F2"/>
          </w:tcPr>
          <w:p w14:paraId="1394C406" w14:textId="77777777" w:rsidR="007D156B" w:rsidRPr="00891C08" w:rsidRDefault="007D156B" w:rsidP="00BE055C">
            <w:pPr>
              <w:tabs>
                <w:tab w:val="left" w:pos="7070"/>
              </w:tabs>
              <w:ind w:left="124" w:right="163"/>
              <w:rPr>
                <w:rFonts w:ascii="Tahoma" w:hAnsi="Tahoma" w:cs="Tahoma"/>
                <w:bCs/>
                <w:sz w:val="20"/>
                <w:szCs w:val="20"/>
                <w:lang w:eastAsia="ru-RU"/>
              </w:rPr>
            </w:pPr>
          </w:p>
        </w:tc>
      </w:tr>
      <w:tr w:rsidR="007D156B" w:rsidRPr="00891C08" w14:paraId="4173E44B" w14:textId="77777777" w:rsidTr="00BE055C">
        <w:trPr>
          <w:trHeight w:val="349"/>
        </w:trPr>
        <w:tc>
          <w:tcPr>
            <w:tcW w:w="1582" w:type="dxa"/>
            <w:tcBorders>
              <w:left w:val="nil"/>
              <w:bottom w:val="dotted" w:sz="4" w:space="0" w:color="auto"/>
              <w:right w:val="dotted" w:sz="4" w:space="0" w:color="auto"/>
            </w:tcBorders>
            <w:shd w:val="clear" w:color="auto" w:fill="auto"/>
          </w:tcPr>
          <w:p w14:paraId="64CA1224" w14:textId="77777777" w:rsidR="007D156B" w:rsidRPr="00891C08" w:rsidRDefault="007D156B" w:rsidP="00BE055C">
            <w:pPr>
              <w:rPr>
                <w:rFonts w:ascii="Tahoma" w:hAnsi="Tahoma" w:cs="Tahoma"/>
                <w:i/>
                <w:sz w:val="16"/>
                <w:szCs w:val="16"/>
                <w:lang w:eastAsia="ru-RU"/>
              </w:rPr>
            </w:pPr>
            <w:r w:rsidRPr="00891C08">
              <w:rPr>
                <w:rFonts w:ascii="Tahoma" w:hAnsi="Tahoma" w:cs="Tahoma"/>
                <w:i/>
                <w:sz w:val="16"/>
                <w:szCs w:val="16"/>
                <w:lang w:eastAsia="ru-RU"/>
              </w:rPr>
              <w:t>Базовая дата</w:t>
            </w:r>
          </w:p>
          <w:p w14:paraId="3726D714" w14:textId="77777777" w:rsidR="007D156B" w:rsidRPr="00891C08" w:rsidRDefault="007D156B" w:rsidP="00BE055C">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6815F899" w14:textId="6C001DAC" w:rsidR="007D156B" w:rsidRPr="00891C08" w:rsidRDefault="007D156B" w:rsidP="00BE055C">
            <w:pPr>
              <w:tabs>
                <w:tab w:val="left" w:pos="7070"/>
              </w:tabs>
              <w:ind w:left="124" w:right="163"/>
              <w:rPr>
                <w:rFonts w:ascii="Tahoma" w:hAnsi="Tahoma" w:cs="Tahoma"/>
                <w:sz w:val="20"/>
                <w:lang w:eastAsia="ru-RU"/>
              </w:rPr>
            </w:pPr>
            <w:r w:rsidRPr="00891C08">
              <w:rPr>
                <w:rFonts w:ascii="Tahoma" w:hAnsi="Tahoma" w:cs="Tahoma"/>
                <w:sz w:val="20"/>
                <w:lang w:eastAsia="ru-RU"/>
              </w:rPr>
              <w:t xml:space="preserve">с даты получения </w:t>
            </w:r>
            <w:r>
              <w:rPr>
                <w:rFonts w:ascii="Tahoma" w:hAnsi="Tahoma" w:cs="Tahoma"/>
                <w:sz w:val="20"/>
                <w:lang w:eastAsia="ru-RU"/>
              </w:rPr>
              <w:t>исполнителем</w:t>
            </w:r>
            <w:r w:rsidRPr="00891C08">
              <w:rPr>
                <w:rFonts w:ascii="Tahoma" w:hAnsi="Tahoma" w:cs="Tahoma"/>
                <w:sz w:val="20"/>
                <w:lang w:eastAsia="ru-RU"/>
              </w:rPr>
              <w:t>:</w:t>
            </w:r>
          </w:p>
          <w:p w14:paraId="2DEEF9B9" w14:textId="77777777" w:rsidR="007D156B" w:rsidRPr="00891C08" w:rsidRDefault="007D156B" w:rsidP="007D156B">
            <w:pPr>
              <w:pStyle w:val="a9"/>
              <w:widowControl w:val="0"/>
              <w:numPr>
                <w:ilvl w:val="0"/>
                <w:numId w:val="58"/>
              </w:numPr>
              <w:autoSpaceDE w:val="0"/>
              <w:autoSpaceDN w:val="0"/>
              <w:adjustRightInd w:val="0"/>
              <w:spacing w:after="100"/>
              <w:ind w:left="140" w:right="142" w:firstLine="1"/>
              <w:contextualSpacing w:val="0"/>
              <w:rPr>
                <w:rFonts w:ascii="Tahoma" w:eastAsia="Times New Roman" w:hAnsi="Tahoma" w:cs="Tahoma"/>
                <w:sz w:val="20"/>
                <w:szCs w:val="20"/>
              </w:rPr>
            </w:pPr>
            <w:r w:rsidRPr="00891C08">
              <w:rPr>
                <w:rFonts w:ascii="Tahoma" w:hAnsi="Tahoma" w:cs="Tahoma"/>
                <w:sz w:val="20"/>
              </w:rPr>
              <w:t>счёта на оплату;</w:t>
            </w:r>
          </w:p>
          <w:p w14:paraId="43EEF683" w14:textId="77777777" w:rsidR="007D156B" w:rsidRPr="00891C08" w:rsidRDefault="007D156B" w:rsidP="007D156B">
            <w:pPr>
              <w:pStyle w:val="a9"/>
              <w:widowControl w:val="0"/>
              <w:numPr>
                <w:ilvl w:val="0"/>
                <w:numId w:val="58"/>
              </w:numPr>
              <w:autoSpaceDE w:val="0"/>
              <w:autoSpaceDN w:val="0"/>
              <w:adjustRightInd w:val="0"/>
              <w:spacing w:after="100"/>
              <w:ind w:left="140" w:right="142" w:firstLine="1"/>
              <w:contextualSpacing w:val="0"/>
              <w:rPr>
                <w:rFonts w:ascii="Tahoma" w:hAnsi="Tahoma" w:cs="Tahoma"/>
                <w:sz w:val="20"/>
                <w:szCs w:val="20"/>
              </w:rPr>
            </w:pPr>
            <w:r w:rsidRPr="00891C08">
              <w:rPr>
                <w:rFonts w:ascii="Tahoma" w:hAnsi="Tahoma" w:cs="Tahoma"/>
                <w:color w:val="FF0000"/>
                <w:sz w:val="20"/>
                <w:lang w:eastAsia="ru-RU"/>
              </w:rPr>
              <w:t>[</w:t>
            </w:r>
            <w:r w:rsidRPr="00891C08">
              <w:rPr>
                <w:rFonts w:ascii="Tahoma" w:hAnsi="Tahoma" w:cs="Tahoma"/>
                <w:sz w:val="20"/>
                <w:lang w:eastAsia="ru-RU"/>
              </w:rPr>
              <w:t xml:space="preserve"> счёта-</w:t>
            </w:r>
            <w:r w:rsidRPr="00891C08">
              <w:rPr>
                <w:rFonts w:ascii="Tahoma" w:hAnsi="Tahoma" w:cs="Tahoma"/>
                <w:sz w:val="20"/>
              </w:rPr>
              <w:t>фактуры</w:t>
            </w:r>
            <w:r w:rsidRPr="00891C08">
              <w:rPr>
                <w:rFonts w:ascii="Tahoma" w:hAnsi="Tahoma" w:cs="Tahoma"/>
                <w:sz w:val="20"/>
                <w:lang w:eastAsia="ru-RU"/>
              </w:rPr>
              <w:t xml:space="preserve"> </w:t>
            </w:r>
            <w:r w:rsidRPr="00891C08">
              <w:rPr>
                <w:rFonts w:ascii="Tahoma" w:hAnsi="Tahoma" w:cs="Tahoma"/>
                <w:color w:val="FF0000"/>
                <w:sz w:val="20"/>
                <w:lang w:eastAsia="ru-RU"/>
              </w:rPr>
              <w:t xml:space="preserve">] </w:t>
            </w:r>
            <w:r w:rsidRPr="00891C08">
              <w:rPr>
                <w:rFonts w:ascii="Tahoma" w:hAnsi="Tahoma" w:cs="Tahoma"/>
                <w:color w:val="FF0000"/>
                <w:sz w:val="20"/>
                <w:vertAlign w:val="superscript"/>
                <w:lang w:eastAsia="ru-RU"/>
              </w:rPr>
              <w:footnoteReference w:id="148"/>
            </w:r>
            <w:r w:rsidRPr="00891C08">
              <w:rPr>
                <w:rFonts w:ascii="Tahoma" w:hAnsi="Tahoma" w:cs="Tahoma"/>
                <w:sz w:val="20"/>
                <w:lang w:eastAsia="ru-RU"/>
              </w:rPr>
              <w:t>.</w:t>
            </w:r>
          </w:p>
        </w:tc>
      </w:tr>
    </w:tbl>
    <w:p w14:paraId="1609EFE2" w14:textId="7B89737B" w:rsidR="007D156B" w:rsidRPr="006F7CDA" w:rsidRDefault="007D156B" w:rsidP="007D156B">
      <w:pPr>
        <w:pStyle w:val="afff0"/>
        <w:numPr>
          <w:ilvl w:val="0"/>
          <w:numId w:val="36"/>
        </w:numPr>
        <w:tabs>
          <w:tab w:val="clear" w:pos="1843"/>
        </w:tabs>
        <w:ind w:left="851" w:hanging="851"/>
      </w:pPr>
      <w:r>
        <w:t>Исполнитель</w:t>
      </w:r>
      <w:r w:rsidRPr="001879D9">
        <w:t xml:space="preserve"> производит с Заказчиком сверку номенклатуры </w:t>
      </w:r>
      <w:r w:rsidRPr="006F7CDA">
        <w:t xml:space="preserve">переданных </w:t>
      </w:r>
      <w:r>
        <w:t>Исполнителю</w:t>
      </w:r>
      <w:r w:rsidRPr="006F7CDA">
        <w:t xml:space="preserve"> материалов, не использованного в текущем месяце, с оформлением Акта сверки материалов ежемесячно, не позднее 10 числа месяца, следующего за текущим месяцем. Со стороны Заказчика акт сверки составляется на основании </w:t>
      </w:r>
      <w:proofErr w:type="spellStart"/>
      <w:r w:rsidRPr="006F7CDA">
        <w:t>оборотно</w:t>
      </w:r>
      <w:proofErr w:type="spellEnd"/>
      <w:r w:rsidRPr="006F7CDA">
        <w:t xml:space="preserve">-сальдовой ведомости по состоянию на первый </w:t>
      </w:r>
      <w:r w:rsidRPr="006F7CDA">
        <w:lastRenderedPageBreak/>
        <w:t xml:space="preserve">день текущего месяца. </w:t>
      </w:r>
      <w:r>
        <w:t>Исполнитель</w:t>
      </w:r>
      <w:r w:rsidRPr="006F7CDA">
        <w:t xml:space="preserve"> по требованию Заказчика информирует его в письменном виде, по какой причине материалы не были использованы при </w:t>
      </w:r>
      <w:r>
        <w:t>оказании Услуг</w:t>
      </w:r>
      <w:r w:rsidRPr="006F7CDA">
        <w:t>.</w:t>
      </w:r>
    </w:p>
    <w:p w14:paraId="16447464" w14:textId="45FC5D5E" w:rsidR="007D156B" w:rsidRPr="006F7CDA" w:rsidRDefault="007D156B" w:rsidP="007D156B">
      <w:pPr>
        <w:pStyle w:val="afff0"/>
        <w:numPr>
          <w:ilvl w:val="0"/>
          <w:numId w:val="36"/>
        </w:numPr>
        <w:tabs>
          <w:tab w:val="clear" w:pos="1843"/>
        </w:tabs>
        <w:ind w:left="851" w:hanging="851"/>
      </w:pPr>
      <w:r>
        <w:t>Исполнитель</w:t>
      </w:r>
      <w:r w:rsidRPr="006F7CDA">
        <w:t xml:space="preserve"> ежегодно, по состоянию на 01 </w:t>
      </w:r>
      <w:r w:rsidRPr="006F7CDA">
        <w:rPr>
          <w:color w:val="FF0000"/>
        </w:rPr>
        <w:t>[</w:t>
      </w:r>
      <w:r w:rsidRPr="001879D9">
        <w:t>•</w:t>
      </w:r>
      <w:r w:rsidRPr="006F7CDA">
        <w:rPr>
          <w:color w:val="FF0000"/>
        </w:rPr>
        <w:t>]</w:t>
      </w:r>
      <w:r w:rsidRPr="001879D9">
        <w:rPr>
          <w:color w:val="FF0000"/>
        </w:rPr>
        <w:t xml:space="preserve"> </w:t>
      </w:r>
      <w:r w:rsidRPr="006F7CDA">
        <w:rPr>
          <w:rFonts w:eastAsia="Times New Roman"/>
          <w:color w:val="FF0000"/>
          <w:vertAlign w:val="superscript"/>
          <w:lang w:eastAsia="ru-RU"/>
        </w:rPr>
        <w:footnoteReference w:id="149"/>
      </w:r>
      <w:r w:rsidRPr="006F7CDA">
        <w:t xml:space="preserve">, проводит инвентаризацию переданных Заказчиком и не возвращённых </w:t>
      </w:r>
      <w:r>
        <w:t>Исполнителем</w:t>
      </w:r>
      <w:r w:rsidRPr="006F7CDA">
        <w:t xml:space="preserve"> материалов. В состав инвентаризационной комиссии может быть приглашён представитель Заказчика. Для этого за 10 </w:t>
      </w:r>
      <w:proofErr w:type="spellStart"/>
      <w:r w:rsidRPr="006F7CDA">
        <w:t>р.д</w:t>
      </w:r>
      <w:proofErr w:type="spellEnd"/>
      <w:r w:rsidRPr="006F7CDA">
        <w:t xml:space="preserve">. до даты проведения инвентаризации </w:t>
      </w:r>
      <w:r>
        <w:t>Исполнитель</w:t>
      </w:r>
      <w:r w:rsidRPr="006F7CDA">
        <w:t xml:space="preserve"> направляет Заказчику запрос о направлении своего представителя для участия в инвентаризации. Заказчик принимает решение об участии или неучастии в инвентаризации. В случае участия представителя Заказчика в инвентаризации </w:t>
      </w:r>
      <w:r>
        <w:t>Исполнитель</w:t>
      </w:r>
      <w:r w:rsidRPr="006F7CDA">
        <w:t xml:space="preserve"> предоставляет ему доступ к инвентаризируемым материалам. </w:t>
      </w:r>
      <w:r>
        <w:t>Исполнитель</w:t>
      </w:r>
      <w:r w:rsidRPr="006F7CDA">
        <w:t xml:space="preserve"> направляет Заказчику до 20 </w:t>
      </w:r>
      <w:r w:rsidRPr="006F7CDA">
        <w:rPr>
          <w:color w:val="FF0000"/>
        </w:rPr>
        <w:t>[</w:t>
      </w:r>
      <w:r w:rsidRPr="001879D9">
        <w:t>•</w:t>
      </w:r>
      <w:r w:rsidRPr="006F7CDA">
        <w:rPr>
          <w:color w:val="FF0000"/>
        </w:rPr>
        <w:t>]</w:t>
      </w:r>
      <w:r w:rsidRPr="001879D9">
        <w:rPr>
          <w:color w:val="FF0000"/>
        </w:rPr>
        <w:t xml:space="preserve"> </w:t>
      </w:r>
      <w:r w:rsidRPr="006F7CDA">
        <w:rPr>
          <w:rFonts w:eastAsia="Times New Roman"/>
          <w:color w:val="FF0000"/>
          <w:vertAlign w:val="superscript"/>
          <w:lang w:eastAsia="ru-RU"/>
        </w:rPr>
        <w:footnoteReference w:id="150"/>
      </w:r>
      <w:r w:rsidRPr="006F7CDA">
        <w:t xml:space="preserve"> отчётного года: </w:t>
      </w:r>
    </w:p>
    <w:p w14:paraId="5B31D826" w14:textId="77777777" w:rsidR="007D156B" w:rsidRPr="006F7CDA" w:rsidRDefault="007D156B" w:rsidP="007D156B">
      <w:pPr>
        <w:pStyle w:val="aff6"/>
      </w:pPr>
      <w:r w:rsidRPr="006F7CDA">
        <w:t>– инвентаризационную опись;</w:t>
      </w:r>
    </w:p>
    <w:p w14:paraId="223E1002" w14:textId="733FE110" w:rsidR="007D156B" w:rsidRPr="006F7CDA" w:rsidRDefault="007D156B" w:rsidP="007D156B">
      <w:pPr>
        <w:pStyle w:val="aff6"/>
      </w:pPr>
      <w:r w:rsidRPr="006F7CDA">
        <w:t xml:space="preserve">– сличительную ведомость результатов инвентаризации (формируется в случае выявления расхождений фактического наличия с данными бухгалтерского учёта. Если по результатам инвентаризации выявлены расхождения, то </w:t>
      </w:r>
      <w:r>
        <w:t>Исполнитель</w:t>
      </w:r>
      <w:r w:rsidRPr="006F7CDA">
        <w:t xml:space="preserve"> направляет на согласование Заказчику решения, принятые для урегулирования разниц);</w:t>
      </w:r>
    </w:p>
    <w:p w14:paraId="41F8ED46" w14:textId="77777777" w:rsidR="007D156B" w:rsidRPr="00891C08" w:rsidRDefault="007D156B" w:rsidP="007D156B">
      <w:pPr>
        <w:pStyle w:val="aff6"/>
        <w:rPr>
          <w:color w:val="FF0000"/>
        </w:rPr>
      </w:pPr>
      <w:r w:rsidRPr="00891C08">
        <w:t>– протокол заседания инвентаризационной комиссии.</w:t>
      </w:r>
    </w:p>
    <w:p w14:paraId="316333B8" w14:textId="371566B9" w:rsidR="007D156B" w:rsidRDefault="007D156B" w:rsidP="008869EA">
      <w:pPr>
        <w:pStyle w:val="afff0"/>
        <w:ind w:firstLine="0"/>
        <w:rPr>
          <w:lang w:eastAsia="ru-RU"/>
        </w:rPr>
      </w:pPr>
      <w:r w:rsidRPr="00891C08">
        <w:rPr>
          <w:color w:val="FF0000"/>
        </w:rPr>
        <w:t xml:space="preserve">] </w:t>
      </w:r>
      <w:r w:rsidRPr="008869EA">
        <w:rPr>
          <w:rStyle w:val="a7"/>
          <w:color w:val="FF0000"/>
        </w:rPr>
        <w:footnoteReference w:id="151"/>
      </w:r>
    </w:p>
    <w:p w14:paraId="4842DC8D" w14:textId="77777777" w:rsidR="00137F22" w:rsidRPr="00990B24" w:rsidRDefault="00137F22" w:rsidP="00137F22">
      <w:pPr>
        <w:pStyle w:val="affe"/>
        <w:spacing w:before="120"/>
        <w:ind w:firstLine="0"/>
        <w:rPr>
          <w:b w:val="0"/>
          <w:bCs w:val="0"/>
          <w:color w:val="FF0000"/>
          <w:sz w:val="20"/>
          <w:szCs w:val="20"/>
        </w:rPr>
      </w:pPr>
      <w:r w:rsidRPr="00216BC8">
        <w:rPr>
          <w:b w:val="0"/>
          <w:bCs w:val="0"/>
          <w:color w:val="FF0000"/>
        </w:rPr>
        <w:t>]</w:t>
      </w:r>
      <w:r w:rsidRPr="00AB496E">
        <w:t xml:space="preserve"> </w:t>
      </w:r>
      <w:r w:rsidRPr="00216BC8">
        <w:rPr>
          <w:rStyle w:val="a7"/>
          <w:b w:val="0"/>
          <w:bCs w:val="0"/>
          <w:color w:val="FF0000"/>
          <w:sz w:val="20"/>
          <w:szCs w:val="20"/>
        </w:rPr>
        <w:footnoteReference w:id="152"/>
      </w:r>
    </w:p>
    <w:p w14:paraId="4813ECAE" w14:textId="77777777" w:rsidR="00D33181" w:rsidRPr="00D33181" w:rsidRDefault="00D33181" w:rsidP="00D33181">
      <w:pPr>
        <w:pStyle w:val="affe"/>
        <w:numPr>
          <w:ilvl w:val="0"/>
          <w:numId w:val="36"/>
        </w:numPr>
        <w:ind w:left="851" w:hanging="851"/>
      </w:pPr>
      <w:proofErr w:type="gramStart"/>
      <w:r w:rsidRPr="00052742">
        <w:rPr>
          <w:color w:val="FF0000"/>
        </w:rPr>
        <w:t>[</w:t>
      </w:r>
      <w:r>
        <w:rPr>
          <w:color w:val="FF0000"/>
        </w:rPr>
        <w:t xml:space="preserve"> </w:t>
      </w:r>
      <w:r w:rsidRPr="00D33181">
        <w:t>СОДЕЙСТВИЕ</w:t>
      </w:r>
      <w:proofErr w:type="gramEnd"/>
      <w:r w:rsidRPr="00D33181">
        <w:t xml:space="preserve"> </w:t>
      </w:r>
      <w:r>
        <w:t xml:space="preserve">ЗАКАЗЧИКА В </w:t>
      </w:r>
      <w:r w:rsidRPr="00D33181">
        <w:t>ОКАЗАНИИ УСЛУГ</w:t>
      </w:r>
    </w:p>
    <w:p w14:paraId="49A7392C" w14:textId="77777777" w:rsidR="007A4DFB" w:rsidRPr="00891C08" w:rsidRDefault="007A4DFB" w:rsidP="007A4DFB">
      <w:pPr>
        <w:pStyle w:val="afff0"/>
        <w:numPr>
          <w:ilvl w:val="1"/>
          <w:numId w:val="36"/>
        </w:numPr>
        <w:ind w:left="851" w:hanging="851"/>
      </w:pPr>
      <w:proofErr w:type="gramStart"/>
      <w:r w:rsidRPr="00891C08">
        <w:rPr>
          <w:color w:val="FF0000"/>
        </w:rPr>
        <w:t>[</w:t>
      </w:r>
      <w:r w:rsidRPr="00891C08">
        <w:t xml:space="preserve"> Заказчик</w:t>
      </w:r>
      <w:proofErr w:type="gramEnd"/>
      <w:r w:rsidRPr="00891C08">
        <w:t xml:space="preserve"> за свой счёт в качестве содействия оказывает медицинские услуги с привлечением корпоративного медицинского оператора Заказчика:</w:t>
      </w:r>
    </w:p>
    <w:p w14:paraId="2F492F4B" w14:textId="77777777" w:rsidR="007A4DFB" w:rsidRPr="00891C08" w:rsidRDefault="007A4DFB" w:rsidP="007A4DFB">
      <w:pPr>
        <w:pStyle w:val="aff6"/>
      </w:pPr>
      <w:r w:rsidRPr="00891C08">
        <w:t>- оказание экстренной медицинской помощи,</w:t>
      </w:r>
    </w:p>
    <w:p w14:paraId="25A80FB6" w14:textId="77777777" w:rsidR="007A4DFB" w:rsidRPr="00891C08" w:rsidRDefault="007A4DFB" w:rsidP="007A4DFB">
      <w:pPr>
        <w:pStyle w:val="aff6"/>
      </w:pPr>
      <w:r w:rsidRPr="00891C08">
        <w:t xml:space="preserve">- проведение обязательных </w:t>
      </w:r>
      <w:proofErr w:type="spellStart"/>
      <w:r w:rsidRPr="00891C08">
        <w:t>предсменных</w:t>
      </w:r>
      <w:proofErr w:type="spellEnd"/>
      <w:r w:rsidRPr="00891C08">
        <w:t xml:space="preserve">, </w:t>
      </w:r>
      <w:proofErr w:type="spellStart"/>
      <w:r w:rsidRPr="00891C08">
        <w:t>предрейсовых</w:t>
      </w:r>
      <w:proofErr w:type="spellEnd"/>
      <w:r w:rsidRPr="00891C08">
        <w:t xml:space="preserve">, </w:t>
      </w:r>
      <w:proofErr w:type="spellStart"/>
      <w:r w:rsidRPr="00891C08">
        <w:t>послесменных</w:t>
      </w:r>
      <w:proofErr w:type="spellEnd"/>
      <w:r w:rsidRPr="00891C08">
        <w:t xml:space="preserve">, </w:t>
      </w:r>
      <w:proofErr w:type="spellStart"/>
      <w:r w:rsidRPr="00891C08">
        <w:t>послерейсовых</w:t>
      </w:r>
      <w:proofErr w:type="spellEnd"/>
      <w:r w:rsidRPr="00891C08">
        <w:t xml:space="preserve"> (где применимо) медицинских осмотров.</w:t>
      </w:r>
    </w:p>
    <w:p w14:paraId="3B6F8D30" w14:textId="77777777" w:rsidR="007A4DFB" w:rsidRDefault="007A4DFB" w:rsidP="007A4DFB">
      <w:pPr>
        <w:pStyle w:val="aff6"/>
        <w:rPr>
          <w:color w:val="FF0000"/>
        </w:rPr>
      </w:pPr>
      <w:r w:rsidRPr="00891C08">
        <w:t xml:space="preserve">Заказчик обеспечивает медицинские услуги на территории своих подразделений, являющиеся местом проведения </w:t>
      </w:r>
      <w:r>
        <w:t>Услуг</w:t>
      </w:r>
      <w:r w:rsidRPr="00891C08">
        <w:t xml:space="preserve">, для персонала, привлекаемого </w:t>
      </w:r>
      <w:r>
        <w:t>Исполнителем</w:t>
      </w:r>
      <w:r w:rsidRPr="00891C08">
        <w:t xml:space="preserve"> к </w:t>
      </w:r>
      <w:r>
        <w:t>оказанию Услуг</w:t>
      </w:r>
      <w:proofErr w:type="gramStart"/>
      <w:r w:rsidRPr="00891C08">
        <w:t xml:space="preserve">. </w:t>
      </w:r>
      <w:r w:rsidRPr="00891C08">
        <w:rPr>
          <w:color w:val="FF0000"/>
        </w:rPr>
        <w:t>]</w:t>
      </w:r>
      <w:proofErr w:type="gramEnd"/>
      <w:r w:rsidRPr="00891C08">
        <w:rPr>
          <w:color w:val="FF0000"/>
        </w:rPr>
        <w:t xml:space="preserve"> </w:t>
      </w:r>
      <w:r w:rsidRPr="006048F0">
        <w:rPr>
          <w:rStyle w:val="a7"/>
          <w:color w:val="FF0000"/>
        </w:rPr>
        <w:footnoteReference w:id="153"/>
      </w:r>
      <w:r w:rsidRPr="006048F0">
        <w:rPr>
          <w:color w:val="FF0000"/>
        </w:rPr>
        <w:t xml:space="preserve"> </w:t>
      </w:r>
    </w:p>
    <w:p w14:paraId="3F6BB8C9" w14:textId="6E7AB48A" w:rsidR="00D33181" w:rsidRPr="00AE7F06" w:rsidRDefault="007A4DFB" w:rsidP="00D33181">
      <w:pPr>
        <w:pStyle w:val="afff0"/>
        <w:numPr>
          <w:ilvl w:val="1"/>
          <w:numId w:val="36"/>
        </w:numPr>
        <w:ind w:left="851" w:hanging="851"/>
      </w:pPr>
      <w:r w:rsidRPr="00891C08">
        <w:rPr>
          <w:color w:val="FF0000"/>
        </w:rPr>
        <w:t>[</w:t>
      </w:r>
      <w:r w:rsidR="00D33181" w:rsidRPr="00AB496E">
        <w:rPr>
          <w:lang w:bidi="ru-RU"/>
        </w:rPr>
        <w:t xml:space="preserve">Заказчик предоставляет Исполнителю следующее имущество (содействие в оказании </w:t>
      </w:r>
      <w:r w:rsidR="0035341A">
        <w:rPr>
          <w:lang w:bidi="ru-RU"/>
        </w:rPr>
        <w:t>У</w:t>
      </w:r>
      <w:r w:rsidR="00D33181" w:rsidRPr="00AB496E">
        <w:rPr>
          <w:lang w:bidi="ru-RU"/>
        </w:rPr>
        <w:t xml:space="preserve">слуг): </w:t>
      </w:r>
      <w:r w:rsidR="00D33181" w:rsidRPr="006536FC">
        <w:rPr>
          <w:color w:val="FF0000"/>
        </w:rPr>
        <w:t>[</w:t>
      </w:r>
      <w:r w:rsidR="00D33181">
        <w:t xml:space="preserve"> </w:t>
      </w:r>
      <w:r w:rsidR="00D33181" w:rsidRPr="007F26A6">
        <w:rPr>
          <w:color w:val="FF0000"/>
        </w:rPr>
        <w:t>[</w:t>
      </w:r>
      <w:r w:rsidR="00D33181" w:rsidRPr="00D060EA">
        <w:rPr>
          <w:rFonts w:ascii="Times New Roman" w:hAnsi="Times New Roman" w:cstheme="minorBidi"/>
        </w:rPr>
        <w:t>•</w:t>
      </w:r>
      <w:r w:rsidR="00D33181" w:rsidRPr="007F26A6">
        <w:rPr>
          <w:color w:val="FF0000"/>
        </w:rPr>
        <w:t>]</w:t>
      </w:r>
      <w:r w:rsidR="00D33181">
        <w:rPr>
          <w:color w:val="FF0000"/>
        </w:rPr>
        <w:t xml:space="preserve"> </w:t>
      </w:r>
      <w:r w:rsidR="00D33181" w:rsidRPr="00216BC8">
        <w:rPr>
          <w:rStyle w:val="a7"/>
          <w:color w:val="FF0000"/>
        </w:rPr>
        <w:footnoteReference w:id="154"/>
      </w:r>
      <w:r w:rsidR="00D33181" w:rsidRPr="00216BC8">
        <w:rPr>
          <w:color w:val="FF0000"/>
        </w:rPr>
        <w:t xml:space="preserve"> </w:t>
      </w:r>
      <w:r w:rsidR="00D33181">
        <w:rPr>
          <w:color w:val="FF0000"/>
        </w:rPr>
        <w:t xml:space="preserve">] </w:t>
      </w:r>
      <w:r w:rsidR="00D33181" w:rsidRPr="00AE7F06">
        <w:rPr>
          <w:color w:val="FF0000"/>
        </w:rPr>
        <w:t xml:space="preserve">/ [ </w:t>
      </w:r>
      <w:r w:rsidR="00D33181" w:rsidRPr="007A52A0">
        <w:rPr>
          <w:highlight w:val="darkGray"/>
        </w:rPr>
        <w:t>указывается в Заявке</w:t>
      </w:r>
      <w:r w:rsidR="00D33181" w:rsidRPr="00AE7F06">
        <w:t xml:space="preserve"> </w:t>
      </w:r>
      <w:r w:rsidR="00D33181" w:rsidRPr="00AE7F06">
        <w:rPr>
          <w:color w:val="FF0000"/>
        </w:rPr>
        <w:t xml:space="preserve">] </w:t>
      </w:r>
      <w:r w:rsidR="00D33181" w:rsidRPr="00216BC8">
        <w:rPr>
          <w:rStyle w:val="a7"/>
          <w:color w:val="FF0000"/>
        </w:rPr>
        <w:footnoteReference w:id="155"/>
      </w:r>
      <w:r w:rsidR="00D33181" w:rsidRPr="00AE7F06">
        <w:t>.</w:t>
      </w:r>
    </w:p>
    <w:p w14:paraId="229CCE3D" w14:textId="77777777" w:rsidR="00D33181" w:rsidRPr="00AB496E" w:rsidRDefault="00D33181" w:rsidP="00D33181">
      <w:pPr>
        <w:pStyle w:val="afff0"/>
        <w:numPr>
          <w:ilvl w:val="1"/>
          <w:numId w:val="36"/>
        </w:numPr>
        <w:ind w:left="851" w:hanging="851"/>
        <w:rPr>
          <w:lang w:bidi="ru-RU"/>
        </w:rPr>
      </w:pPr>
      <w:r w:rsidRPr="00AB496E">
        <w:rPr>
          <w:lang w:bidi="ru-RU"/>
        </w:rPr>
        <w:t>По мере возникновения необходимости Исполнитель направляет Заказчику запрос.</w:t>
      </w:r>
    </w:p>
    <w:p w14:paraId="74A0BE1E" w14:textId="77777777" w:rsidR="00D33181" w:rsidRPr="00AB496E" w:rsidRDefault="00D33181" w:rsidP="00D33181">
      <w:pPr>
        <w:pStyle w:val="afff0"/>
        <w:ind w:firstLine="0"/>
        <w:rPr>
          <w:lang w:bidi="ru-RU"/>
        </w:rPr>
      </w:pPr>
      <w:r w:rsidRPr="00AB496E">
        <w:rPr>
          <w:lang w:bidi="ru-RU"/>
        </w:rPr>
        <w:t xml:space="preserve">Заказчик передает имущество Исполнителю не позднее </w:t>
      </w:r>
      <w:r w:rsidRPr="005903DB">
        <w:rPr>
          <w:color w:val="FF0000"/>
        </w:rPr>
        <w:t>[</w:t>
      </w:r>
      <w:r w:rsidRPr="00390C4D">
        <w:t>•</w:t>
      </w:r>
      <w:r w:rsidRPr="005903DB">
        <w:rPr>
          <w:color w:val="FF0000"/>
        </w:rPr>
        <w:t>]</w:t>
      </w:r>
      <w:r w:rsidRPr="00AB496E">
        <w:rPr>
          <w:lang w:bidi="ru-RU"/>
        </w:rPr>
        <w:t xml:space="preserve"> </w:t>
      </w:r>
      <w:proofErr w:type="spellStart"/>
      <w:r w:rsidRPr="00AB496E">
        <w:rPr>
          <w:lang w:bidi="ru-RU"/>
        </w:rPr>
        <w:t>р.д</w:t>
      </w:r>
      <w:proofErr w:type="spellEnd"/>
      <w:r w:rsidRPr="00AB496E">
        <w:rPr>
          <w:lang w:bidi="ru-RU"/>
        </w:rPr>
        <w:t>. с даты получения запроса.</w:t>
      </w:r>
    </w:p>
    <w:p w14:paraId="55AA7B6F" w14:textId="77777777" w:rsidR="00D33181" w:rsidRPr="005903DB" w:rsidRDefault="00D33181" w:rsidP="00D33181">
      <w:pPr>
        <w:pStyle w:val="aff6"/>
      </w:pPr>
      <w:r w:rsidRPr="005903DB">
        <w:t>При</w:t>
      </w:r>
      <w:r>
        <w:t>ё</w:t>
      </w:r>
      <w:r w:rsidRPr="005903DB">
        <w:t xml:space="preserve">м-передача </w:t>
      </w:r>
      <w:r>
        <w:t>имущества</w:t>
      </w:r>
      <w:r w:rsidRPr="005903DB">
        <w:t xml:space="preserve"> осуществляется</w:t>
      </w:r>
      <w:r>
        <w:t xml:space="preserve"> </w:t>
      </w:r>
      <w:r w:rsidRPr="00C7683C">
        <w:rPr>
          <w:color w:val="FF0000"/>
        </w:rPr>
        <w:t>[</w:t>
      </w:r>
      <w:r>
        <w:t xml:space="preserve"> </w:t>
      </w:r>
      <w:r w:rsidRPr="009648D6">
        <w:t xml:space="preserve">в месте нахождения </w:t>
      </w:r>
      <w:r>
        <w:t>имущества</w:t>
      </w:r>
      <w:r w:rsidRPr="009648D6">
        <w:t xml:space="preserve"> у Заказчика</w:t>
      </w:r>
      <w:r>
        <w:t xml:space="preserve"> </w:t>
      </w:r>
      <w:r w:rsidRPr="00C7683C">
        <w:rPr>
          <w:color w:val="FF0000"/>
        </w:rPr>
        <w:t>]</w:t>
      </w:r>
      <w:r>
        <w:rPr>
          <w:color w:val="FF0000"/>
        </w:rPr>
        <w:t xml:space="preserve"> / [</w:t>
      </w:r>
      <w:r w:rsidRPr="005903DB">
        <w:t xml:space="preserve"> по адресу: </w:t>
      </w:r>
      <w:r w:rsidRPr="005903DB">
        <w:rPr>
          <w:color w:val="FF0000"/>
        </w:rPr>
        <w:t>[</w:t>
      </w:r>
      <w:r w:rsidRPr="00C7683C">
        <w:t>•</w:t>
      </w:r>
      <w:r w:rsidRPr="005903DB">
        <w:rPr>
          <w:color w:val="FF0000"/>
        </w:rPr>
        <w:t>]</w:t>
      </w:r>
      <w:r>
        <w:rPr>
          <w:color w:val="FF0000"/>
        </w:rPr>
        <w:t xml:space="preserve"> ] </w:t>
      </w:r>
      <w:r w:rsidRPr="00D33181">
        <w:rPr>
          <w:color w:val="FF0000"/>
          <w:highlight w:val="darkGray"/>
        </w:rPr>
        <w:t xml:space="preserve">[ </w:t>
      </w:r>
      <w:r w:rsidRPr="00D33181">
        <w:rPr>
          <w:highlight w:val="darkGray"/>
        </w:rPr>
        <w:t xml:space="preserve">(если иное не предусмотрено в Заявке) </w:t>
      </w:r>
      <w:r w:rsidRPr="00D33181">
        <w:rPr>
          <w:color w:val="FF0000"/>
          <w:highlight w:val="darkGray"/>
        </w:rPr>
        <w:t>]</w:t>
      </w:r>
      <w:r w:rsidRPr="005903DB">
        <w:rPr>
          <w:color w:val="FF0000"/>
        </w:rPr>
        <w:t xml:space="preserve"> </w:t>
      </w:r>
      <w:r w:rsidRPr="00216BC8">
        <w:rPr>
          <w:rStyle w:val="a7"/>
          <w:color w:val="FF0000"/>
        </w:rPr>
        <w:footnoteReference w:id="156"/>
      </w:r>
      <w:r w:rsidRPr="005903DB">
        <w:t>.</w:t>
      </w:r>
    </w:p>
    <w:p w14:paraId="084E38F4" w14:textId="77777777" w:rsidR="00D33181" w:rsidRPr="00AB496E" w:rsidRDefault="00D33181" w:rsidP="00D33181">
      <w:pPr>
        <w:pStyle w:val="afff0"/>
        <w:ind w:firstLine="0"/>
        <w:rPr>
          <w:lang w:bidi="ru-RU"/>
        </w:rPr>
      </w:pPr>
      <w:r w:rsidRPr="00AB496E">
        <w:rPr>
          <w:lang w:bidi="ru-RU"/>
        </w:rPr>
        <w:lastRenderedPageBreak/>
        <w:t>Прием-передача имущества оформляется Акт</w:t>
      </w:r>
      <w:r>
        <w:rPr>
          <w:lang w:bidi="ru-RU"/>
        </w:rPr>
        <w:t>ом</w:t>
      </w:r>
      <w:r w:rsidRPr="00AB496E">
        <w:rPr>
          <w:lang w:bidi="ru-RU"/>
        </w:rPr>
        <w:t xml:space="preserve"> приема-передачи имущества.</w:t>
      </w:r>
    </w:p>
    <w:p w14:paraId="3BEBA422" w14:textId="77777777" w:rsidR="00D33181" w:rsidRPr="00AB496E" w:rsidRDefault="00D33181" w:rsidP="00D33181">
      <w:pPr>
        <w:pStyle w:val="afff0"/>
        <w:numPr>
          <w:ilvl w:val="1"/>
          <w:numId w:val="36"/>
        </w:numPr>
        <w:ind w:left="851" w:hanging="851"/>
        <w:rPr>
          <w:lang w:bidi="ru-RU"/>
        </w:rPr>
      </w:pPr>
      <w:r w:rsidRPr="00AB496E">
        <w:rPr>
          <w:lang w:bidi="ru-RU"/>
        </w:rPr>
        <w:t xml:space="preserve">С даты подписания Сторонами </w:t>
      </w:r>
      <w:r>
        <w:rPr>
          <w:lang w:bidi="ru-RU"/>
        </w:rPr>
        <w:t>А</w:t>
      </w:r>
      <w:r w:rsidRPr="00AB496E">
        <w:rPr>
          <w:lang w:bidi="ru-RU"/>
        </w:rPr>
        <w:t>кта приема-передачи имущества Исполнитель несет ответственность за его сохранность, утрату и риск его случайной гибели или повреждения.</w:t>
      </w:r>
    </w:p>
    <w:p w14:paraId="5A048EBB" w14:textId="77777777" w:rsidR="00D33181" w:rsidRDefault="00D33181" w:rsidP="00D33181">
      <w:pPr>
        <w:pStyle w:val="afff0"/>
        <w:numPr>
          <w:ilvl w:val="1"/>
          <w:numId w:val="36"/>
        </w:numPr>
        <w:ind w:left="851" w:hanging="851"/>
      </w:pPr>
      <w:r>
        <w:t>Исполнитель обязан использовать имущество исключительно в целях оказания Услуг по Договору.</w:t>
      </w:r>
    </w:p>
    <w:p w14:paraId="7BE488BA" w14:textId="77777777" w:rsidR="00D33181" w:rsidRPr="00F10DE6" w:rsidRDefault="00D33181" w:rsidP="00D33181">
      <w:pPr>
        <w:pStyle w:val="afff0"/>
        <w:numPr>
          <w:ilvl w:val="1"/>
          <w:numId w:val="36"/>
        </w:numPr>
        <w:ind w:left="851" w:hanging="851"/>
      </w:pPr>
      <w:proofErr w:type="gramStart"/>
      <w:r w:rsidRPr="00F10DE6">
        <w:rPr>
          <w:color w:val="FF0000"/>
        </w:rPr>
        <w:t>[</w:t>
      </w:r>
      <w:r w:rsidRPr="00F10DE6">
        <w:t xml:space="preserve"> </w:t>
      </w:r>
      <w:bookmarkStart w:id="16" w:name="_Hlk204274739"/>
      <w:r w:rsidRPr="00F10DE6">
        <w:t>Исполнитель</w:t>
      </w:r>
      <w:proofErr w:type="gramEnd"/>
      <w:r w:rsidRPr="00F10DE6">
        <w:t xml:space="preserve"> обязан вести оперативный учет полученного от Заказчика имущества в корпоративной ITSM Сириус.</w:t>
      </w:r>
      <w:r w:rsidRPr="00F10DE6">
        <w:rPr>
          <w:color w:val="FF0000"/>
        </w:rPr>
        <w:t>]</w:t>
      </w:r>
      <w:r w:rsidRPr="00F10DE6">
        <w:t xml:space="preserve"> </w:t>
      </w:r>
      <w:bookmarkEnd w:id="16"/>
      <w:r w:rsidRPr="00F10DE6">
        <w:rPr>
          <w:color w:val="FF0000"/>
          <w:vertAlign w:val="superscript"/>
        </w:rPr>
        <w:footnoteReference w:id="157"/>
      </w:r>
    </w:p>
    <w:p w14:paraId="095E3DE3" w14:textId="77777777" w:rsidR="00D33181" w:rsidRPr="00AB496E" w:rsidRDefault="00D33181" w:rsidP="00D33181">
      <w:pPr>
        <w:pStyle w:val="afff0"/>
        <w:numPr>
          <w:ilvl w:val="1"/>
          <w:numId w:val="36"/>
        </w:numPr>
        <w:ind w:left="851" w:hanging="851"/>
      </w:pPr>
      <w:r w:rsidRPr="00AB496E">
        <w:t>Исполнитель обязан обеспечить учет полученного от Заказчика имущества и назначить ответственное лицо.</w:t>
      </w:r>
    </w:p>
    <w:p w14:paraId="3D000F9F" w14:textId="7A8FCB15" w:rsidR="00635ABA" w:rsidRPr="00891C08" w:rsidRDefault="00635ABA" w:rsidP="00635ABA">
      <w:pPr>
        <w:pStyle w:val="aff6"/>
      </w:pPr>
      <w:r>
        <w:t>Исполнитель</w:t>
      </w:r>
      <w:r w:rsidRPr="00891C08">
        <w:t xml:space="preserve"> ежегодно, по состоянию на 01 </w:t>
      </w:r>
      <w:r w:rsidRPr="00891C08">
        <w:rPr>
          <w:color w:val="FF0000"/>
        </w:rPr>
        <w:t>[</w:t>
      </w:r>
      <w:r w:rsidRPr="00891C08">
        <w:t>•</w:t>
      </w:r>
      <w:r w:rsidRPr="00891C08">
        <w:rPr>
          <w:color w:val="FF0000"/>
        </w:rPr>
        <w:t xml:space="preserve">] </w:t>
      </w:r>
      <w:r w:rsidRPr="00891C08">
        <w:rPr>
          <w:rFonts w:eastAsia="Times New Roman"/>
          <w:color w:val="FF0000"/>
          <w:vertAlign w:val="superscript"/>
          <w:lang w:eastAsia="ru-RU"/>
        </w:rPr>
        <w:footnoteReference w:id="158"/>
      </w:r>
      <w:r w:rsidRPr="00891C08">
        <w:t xml:space="preserve">, проводит инвентаризацию переданного Заказчиком и не возвращённого </w:t>
      </w:r>
      <w:r>
        <w:t>Исполнителем</w:t>
      </w:r>
      <w:r w:rsidRPr="00891C08">
        <w:t xml:space="preserve"> имущества. В состав инвентаризационной комиссии может быть приглашён представитель Заказчика. Для этого за 10 </w:t>
      </w:r>
      <w:proofErr w:type="spellStart"/>
      <w:r w:rsidRPr="00891C08">
        <w:t>р.д</w:t>
      </w:r>
      <w:proofErr w:type="spellEnd"/>
      <w:r w:rsidRPr="00891C08">
        <w:t xml:space="preserve">. до даты проведения инвентаризации </w:t>
      </w:r>
      <w:r>
        <w:t>Исполнитель</w:t>
      </w:r>
      <w:r w:rsidRPr="00891C08">
        <w:t xml:space="preserve"> направляет Заказчику запрос о направлении своего представителя для участия в инвентаризации. Заказчик принимает решение об участии или неучастии в инвентаризации. В случае участия представителя Заказчика в инвентаризации </w:t>
      </w:r>
      <w:r w:rsidR="00375A19">
        <w:t>Исполнитель</w:t>
      </w:r>
      <w:r w:rsidRPr="00891C08">
        <w:t xml:space="preserve"> предоставляет ему доступ к инвентаризируемому имуществу. </w:t>
      </w:r>
      <w:r w:rsidR="00375A19">
        <w:t>Исполнитель</w:t>
      </w:r>
      <w:r w:rsidRPr="00891C08">
        <w:t xml:space="preserve"> направляет Заказчику до 20 </w:t>
      </w:r>
      <w:r w:rsidRPr="00891C08">
        <w:rPr>
          <w:color w:val="FF0000"/>
        </w:rPr>
        <w:t>[</w:t>
      </w:r>
      <w:r w:rsidRPr="00891C08">
        <w:t>•</w:t>
      </w:r>
      <w:r w:rsidRPr="00891C08">
        <w:rPr>
          <w:color w:val="FF0000"/>
        </w:rPr>
        <w:t xml:space="preserve">] </w:t>
      </w:r>
      <w:r w:rsidRPr="00891C08">
        <w:rPr>
          <w:rFonts w:eastAsia="Times New Roman"/>
          <w:color w:val="FF0000"/>
          <w:vertAlign w:val="superscript"/>
          <w:lang w:eastAsia="ru-RU"/>
        </w:rPr>
        <w:footnoteReference w:id="159"/>
      </w:r>
      <w:r w:rsidRPr="00891C08">
        <w:t xml:space="preserve"> отчётного года:</w:t>
      </w:r>
    </w:p>
    <w:p w14:paraId="46640B79" w14:textId="77777777" w:rsidR="00635ABA" w:rsidRPr="00891C08" w:rsidRDefault="00635ABA" w:rsidP="00635ABA">
      <w:pPr>
        <w:pStyle w:val="aff6"/>
      </w:pPr>
      <w:r w:rsidRPr="00891C08">
        <w:t>– инвентаризационную опись;</w:t>
      </w:r>
    </w:p>
    <w:p w14:paraId="0718EA17" w14:textId="26710CBC" w:rsidR="00635ABA" w:rsidRPr="00891C08" w:rsidRDefault="00635ABA" w:rsidP="00635ABA">
      <w:pPr>
        <w:pStyle w:val="aff6"/>
      </w:pPr>
      <w:r w:rsidRPr="00891C08">
        <w:t xml:space="preserve">– сличительную ведомость результатов инвентаризации (формируется в случае выявления расхождений фактического наличия с данными бухгалтерского учёта. Если по результатам инвентаризации выявлены расхождения, то </w:t>
      </w:r>
      <w:r w:rsidR="00375A19">
        <w:t>Исполнитель</w:t>
      </w:r>
      <w:r w:rsidRPr="00891C08">
        <w:t xml:space="preserve"> направляет на согласование Заказчику решения, принятые для урегулирования разниц);</w:t>
      </w:r>
    </w:p>
    <w:p w14:paraId="61D9329F" w14:textId="77777777" w:rsidR="00635ABA" w:rsidRPr="00891C08" w:rsidRDefault="00635ABA" w:rsidP="00635ABA">
      <w:pPr>
        <w:pStyle w:val="aff6"/>
      </w:pPr>
      <w:r w:rsidRPr="00891C08">
        <w:t>– протокол заседания инвентаризационной комиссии.</w:t>
      </w:r>
    </w:p>
    <w:p w14:paraId="6477D56D" w14:textId="5F682555" w:rsidR="00635ABA" w:rsidRPr="00891C08" w:rsidRDefault="00635ABA" w:rsidP="00635ABA">
      <w:pPr>
        <w:pStyle w:val="afff0"/>
        <w:numPr>
          <w:ilvl w:val="0"/>
          <w:numId w:val="36"/>
        </w:numPr>
        <w:tabs>
          <w:tab w:val="clear" w:pos="1843"/>
        </w:tabs>
        <w:ind w:left="851" w:hanging="851"/>
      </w:pPr>
      <w:r w:rsidRPr="00891C08">
        <w:t xml:space="preserve">После окончания </w:t>
      </w:r>
      <w:r w:rsidR="00375A19">
        <w:t>оказания Услуг</w:t>
      </w:r>
      <w:r w:rsidRPr="00891C08">
        <w:t xml:space="preserve"> (если предусмотрены этапы / Отчётные периоды – то после этапа / Отчётного периода, для </w:t>
      </w:r>
      <w:r w:rsidR="00A77E90">
        <w:t>оказания Услуг</w:t>
      </w:r>
      <w:r w:rsidRPr="00891C08">
        <w:t xml:space="preserve"> по которому передавалось имущество</w:t>
      </w:r>
      <w:proofErr w:type="gramStart"/>
      <w:r w:rsidRPr="00891C08">
        <w:t>)</w:t>
      </w:r>
      <w:r w:rsidRPr="00891C08" w:rsidDel="00BE6DF0">
        <w:t xml:space="preserve"> </w:t>
      </w:r>
      <w:r w:rsidRPr="00891C08">
        <w:t>,</w:t>
      </w:r>
      <w:proofErr w:type="gramEnd"/>
      <w:r w:rsidRPr="00891C08">
        <w:t xml:space="preserve"> не позднее направления </w:t>
      </w:r>
      <w:r w:rsidR="001D4E53">
        <w:t>Исполнителем</w:t>
      </w:r>
      <w:r w:rsidRPr="00891C08">
        <w:t xml:space="preserve"> Заказчику Акта сдачи-приёмки работ, </w:t>
      </w:r>
      <w:r w:rsidR="00A77E90">
        <w:t>Исполнитель</w:t>
      </w:r>
      <w:r w:rsidRPr="00891C08">
        <w:t xml:space="preserve"> возвращает имущество Заказчику.</w:t>
      </w:r>
    </w:p>
    <w:p w14:paraId="6443A45E" w14:textId="5CF41386" w:rsidR="00635ABA" w:rsidRPr="00891C08" w:rsidRDefault="00635ABA" w:rsidP="00635ABA">
      <w:pPr>
        <w:pStyle w:val="aff6"/>
      </w:pPr>
      <w:r w:rsidRPr="00891C08">
        <w:t xml:space="preserve">Приём-передача имущества осуществляется </w:t>
      </w:r>
      <w:r w:rsidRPr="00891C08">
        <w:rPr>
          <w:color w:val="FF0000"/>
        </w:rPr>
        <w:t>[</w:t>
      </w:r>
      <w:r w:rsidRPr="00891C08">
        <w:t xml:space="preserve"> в месте, в котором имущество было выдано </w:t>
      </w:r>
      <w:r w:rsidRPr="00891C08">
        <w:rPr>
          <w:color w:val="FF0000"/>
        </w:rPr>
        <w:t xml:space="preserve">] / [ </w:t>
      </w:r>
      <w:r w:rsidRPr="00891C08">
        <w:t xml:space="preserve">по адресу: </w:t>
      </w:r>
      <w:r w:rsidRPr="00891C08">
        <w:rPr>
          <w:color w:val="FF0000"/>
        </w:rPr>
        <w:t>[</w:t>
      </w:r>
      <w:r w:rsidRPr="00891C08">
        <w:t>•</w:t>
      </w:r>
      <w:r w:rsidRPr="00891C08">
        <w:rPr>
          <w:color w:val="FF0000"/>
        </w:rPr>
        <w:t>]</w:t>
      </w:r>
      <w:r w:rsidRPr="00891C08">
        <w:t xml:space="preserve"> </w:t>
      </w:r>
      <w:r w:rsidRPr="00891C08">
        <w:rPr>
          <w:color w:val="FF0000"/>
        </w:rPr>
        <w:t>] [</w:t>
      </w:r>
      <w:r w:rsidRPr="00891C08">
        <w:t xml:space="preserve"> </w:t>
      </w:r>
      <w:r w:rsidRPr="00B656CC">
        <w:rPr>
          <w:highlight w:val="darkGray"/>
        </w:rPr>
        <w:t>(если иное не предусмотрено в Заявке)</w:t>
      </w:r>
      <w:r w:rsidRPr="00891C08">
        <w:t xml:space="preserve"> </w:t>
      </w:r>
      <w:r w:rsidRPr="00891C08">
        <w:rPr>
          <w:color w:val="FF0000"/>
        </w:rPr>
        <w:t>]</w:t>
      </w:r>
      <w:r w:rsidRPr="00891C08">
        <w:t xml:space="preserve"> </w:t>
      </w:r>
      <w:r w:rsidRPr="006048F0">
        <w:rPr>
          <w:rStyle w:val="a7"/>
          <w:color w:val="FF0000"/>
        </w:rPr>
        <w:footnoteReference w:id="160"/>
      </w:r>
      <w:r w:rsidRPr="00891C08">
        <w:t>.</w:t>
      </w:r>
    </w:p>
    <w:p w14:paraId="120587F6" w14:textId="77777777" w:rsidR="00635ABA" w:rsidRPr="00891C08" w:rsidRDefault="00635ABA" w:rsidP="00635ABA">
      <w:pPr>
        <w:pStyle w:val="aff6"/>
      </w:pPr>
      <w:r w:rsidRPr="00891C08">
        <w:t>Приём-передача имущества оформляется Актом приёма-передачи имущества.</w:t>
      </w:r>
    </w:p>
    <w:p w14:paraId="793DABB9" w14:textId="757D6F72" w:rsidR="00635ABA" w:rsidRPr="00891C08" w:rsidRDefault="00635ABA" w:rsidP="00635ABA">
      <w:pPr>
        <w:pStyle w:val="aff6"/>
      </w:pPr>
      <w:r w:rsidRPr="00891C08">
        <w:t xml:space="preserve">Возвращаемое имущество должно быть в состоянии, переданном Заказчиком, с учётом нормального износа. В случае утери или порчи имущества </w:t>
      </w:r>
      <w:r w:rsidR="0057739B">
        <w:t>Исполнитель</w:t>
      </w:r>
      <w:r w:rsidRPr="00891C08">
        <w:t xml:space="preserve"> возмещает Заказчику ущерб. Для целей расчёта суммы ущерба стоимость имущества принимается в размере, указанном в Акте приёма-передачи имущества.</w:t>
      </w:r>
    </w:p>
    <w:p w14:paraId="4DF1E3B9" w14:textId="544C435B" w:rsidR="00635ABA" w:rsidRDefault="00635ABA" w:rsidP="00635ABA">
      <w:pPr>
        <w:pStyle w:val="aff6"/>
        <w:rPr>
          <w:rFonts w:eastAsiaTheme="minorHAnsi"/>
        </w:rPr>
      </w:pPr>
      <w:r w:rsidRPr="006F7CDA">
        <w:rPr>
          <w:color w:val="FF0000"/>
        </w:rPr>
        <w:t>]</w:t>
      </w:r>
      <w:r w:rsidRPr="00891C08">
        <w:rPr>
          <w:rStyle w:val="a7"/>
          <w:rFonts w:eastAsiaTheme="minorHAnsi"/>
        </w:rPr>
        <w:t xml:space="preserve"> </w:t>
      </w:r>
      <w:r w:rsidRPr="006048F0">
        <w:rPr>
          <w:rStyle w:val="a7"/>
          <w:rFonts w:eastAsiaTheme="minorHAnsi"/>
          <w:color w:val="FF0000"/>
        </w:rPr>
        <w:footnoteReference w:id="161"/>
      </w:r>
      <w:r w:rsidR="007A4DFB">
        <w:rPr>
          <w:rFonts w:eastAsiaTheme="minorHAnsi"/>
        </w:rPr>
        <w:t xml:space="preserve"> </w:t>
      </w:r>
    </w:p>
    <w:p w14:paraId="24136FB1" w14:textId="77777777" w:rsidR="005333A3" w:rsidRPr="00976260" w:rsidRDefault="005333A3" w:rsidP="005333A3">
      <w:pPr>
        <w:pStyle w:val="afff0"/>
        <w:numPr>
          <w:ilvl w:val="1"/>
          <w:numId w:val="36"/>
        </w:numPr>
        <w:ind w:left="851" w:hanging="851"/>
        <w:rPr>
          <w:color w:val="FF0000"/>
          <w:lang w:bidi="ru-RU"/>
        </w:rPr>
      </w:pPr>
      <w:proofErr w:type="gramStart"/>
      <w:r w:rsidRPr="002439F5">
        <w:rPr>
          <w:color w:val="FF0000"/>
          <w:lang w:bidi="ru-RU"/>
        </w:rPr>
        <w:t>[</w:t>
      </w:r>
      <w:r>
        <w:rPr>
          <w:color w:val="FF0000"/>
          <w:lang w:bidi="ru-RU"/>
        </w:rPr>
        <w:t xml:space="preserve"> </w:t>
      </w:r>
      <w:r w:rsidRPr="00976260">
        <w:rPr>
          <w:lang w:bidi="ru-RU"/>
        </w:rPr>
        <w:t>Заказчик</w:t>
      </w:r>
      <w:proofErr w:type="gramEnd"/>
      <w:r w:rsidRPr="00976260">
        <w:rPr>
          <w:lang w:bidi="ru-RU"/>
        </w:rPr>
        <w:t xml:space="preserve"> обеспечивает Исполнителю необходимые условия для оказания </w:t>
      </w:r>
      <w:r>
        <w:rPr>
          <w:lang w:bidi="ru-RU"/>
        </w:rPr>
        <w:t>У</w:t>
      </w:r>
      <w:r w:rsidRPr="00976260">
        <w:rPr>
          <w:lang w:bidi="ru-RU"/>
        </w:rPr>
        <w:t xml:space="preserve">слуг: </w:t>
      </w:r>
      <w:r w:rsidRPr="002439F5">
        <w:rPr>
          <w:color w:val="FF0000"/>
          <w:lang w:bidi="ru-RU"/>
        </w:rPr>
        <w:t>[</w:t>
      </w:r>
      <w:r w:rsidRPr="007F26A6">
        <w:rPr>
          <w:color w:val="FF0000"/>
        </w:rPr>
        <w:t xml:space="preserve"> </w:t>
      </w:r>
      <w:r w:rsidRPr="00976260">
        <w:t>доступ на территорию Заказчика</w:t>
      </w:r>
      <w:r>
        <w:rPr>
          <w:color w:val="FF0000"/>
        </w:rPr>
        <w:t xml:space="preserve"> </w:t>
      </w:r>
      <w:r w:rsidRPr="002439F5">
        <w:rPr>
          <w:color w:val="FF0000"/>
          <w:lang w:bidi="ru-RU"/>
        </w:rPr>
        <w:t>]</w:t>
      </w:r>
      <w:r w:rsidRPr="007F26A6">
        <w:rPr>
          <w:color w:val="FF0000"/>
        </w:rPr>
        <w:t xml:space="preserve"> </w:t>
      </w:r>
      <w:r w:rsidRPr="002439F5">
        <w:rPr>
          <w:color w:val="FF0000"/>
          <w:lang w:bidi="ru-RU"/>
        </w:rPr>
        <w:t>[</w:t>
      </w:r>
      <w:r w:rsidRPr="007F26A6">
        <w:rPr>
          <w:color w:val="FF0000"/>
        </w:rPr>
        <w:t xml:space="preserve"> </w:t>
      </w:r>
      <w:r w:rsidRPr="00976260">
        <w:t xml:space="preserve">доступ к источникам энергоснабжения </w:t>
      </w:r>
      <w:r w:rsidRPr="002439F5">
        <w:rPr>
          <w:color w:val="FF0000"/>
          <w:lang w:bidi="ru-RU"/>
        </w:rPr>
        <w:t>]</w:t>
      </w:r>
      <w:r>
        <w:rPr>
          <w:color w:val="FF0000"/>
          <w:lang w:bidi="ru-RU"/>
        </w:rPr>
        <w:t xml:space="preserve"> </w:t>
      </w:r>
      <w:r>
        <w:rPr>
          <w:color w:val="FF0000"/>
        </w:rPr>
        <w:t xml:space="preserve"> </w:t>
      </w:r>
      <w:r w:rsidRPr="002439F5">
        <w:rPr>
          <w:color w:val="FF0000"/>
          <w:lang w:bidi="ru-RU"/>
        </w:rPr>
        <w:t>[</w:t>
      </w:r>
      <w:r>
        <w:rPr>
          <w:color w:val="FF0000"/>
          <w:lang w:bidi="ru-RU"/>
        </w:rPr>
        <w:t xml:space="preserve"> </w:t>
      </w:r>
      <w:r w:rsidRPr="00976260">
        <w:t xml:space="preserve">компьютерному / сетевому оборудованию  </w:t>
      </w:r>
      <w:r w:rsidRPr="002439F5">
        <w:rPr>
          <w:color w:val="FF0000"/>
          <w:lang w:bidi="ru-RU"/>
        </w:rPr>
        <w:t xml:space="preserve">] </w:t>
      </w:r>
      <w:r w:rsidRPr="007F26A6">
        <w:rPr>
          <w:color w:val="FF0000"/>
        </w:rPr>
        <w:t>[</w:t>
      </w:r>
      <w:r w:rsidRPr="0046405C">
        <w:t>•</w:t>
      </w:r>
      <w:r w:rsidRPr="007F26A6">
        <w:rPr>
          <w:color w:val="FF0000"/>
        </w:rPr>
        <w:t>]</w:t>
      </w:r>
      <w:r>
        <w:rPr>
          <w:color w:val="FF0000"/>
        </w:rPr>
        <w:t xml:space="preserve">. </w:t>
      </w:r>
      <w:r w:rsidRPr="002439F5">
        <w:rPr>
          <w:color w:val="FF0000"/>
          <w:lang w:bidi="ru-RU"/>
        </w:rPr>
        <w:t>]</w:t>
      </w:r>
      <w:r>
        <w:rPr>
          <w:rStyle w:val="a7"/>
          <w:color w:val="FF0000"/>
        </w:rPr>
        <w:footnoteReference w:id="162"/>
      </w:r>
    </w:p>
    <w:p w14:paraId="18B0AD60" w14:textId="5831FF3D" w:rsidR="00422E4A" w:rsidRPr="005903DB" w:rsidRDefault="001D4E53" w:rsidP="00422E4A">
      <w:pPr>
        <w:pStyle w:val="affe"/>
        <w:numPr>
          <w:ilvl w:val="0"/>
          <w:numId w:val="36"/>
        </w:numPr>
        <w:ind w:left="851" w:hanging="851"/>
      </w:pPr>
      <w:bookmarkStart w:id="17" w:name="_Toc528580174"/>
      <w:bookmarkStart w:id="18" w:name="_Toc124437109"/>
      <w:proofErr w:type="gramStart"/>
      <w:r w:rsidRPr="00052742">
        <w:rPr>
          <w:color w:val="FF0000"/>
        </w:rPr>
        <w:lastRenderedPageBreak/>
        <w:t>[</w:t>
      </w:r>
      <w:r>
        <w:rPr>
          <w:color w:val="FF0000"/>
        </w:rPr>
        <w:t xml:space="preserve"> </w:t>
      </w:r>
      <w:r w:rsidR="00422E4A" w:rsidRPr="005903DB">
        <w:t>ДОПОЛНИТЕЛЬНЫЕ</w:t>
      </w:r>
      <w:proofErr w:type="gramEnd"/>
      <w:r w:rsidR="00422E4A" w:rsidRPr="005903DB">
        <w:t xml:space="preserve"> </w:t>
      </w:r>
      <w:r w:rsidR="00422E4A">
        <w:t>УСЛУГИ</w:t>
      </w:r>
    </w:p>
    <w:bookmarkEnd w:id="17"/>
    <w:bookmarkEnd w:id="18"/>
    <w:p w14:paraId="4CF7E7B5" w14:textId="77777777" w:rsidR="00422E4A" w:rsidRPr="005903DB" w:rsidRDefault="00422E4A" w:rsidP="002D7BD3">
      <w:pPr>
        <w:pStyle w:val="afff0"/>
        <w:numPr>
          <w:ilvl w:val="1"/>
          <w:numId w:val="36"/>
        </w:numPr>
        <w:ind w:left="851" w:hanging="851"/>
      </w:pPr>
      <w:r w:rsidRPr="005903DB">
        <w:t xml:space="preserve">В случае выявления </w:t>
      </w:r>
      <w:r>
        <w:t>Исполнителем</w:t>
      </w:r>
      <w:r w:rsidRPr="005903DB">
        <w:t xml:space="preserve"> в ходе </w:t>
      </w:r>
      <w:r>
        <w:t>оказания Услуг</w:t>
      </w:r>
      <w:r w:rsidRPr="005903DB">
        <w:t xml:space="preserve"> дополнительных </w:t>
      </w:r>
      <w:r>
        <w:t>услуг</w:t>
      </w:r>
      <w:r w:rsidRPr="005903DB">
        <w:t xml:space="preserve">, не учтённых в Договоре и требующих увеличения цены </w:t>
      </w:r>
      <w:r>
        <w:t>Услуг</w:t>
      </w:r>
      <w:r w:rsidRPr="005903DB">
        <w:t xml:space="preserve">, </w:t>
      </w:r>
      <w:r>
        <w:t>Исполнитель</w:t>
      </w:r>
      <w:r w:rsidRPr="005903DB">
        <w:t xml:space="preserve"> обязан:</w:t>
      </w:r>
    </w:p>
    <w:p w14:paraId="5D80EE8F" w14:textId="77777777" w:rsidR="00422E4A" w:rsidRPr="005903DB" w:rsidRDefault="00422E4A" w:rsidP="00422E4A">
      <w:pPr>
        <w:pStyle w:val="aff6"/>
      </w:pPr>
      <w:r w:rsidRPr="005903DB">
        <w:t xml:space="preserve">- в течение 7 </w:t>
      </w:r>
      <w:proofErr w:type="spellStart"/>
      <w:r w:rsidRPr="005903DB">
        <w:t>к.д</w:t>
      </w:r>
      <w:proofErr w:type="spellEnd"/>
      <w:r w:rsidRPr="005903DB">
        <w:t xml:space="preserve">. с момента выявления такой необходимости письменно сообщить об этом Заказчику с обоснованием необходимости их </w:t>
      </w:r>
      <w:r>
        <w:t>оказания</w:t>
      </w:r>
      <w:r w:rsidRPr="005903DB">
        <w:t>,</w:t>
      </w:r>
    </w:p>
    <w:p w14:paraId="364CBBB1" w14:textId="77777777" w:rsidR="00422E4A" w:rsidRPr="005903DB" w:rsidRDefault="00422E4A" w:rsidP="00422E4A">
      <w:pPr>
        <w:pStyle w:val="aff6"/>
      </w:pPr>
      <w:r w:rsidRPr="005903DB">
        <w:t xml:space="preserve">- до получения ответа приостановить </w:t>
      </w:r>
      <w:r>
        <w:t xml:space="preserve">оказание </w:t>
      </w:r>
      <w:r w:rsidRPr="005903DB">
        <w:t xml:space="preserve">этих </w:t>
      </w:r>
      <w:r>
        <w:t>Услуг</w:t>
      </w:r>
      <w:r w:rsidRPr="005903DB">
        <w:t>.</w:t>
      </w:r>
    </w:p>
    <w:p w14:paraId="38C943AD" w14:textId="6D6B3A14" w:rsidR="00422E4A" w:rsidRPr="005903DB" w:rsidRDefault="00422E4A" w:rsidP="002D7BD3">
      <w:pPr>
        <w:pStyle w:val="afff0"/>
        <w:numPr>
          <w:ilvl w:val="1"/>
          <w:numId w:val="36"/>
        </w:numPr>
        <w:ind w:left="851" w:hanging="851"/>
      </w:pPr>
      <w:r w:rsidRPr="005903DB">
        <w:t xml:space="preserve">Заказчик в течение 7 </w:t>
      </w:r>
      <w:proofErr w:type="spellStart"/>
      <w:r w:rsidRPr="005903DB">
        <w:t>к.д</w:t>
      </w:r>
      <w:proofErr w:type="spellEnd"/>
      <w:r w:rsidRPr="005903DB">
        <w:t xml:space="preserve">. с момента получения уведомления </w:t>
      </w:r>
      <w:r>
        <w:t>Исполнителя</w:t>
      </w:r>
      <w:r w:rsidRPr="005903DB">
        <w:t xml:space="preserve"> должен письменно сообщить </w:t>
      </w:r>
      <w:r>
        <w:t>Исполнителю</w:t>
      </w:r>
      <w:r w:rsidRPr="005903DB">
        <w:t xml:space="preserve"> о согласии на </w:t>
      </w:r>
      <w:r w:rsidR="00CD2BEA">
        <w:t xml:space="preserve">оказание </w:t>
      </w:r>
      <w:r w:rsidRPr="005903DB">
        <w:t xml:space="preserve">дополнительных </w:t>
      </w:r>
      <w:r>
        <w:t>услуг</w:t>
      </w:r>
      <w:r w:rsidRPr="005903DB">
        <w:t xml:space="preserve"> либо об отказе.</w:t>
      </w:r>
    </w:p>
    <w:p w14:paraId="1C361D8A" w14:textId="45A0099A" w:rsidR="00422E4A" w:rsidRPr="005903DB" w:rsidRDefault="00422E4A" w:rsidP="00422E4A">
      <w:pPr>
        <w:pStyle w:val="aff6"/>
      </w:pPr>
      <w:r w:rsidRPr="005903DB">
        <w:t xml:space="preserve">Отсутствие ответа Заказчика по истечении указанного срока не означает его согласие на </w:t>
      </w:r>
      <w:r w:rsidR="00CD2BEA">
        <w:t xml:space="preserve">оказание </w:t>
      </w:r>
      <w:r w:rsidRPr="005903DB">
        <w:t xml:space="preserve">дополнительных </w:t>
      </w:r>
      <w:r>
        <w:t>услуг</w:t>
      </w:r>
      <w:r w:rsidRPr="005903DB">
        <w:t>.</w:t>
      </w:r>
    </w:p>
    <w:p w14:paraId="6317FADE" w14:textId="279D27FF" w:rsidR="00422E4A" w:rsidRPr="005903DB" w:rsidRDefault="00422E4A" w:rsidP="002D7BD3">
      <w:pPr>
        <w:pStyle w:val="afff0"/>
        <w:numPr>
          <w:ilvl w:val="1"/>
          <w:numId w:val="36"/>
        </w:numPr>
        <w:ind w:left="851" w:hanging="851"/>
      </w:pPr>
      <w:r w:rsidRPr="005903DB">
        <w:t xml:space="preserve">При согласии Заказчика на </w:t>
      </w:r>
      <w:r w:rsidR="00CD2BEA">
        <w:t xml:space="preserve">оказание </w:t>
      </w:r>
      <w:r w:rsidRPr="005903DB">
        <w:t xml:space="preserve">дополнительных </w:t>
      </w:r>
      <w:r>
        <w:t>услуг</w:t>
      </w:r>
      <w:r w:rsidRPr="005903DB">
        <w:t xml:space="preserve"> Стороны подписывают соглашение, в котором устанавливают стоимость таких дополнительных </w:t>
      </w:r>
      <w:r>
        <w:t>услуг</w:t>
      </w:r>
      <w:r w:rsidRPr="005903DB">
        <w:t xml:space="preserve"> и сроки их </w:t>
      </w:r>
      <w:r>
        <w:t>оказания</w:t>
      </w:r>
      <w:r w:rsidRPr="005903DB">
        <w:t>.</w:t>
      </w:r>
    </w:p>
    <w:p w14:paraId="29FFF848" w14:textId="12407EAA" w:rsidR="00422E4A" w:rsidRPr="005903DB" w:rsidRDefault="00422E4A" w:rsidP="002D7BD3">
      <w:pPr>
        <w:pStyle w:val="afff0"/>
        <w:numPr>
          <w:ilvl w:val="1"/>
          <w:numId w:val="36"/>
        </w:numPr>
        <w:ind w:left="851" w:hanging="851"/>
      </w:pPr>
      <w:r w:rsidRPr="005903DB">
        <w:t xml:space="preserve">Если </w:t>
      </w:r>
      <w:r w:rsidR="002D7BD3">
        <w:t>Исполнитель</w:t>
      </w:r>
      <w:r w:rsidRPr="005903DB">
        <w:t xml:space="preserve"> не уведомил Заказчика о необходимости </w:t>
      </w:r>
      <w:r w:rsidR="00CD2BEA">
        <w:t xml:space="preserve">оказания </w:t>
      </w:r>
      <w:r w:rsidRPr="005903DB">
        <w:t xml:space="preserve">дополнительных </w:t>
      </w:r>
      <w:r w:rsidR="002D7BD3">
        <w:t>услуг</w:t>
      </w:r>
      <w:r w:rsidRPr="005903DB">
        <w:t xml:space="preserve"> в указанные сроки и порядке и Стороны не согласовали </w:t>
      </w:r>
      <w:r w:rsidR="00CD2BEA">
        <w:t xml:space="preserve">оказание </w:t>
      </w:r>
      <w:r w:rsidRPr="005903DB">
        <w:t xml:space="preserve">дополнительных </w:t>
      </w:r>
      <w:r w:rsidR="002D7BD3">
        <w:t>услуг</w:t>
      </w:r>
      <w:r w:rsidRPr="005903DB">
        <w:t xml:space="preserve"> путем подписания соответствующего соглашения, то </w:t>
      </w:r>
      <w:r w:rsidR="002D7BD3">
        <w:t>Исполнитель</w:t>
      </w:r>
      <w:r w:rsidRPr="005903DB">
        <w:t xml:space="preserve"> не вправе требовать от Заказчика оплаты </w:t>
      </w:r>
      <w:r w:rsidR="00CD2BEA">
        <w:t>оказанны</w:t>
      </w:r>
      <w:r w:rsidR="009F1A7D">
        <w:t>х</w:t>
      </w:r>
      <w:r w:rsidRPr="005903DB">
        <w:t xml:space="preserve"> им дополнительных </w:t>
      </w:r>
      <w:r w:rsidR="002D7BD3">
        <w:t>услуг</w:t>
      </w:r>
      <w:r w:rsidRPr="005903DB">
        <w:t xml:space="preserve"> и возмещения вызванных этим убытков</w:t>
      </w:r>
      <w:proofErr w:type="gramStart"/>
      <w:r w:rsidRPr="005903DB">
        <w:t>.</w:t>
      </w:r>
      <w:r w:rsidR="001D4E53">
        <w:t xml:space="preserve"> </w:t>
      </w:r>
      <w:r w:rsidR="001D4E53" w:rsidRPr="002439F5">
        <w:rPr>
          <w:color w:val="FF0000"/>
          <w:lang w:bidi="ru-RU"/>
        </w:rPr>
        <w:t>]</w:t>
      </w:r>
      <w:proofErr w:type="gramEnd"/>
    </w:p>
    <w:p w14:paraId="5BE4AFA1" w14:textId="77777777" w:rsidR="007D76DA" w:rsidRPr="006D1F37" w:rsidRDefault="00B77AAE" w:rsidP="00260305">
      <w:pPr>
        <w:pStyle w:val="affe"/>
        <w:numPr>
          <w:ilvl w:val="0"/>
          <w:numId w:val="36"/>
        </w:numPr>
        <w:spacing w:before="120"/>
        <w:ind w:left="851" w:hanging="851"/>
        <w:rPr>
          <w:b w:val="0"/>
          <w:bCs w:val="0"/>
        </w:rPr>
      </w:pPr>
      <w:r w:rsidRPr="00665B7C">
        <w:rPr>
          <w:b w:val="0"/>
          <w:bCs w:val="0"/>
          <w:color w:val="FF0000"/>
        </w:rPr>
        <w:t>[</w:t>
      </w:r>
      <w:r w:rsidRPr="00665B7C">
        <w:rPr>
          <w:color w:val="FF0000"/>
        </w:rPr>
        <w:t xml:space="preserve"> </w:t>
      </w:r>
      <w:r w:rsidR="00B163AE" w:rsidRPr="00665B7C">
        <w:t>СДАЧА-ПРИЁМКА</w:t>
      </w:r>
      <w:r w:rsidR="00F61A69" w:rsidRPr="006D1F37">
        <w:rPr>
          <w:b w:val="0"/>
          <w:bCs w:val="0"/>
          <w:color w:val="FF0000"/>
          <w:vertAlign w:val="superscript"/>
        </w:rPr>
        <w:footnoteReference w:id="163"/>
      </w:r>
    </w:p>
    <w:p w14:paraId="5C80D685" w14:textId="21774DC6" w:rsidR="00960835" w:rsidRDefault="00960835" w:rsidP="00260305">
      <w:pPr>
        <w:pStyle w:val="afff0"/>
        <w:numPr>
          <w:ilvl w:val="1"/>
          <w:numId w:val="36"/>
        </w:numPr>
        <w:ind w:left="851" w:hanging="851"/>
      </w:pPr>
      <w:r>
        <w:t xml:space="preserve">Сдача-приемка Услуг </w:t>
      </w:r>
      <w:r w:rsidR="00C328BB">
        <w:t>производится после окончания оказания Услуг</w:t>
      </w:r>
    </w:p>
    <w:p w14:paraId="300F11F8" w14:textId="735E7FA5" w:rsidR="00C328BB" w:rsidRDefault="00C328BB" w:rsidP="00C328BB">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64"/>
      </w:r>
    </w:p>
    <w:p w14:paraId="2B6EA528" w14:textId="77777777" w:rsidR="00C328BB" w:rsidRPr="003571A1" w:rsidRDefault="00C328BB" w:rsidP="00C328BB">
      <w:pPr>
        <w:pStyle w:val="aff6"/>
        <w:rPr>
          <w:color w:val="FF0000"/>
        </w:rPr>
      </w:pPr>
      <w:r w:rsidRPr="003571A1">
        <w:rPr>
          <w:color w:val="FF0000"/>
        </w:rPr>
        <w:t>/</w:t>
      </w:r>
    </w:p>
    <w:p w14:paraId="4EC2AEEC" w14:textId="68A59082" w:rsidR="00C328BB" w:rsidRPr="005903DB" w:rsidRDefault="00C328BB" w:rsidP="00C328BB">
      <w:pPr>
        <w:pStyle w:val="aff6"/>
      </w:pPr>
      <w:proofErr w:type="gramStart"/>
      <w:r w:rsidRPr="00AB4DD9">
        <w:rPr>
          <w:color w:val="FF0000"/>
        </w:rPr>
        <w:t>[</w:t>
      </w:r>
      <w:r w:rsidRPr="005903DB">
        <w:t xml:space="preserve"> в</w:t>
      </w:r>
      <w:proofErr w:type="gramEnd"/>
      <w:r w:rsidRPr="005903DB">
        <w:t xml:space="preserve"> Отч</w:t>
      </w:r>
      <w:r>
        <w:t>ё</w:t>
      </w:r>
      <w:r w:rsidRPr="005903DB">
        <w:t xml:space="preserve">тном периоде. Отчётным периодом является </w:t>
      </w:r>
      <w:proofErr w:type="gramStart"/>
      <w:r w:rsidRPr="00AB4DD9">
        <w:rPr>
          <w:color w:val="FF0000"/>
        </w:rPr>
        <w:t>[</w:t>
      </w:r>
      <w:r w:rsidRPr="005903DB" w:rsidDel="00CF05D3">
        <w:rPr>
          <w:color w:val="FF0000"/>
        </w:rPr>
        <w:t xml:space="preserve"> </w:t>
      </w:r>
      <w:r w:rsidRPr="005903DB">
        <w:t>календарный</w:t>
      </w:r>
      <w:proofErr w:type="gramEnd"/>
      <w:r w:rsidRPr="005903DB">
        <w:t xml:space="preserve">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DBD60D7" w14:textId="77777777" w:rsidR="00C328BB" w:rsidRPr="005903DB" w:rsidRDefault="00C328BB" w:rsidP="00C328BB">
      <w:pPr>
        <w:pStyle w:val="aff6"/>
      </w:pPr>
      <w:r w:rsidRPr="005903DB">
        <w:t>- с 26 числа предыдущего месяца и по 25 числа текущего месяца (исключение – указанные ниже периоды),</w:t>
      </w:r>
    </w:p>
    <w:p w14:paraId="0538C810" w14:textId="77777777" w:rsidR="00C328BB" w:rsidRPr="005903DB" w:rsidRDefault="00C328BB" w:rsidP="00C328BB">
      <w:pPr>
        <w:pStyle w:val="aff6"/>
      </w:pPr>
      <w:r w:rsidRPr="005903DB">
        <w:t>- с 26 ноября по 31 декабря,</w:t>
      </w:r>
    </w:p>
    <w:p w14:paraId="6E5FCAE0" w14:textId="77777777" w:rsidR="00C328BB" w:rsidRPr="005903DB" w:rsidRDefault="00C328BB" w:rsidP="00C328BB">
      <w:pPr>
        <w:pStyle w:val="aff6"/>
      </w:pPr>
      <w:r w:rsidRPr="005903DB">
        <w:t>- с 01 января по 25 января</w:t>
      </w:r>
      <w:proofErr w:type="gramStart"/>
      <w:r w:rsidRPr="005903DB">
        <w:t xml:space="preserve">. </w:t>
      </w:r>
      <w:r w:rsidRPr="00AB4DD9">
        <w:rPr>
          <w:color w:val="FF0000"/>
        </w:rPr>
        <w:t>]</w:t>
      </w:r>
      <w:proofErr w:type="gramEnd"/>
      <w:r w:rsidRPr="005903DB">
        <w:t xml:space="preserve"> </w:t>
      </w:r>
      <w:r w:rsidRPr="005903DB">
        <w:rPr>
          <w:color w:val="FF0000"/>
          <w:vertAlign w:val="superscript"/>
        </w:rPr>
        <w:footnoteReference w:id="165"/>
      </w:r>
      <w:r w:rsidRPr="005903DB">
        <w:t xml:space="preserve"> </w:t>
      </w:r>
    </w:p>
    <w:p w14:paraId="6BF6F500" w14:textId="77777777" w:rsidR="00C328BB" w:rsidRPr="005903DB" w:rsidRDefault="00C328BB" w:rsidP="00C328BB">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66"/>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67"/>
      </w:r>
      <w:r w:rsidRPr="00A71AE1">
        <w:rPr>
          <w:color w:val="FF0000"/>
        </w:rPr>
        <w:t xml:space="preserve"> </w:t>
      </w:r>
      <w:r w:rsidRPr="00AB4DD9">
        <w:rPr>
          <w:color w:val="FF0000"/>
        </w:rPr>
        <w:t>]</w:t>
      </w:r>
      <w:r w:rsidRPr="005903DB">
        <w:t xml:space="preserve"> </w:t>
      </w:r>
      <w:r w:rsidRPr="00A71AE1">
        <w:rPr>
          <w:rStyle w:val="a7"/>
          <w:bCs/>
          <w:color w:val="FF0000"/>
        </w:rPr>
        <w:footnoteReference w:id="168"/>
      </w:r>
    </w:p>
    <w:p w14:paraId="7C21E420" w14:textId="2A0B269C" w:rsidR="00C328BB" w:rsidRPr="005903DB" w:rsidRDefault="00C328BB" w:rsidP="00C328BB">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06162B22" w14:textId="77777777" w:rsidR="00E33222" w:rsidRPr="00964CAC" w:rsidRDefault="00E33222" w:rsidP="00E33222">
      <w:pPr>
        <w:pStyle w:val="afff0"/>
        <w:numPr>
          <w:ilvl w:val="1"/>
          <w:numId w:val="36"/>
        </w:numPr>
        <w:ind w:left="851" w:hanging="851"/>
      </w:pPr>
      <w:proofErr w:type="gramStart"/>
      <w:r w:rsidRPr="0046405C">
        <w:rPr>
          <w:color w:val="FF0000"/>
          <w:shd w:val="clear" w:color="auto" w:fill="FFFFFF" w:themeFill="background1"/>
        </w:rPr>
        <w:t>[</w:t>
      </w:r>
      <w:r>
        <w:rPr>
          <w:color w:val="FF0000"/>
          <w:shd w:val="clear" w:color="auto" w:fill="FFFFFF" w:themeFill="background1"/>
        </w:rPr>
        <w:t xml:space="preserve"> </w:t>
      </w:r>
      <w:r w:rsidRPr="007A52A0">
        <w:rPr>
          <w:highlight w:val="darkGray"/>
        </w:rPr>
        <w:t>Сдача</w:t>
      </w:r>
      <w:proofErr w:type="gramEnd"/>
      <w:r w:rsidRPr="007A52A0">
        <w:rPr>
          <w:highlight w:val="darkGray"/>
        </w:rPr>
        <w:t>-приёмка оказанных Услуг производится отдельно по каждой Заявке.</w:t>
      </w:r>
      <w:r w:rsidRPr="007A52A0">
        <w:rPr>
          <w:color w:val="FF0000"/>
          <w:highlight w:val="darkGray"/>
          <w:lang w:eastAsia="ru-RU"/>
        </w:rPr>
        <w:t xml:space="preserve"> ]</w:t>
      </w:r>
    </w:p>
    <w:p w14:paraId="1B816E20" w14:textId="77777777" w:rsidR="00E33222" w:rsidRPr="00C60BAC" w:rsidRDefault="00E33222" w:rsidP="00E33222">
      <w:pPr>
        <w:pStyle w:val="afff0"/>
        <w:numPr>
          <w:ilvl w:val="1"/>
          <w:numId w:val="36"/>
        </w:numPr>
        <w:ind w:left="851" w:hanging="851"/>
      </w:pPr>
      <w:r w:rsidRPr="004D3D38">
        <w:rPr>
          <w:shd w:val="clear" w:color="auto" w:fill="FFFFFF" w:themeFill="background1"/>
        </w:rPr>
        <w:t>Исполнитель</w:t>
      </w:r>
      <w:r w:rsidRPr="004D3D38">
        <w:t xml:space="preserve"> </w:t>
      </w:r>
      <w:r w:rsidRPr="00C60BAC">
        <w:t xml:space="preserve">направляет Заказчику на бумажном носителе подписанные им: </w:t>
      </w:r>
    </w:p>
    <w:tbl>
      <w:tblPr>
        <w:tblStyle w:val="aff1"/>
        <w:tblW w:w="992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AC34D0" w:rsidRPr="0046405C" w14:paraId="19F7BDE6" w14:textId="77777777" w:rsidTr="00C0711F">
        <w:trPr>
          <w:trHeight w:val="280"/>
          <w:jc w:val="right"/>
        </w:trPr>
        <w:tc>
          <w:tcPr>
            <w:tcW w:w="2127" w:type="dxa"/>
          </w:tcPr>
          <w:p w14:paraId="4F6A92FF" w14:textId="77777777" w:rsidR="00AC34D0" w:rsidRPr="0046405C" w:rsidRDefault="00E33222" w:rsidP="00F2549A">
            <w:pPr>
              <w:tabs>
                <w:tab w:val="left" w:pos="1410"/>
              </w:tabs>
              <w:spacing w:after="100"/>
              <w:ind w:right="-150" w:firstLine="1"/>
              <w:rPr>
                <w:rFonts w:ascii="Tahoma" w:hAnsi="Tahoma" w:cs="Tahoma"/>
                <w:sz w:val="16"/>
                <w:szCs w:val="16"/>
              </w:rPr>
            </w:pPr>
            <w:r>
              <w:rPr>
                <w:rFonts w:ascii="Tahoma" w:hAnsi="Tahoma" w:cs="Tahoma"/>
                <w:i/>
                <w:sz w:val="16"/>
                <w:szCs w:val="16"/>
              </w:rPr>
              <w:lastRenderedPageBreak/>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6962484" w14:textId="729DC323" w:rsidR="00AC34D0" w:rsidRDefault="00AC34D0"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C60BAC">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C60BAC">
              <w:rPr>
                <w:rFonts w:ascii="Tahoma" w:hAnsi="Tahoma" w:cs="Tahoma"/>
                <w:sz w:val="20"/>
              </w:rPr>
              <w:t>(2 экз.),</w:t>
            </w:r>
          </w:p>
          <w:p w14:paraId="0903BAAB" w14:textId="163137A3" w:rsidR="00BD3E3F" w:rsidRPr="00C60BAC" w:rsidRDefault="009F1A7D"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365092">
              <w:rPr>
                <w:rFonts w:ascii="Tahoma" w:hAnsi="Tahoma" w:cs="Tahoma"/>
                <w:color w:val="FF0000"/>
                <w:sz w:val="20"/>
              </w:rPr>
              <w:t>[</w:t>
            </w:r>
            <w:r>
              <w:rPr>
                <w:rFonts w:ascii="Tahoma" w:hAnsi="Tahoma" w:cs="Tahoma"/>
                <w:color w:val="FF0000"/>
                <w:sz w:val="20"/>
              </w:rPr>
              <w:t xml:space="preserve"> </w:t>
            </w:r>
            <w:r w:rsidR="00BD3E3F" w:rsidRPr="007171D2">
              <w:rPr>
                <w:rFonts w:ascii="Tahoma" w:hAnsi="Tahoma" w:cs="Tahoma"/>
                <w:sz w:val="20"/>
              </w:rPr>
              <w:t xml:space="preserve">отчетная документация </w:t>
            </w:r>
            <w:r w:rsidR="007171D2" w:rsidRPr="007F26A6">
              <w:rPr>
                <w:rFonts w:ascii="Tahoma" w:hAnsi="Tahoma" w:cs="Tahoma"/>
                <w:color w:val="FF0000"/>
                <w:sz w:val="20"/>
              </w:rPr>
              <w:t>[</w:t>
            </w:r>
            <w:r w:rsidR="007171D2">
              <w:rPr>
                <w:rFonts w:ascii="Tahoma" w:hAnsi="Tahoma" w:cs="Tahoma"/>
                <w:color w:val="FF0000"/>
                <w:sz w:val="20"/>
              </w:rPr>
              <w:t xml:space="preserve"> </w:t>
            </w:r>
            <w:r w:rsidR="00BD3E3F" w:rsidRPr="007A52A0">
              <w:rPr>
                <w:rFonts w:ascii="Tahoma" w:hAnsi="Tahoma" w:cs="Tahoma"/>
                <w:sz w:val="20"/>
                <w:highlight w:val="darkGray"/>
              </w:rPr>
              <w:t>в соответствии с Заявкой</w:t>
            </w:r>
            <w:r w:rsidR="00BD3E3F">
              <w:rPr>
                <w:rFonts w:ascii="Tahoma" w:hAnsi="Tahoma" w:cs="Tahoma"/>
                <w:sz w:val="20"/>
              </w:rPr>
              <w:t xml:space="preserve"> </w:t>
            </w:r>
            <w:r w:rsidR="00BD3E3F" w:rsidRPr="007F26A6">
              <w:rPr>
                <w:rFonts w:ascii="Tahoma" w:hAnsi="Tahoma" w:cs="Tahoma"/>
                <w:color w:val="FF0000"/>
                <w:sz w:val="20"/>
              </w:rPr>
              <w:t>]</w:t>
            </w:r>
            <w:r w:rsidR="00F10DE6">
              <w:rPr>
                <w:rFonts w:ascii="Tahoma" w:hAnsi="Tahoma" w:cs="Tahoma"/>
                <w:color w:val="FF0000"/>
                <w:sz w:val="20"/>
              </w:rPr>
              <w:t xml:space="preserve"> </w:t>
            </w:r>
            <w:r w:rsidR="007171D2">
              <w:rPr>
                <w:rFonts w:ascii="Tahoma" w:hAnsi="Tahoma" w:cs="Tahoma"/>
                <w:color w:val="FF0000"/>
                <w:sz w:val="20"/>
              </w:rPr>
              <w:t xml:space="preserve">/ </w:t>
            </w:r>
            <w:r w:rsidR="007171D2" w:rsidRPr="007F26A6">
              <w:rPr>
                <w:rFonts w:ascii="Tahoma" w:hAnsi="Tahoma" w:cs="Tahoma"/>
                <w:color w:val="FF0000"/>
                <w:sz w:val="20"/>
              </w:rPr>
              <w:t>[</w:t>
            </w:r>
            <w:r w:rsidR="007171D2" w:rsidRPr="00365092">
              <w:t>•</w:t>
            </w:r>
            <w:r w:rsidR="006D6987">
              <w:t>,</w:t>
            </w:r>
            <w:r w:rsidR="007171D2" w:rsidRPr="007F26A6">
              <w:rPr>
                <w:color w:val="FF0000"/>
              </w:rPr>
              <w:t>]</w:t>
            </w:r>
            <w:r w:rsidR="007171D2">
              <w:rPr>
                <w:rStyle w:val="a7"/>
                <w:color w:val="FF0000"/>
              </w:rPr>
              <w:footnoteReference w:id="169"/>
            </w:r>
            <w:r>
              <w:rPr>
                <w:color w:val="FF0000"/>
              </w:rPr>
              <w:t xml:space="preserve"> </w:t>
            </w:r>
            <w:r w:rsidRPr="007F26A6">
              <w:rPr>
                <w:rFonts w:ascii="Tahoma" w:hAnsi="Tahoma" w:cs="Tahoma"/>
                <w:color w:val="FF0000"/>
                <w:sz w:val="20"/>
              </w:rPr>
              <w:t>]</w:t>
            </w:r>
          </w:p>
          <w:p w14:paraId="08154502" w14:textId="793019F7"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365092">
              <w:rPr>
                <w:rFonts w:ascii="Tahoma" w:hAnsi="Tahoma" w:cs="Tahoma"/>
                <w:color w:val="FF0000"/>
                <w:sz w:val="20"/>
              </w:rPr>
              <w:t>[</w:t>
            </w:r>
            <w:r w:rsidR="000855D8">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(1 экз.)</w:t>
            </w:r>
            <w:r w:rsidR="000855D8">
              <w:rPr>
                <w:rFonts w:ascii="Tahoma" w:hAnsi="Tahoma" w:cs="Tahoma"/>
                <w:bCs/>
                <w:sz w:val="20"/>
              </w:rPr>
              <w:t xml:space="preserve"> </w:t>
            </w:r>
            <w:r w:rsidRPr="00365092">
              <w:rPr>
                <w:rFonts w:ascii="Tahoma" w:hAnsi="Tahoma" w:cs="Tahoma"/>
                <w:color w:val="FF0000"/>
                <w:sz w:val="20"/>
              </w:rPr>
              <w:t>]</w:t>
            </w:r>
            <w:r w:rsidRPr="00450BF5">
              <w:rPr>
                <w:rFonts w:ascii="Tahoma" w:hAnsi="Tahoma" w:cs="Tahoma"/>
                <w:sz w:val="20"/>
              </w:rPr>
              <w:t>,</w:t>
            </w:r>
          </w:p>
          <w:p w14:paraId="75567ACE" w14:textId="09D4298A" w:rsidR="009C4E06" w:rsidRPr="00891C08" w:rsidRDefault="009C4E06" w:rsidP="009C4E06">
            <w:pPr>
              <w:pStyle w:val="a9"/>
              <w:widowControl w:val="0"/>
              <w:numPr>
                <w:ilvl w:val="0"/>
                <w:numId w:val="58"/>
              </w:numPr>
              <w:autoSpaceDE w:val="0"/>
              <w:autoSpaceDN w:val="0"/>
              <w:adjustRightInd w:val="0"/>
              <w:spacing w:after="100"/>
              <w:ind w:left="140" w:right="142" w:firstLine="1"/>
              <w:contextualSpacing w:val="0"/>
              <w:rPr>
                <w:rFonts w:ascii="Tahoma" w:hAnsi="Tahoma" w:cs="Tahoma"/>
                <w:bCs/>
                <w:sz w:val="20"/>
              </w:rPr>
            </w:pPr>
            <w:proofErr w:type="gramStart"/>
            <w:r w:rsidRPr="00891C08">
              <w:rPr>
                <w:rFonts w:ascii="Tahoma" w:hAnsi="Tahoma" w:cs="Tahoma"/>
                <w:bCs/>
                <w:color w:val="FF0000"/>
                <w:sz w:val="20"/>
              </w:rPr>
              <w:t>[</w:t>
            </w:r>
            <w:r w:rsidRPr="00891C08">
              <w:rPr>
                <w:rFonts w:ascii="Tahoma" w:hAnsi="Tahoma" w:cs="Tahoma"/>
                <w:bCs/>
                <w:sz w:val="20"/>
              </w:rPr>
              <w:t xml:space="preserve"> Акт</w:t>
            </w:r>
            <w:proofErr w:type="gramEnd"/>
            <w:r w:rsidRPr="00891C08">
              <w:rPr>
                <w:rFonts w:ascii="Tahoma" w:hAnsi="Tahoma" w:cs="Tahoma"/>
                <w:bCs/>
                <w:sz w:val="20"/>
              </w:rPr>
              <w:t xml:space="preserve"> приёма-передачи материалов (2 экз.), </w:t>
            </w:r>
            <w:r w:rsidRPr="00891C08">
              <w:rPr>
                <w:rFonts w:ascii="Tahoma" w:hAnsi="Tahoma" w:cs="Tahoma"/>
                <w:bCs/>
                <w:color w:val="FF0000"/>
                <w:sz w:val="20"/>
              </w:rPr>
              <w:t>]</w:t>
            </w:r>
          </w:p>
          <w:p w14:paraId="6F1CD602" w14:textId="4A8AD4AC" w:rsidR="00AC34D0" w:rsidRPr="00C60BAC" w:rsidRDefault="00A57F65"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Pr>
                <w:rFonts w:ascii="Tahoma" w:hAnsi="Tahoma" w:cs="Tahoma"/>
                <w:color w:val="FF0000"/>
                <w:sz w:val="20"/>
              </w:rPr>
              <w:t xml:space="preserve"> </w:t>
            </w:r>
            <w:r w:rsidR="00AC34D0" w:rsidRPr="00C60BAC">
              <w:rPr>
                <w:rFonts w:ascii="Tahoma" w:hAnsi="Tahoma" w:cs="Tahoma"/>
                <w:sz w:val="20"/>
              </w:rPr>
              <w:t>счет на оплату,</w:t>
            </w:r>
            <w:r w:rsidRPr="007F26A6">
              <w:rPr>
                <w:rFonts w:ascii="Tahoma" w:hAnsi="Tahoma" w:cs="Tahoma"/>
                <w:color w:val="FF0000"/>
                <w:sz w:val="20"/>
              </w:rPr>
              <w:t xml:space="preserve"> ]</w:t>
            </w:r>
            <w:r w:rsidRPr="001577CA">
              <w:rPr>
                <w:rStyle w:val="a7"/>
                <w:rFonts w:ascii="Tahoma" w:hAnsi="Tahoma" w:cs="Tahoma"/>
                <w:color w:val="FF0000"/>
                <w:sz w:val="20"/>
                <w:szCs w:val="20"/>
              </w:rPr>
              <w:footnoteReference w:id="170"/>
            </w:r>
            <w:r w:rsidR="00E85171" w:rsidRPr="00C60BAC">
              <w:rPr>
                <w:rFonts w:ascii="Tahoma" w:hAnsi="Tahoma" w:cs="Tahoma"/>
                <w:sz w:val="20"/>
              </w:rPr>
              <w:t xml:space="preserve"> </w:t>
            </w:r>
          </w:p>
          <w:p w14:paraId="404B0B27" w14:textId="0040BB42"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000855D8" w:rsidRPr="00A71AE1">
              <w:rPr>
                <w:rStyle w:val="a7"/>
                <w:rFonts w:ascii="Tahoma" w:hAnsi="Tahoma" w:cs="Tahoma"/>
                <w:color w:val="FF0000"/>
                <w:sz w:val="20"/>
              </w:rPr>
              <w:footnoteReference w:id="171"/>
            </w:r>
            <w:r w:rsidRPr="00C60BAC">
              <w:rPr>
                <w:rFonts w:ascii="Tahoma" w:hAnsi="Tahoma" w:cs="Tahoma"/>
                <w:sz w:val="20"/>
              </w:rPr>
              <w:t xml:space="preserve"> </w:t>
            </w:r>
          </w:p>
        </w:tc>
      </w:tr>
      <w:tr w:rsidR="00AC34D0" w:rsidRPr="0046405C" w14:paraId="0E392385" w14:textId="77777777" w:rsidTr="00C0711F">
        <w:trPr>
          <w:trHeight w:val="361"/>
          <w:jc w:val="right"/>
        </w:trPr>
        <w:tc>
          <w:tcPr>
            <w:tcW w:w="2127" w:type="dxa"/>
          </w:tcPr>
          <w:p w14:paraId="503CD527" w14:textId="77777777" w:rsidR="00AC34D0" w:rsidRPr="0046405C" w:rsidRDefault="00AC34D0" w:rsidP="00F2549A">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48CA26A3" w14:textId="1FF1F401" w:rsidR="00AC34D0" w:rsidRPr="00C60BAC" w:rsidRDefault="00AC34D0" w:rsidP="00F2549A">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w:t>
            </w:r>
            <w:proofErr w:type="spellStart"/>
            <w:r w:rsidRPr="00C60BAC">
              <w:rPr>
                <w:rFonts w:eastAsia="Calibri"/>
                <w:lang w:eastAsia="ru-RU"/>
              </w:rPr>
              <w:t>р.д</w:t>
            </w:r>
            <w:proofErr w:type="spellEnd"/>
            <w:r w:rsidRPr="00C60BAC">
              <w:rPr>
                <w:rFonts w:eastAsia="Calibri"/>
                <w:lang w:eastAsia="ru-RU"/>
              </w:rPr>
              <w:t xml:space="preserve">. с </w:t>
            </w:r>
            <w:r w:rsidRPr="00727A19">
              <w:rPr>
                <w:rFonts w:eastAsia="Calibri"/>
                <w:lang w:eastAsia="ru-RU"/>
              </w:rPr>
              <w:t xml:space="preserve">момента </w:t>
            </w:r>
            <w:r w:rsidR="00160365">
              <w:rPr>
                <w:rFonts w:eastAsia="Calibri"/>
                <w:lang w:eastAsia="ru-RU"/>
              </w:rPr>
              <w:t>окончания оказания Услуг</w:t>
            </w:r>
            <w:r w:rsidR="00E33222">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AD2005">
              <w:rPr>
                <w:rFonts w:eastAsia="Calibri"/>
                <w:highlight w:val="darkGray"/>
                <w:lang w:eastAsia="ru-RU"/>
              </w:rPr>
              <w:t>по Заявке</w:t>
            </w:r>
            <w:r w:rsidR="00E33222" w:rsidRPr="00160365">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4D3D38">
              <w:rPr>
                <w:rFonts w:eastAsia="Calibri"/>
                <w:color w:val="FF0000"/>
                <w:lang w:eastAsia="ru-RU"/>
              </w:rPr>
              <w:t>/</w:t>
            </w:r>
            <w:r w:rsidR="00E33222" w:rsidRPr="00160365">
              <w:rPr>
                <w:rFonts w:eastAsia="Calibri"/>
                <w:lang w:eastAsia="ru-RU"/>
              </w:rPr>
              <w:t xml:space="preserve"> </w:t>
            </w:r>
            <w:r w:rsidR="00E33222" w:rsidRPr="0046405C">
              <w:rPr>
                <w:color w:val="FF0000"/>
                <w:shd w:val="clear" w:color="auto" w:fill="FFFFFF" w:themeFill="background1"/>
              </w:rPr>
              <w:t>[</w:t>
            </w:r>
            <w:r w:rsidR="00E33222">
              <w:rPr>
                <w:color w:val="FF0000"/>
                <w:shd w:val="clear" w:color="auto" w:fill="FFFFFF" w:themeFill="background1"/>
              </w:rPr>
              <w:t xml:space="preserve"> </w:t>
            </w:r>
            <w:r w:rsidR="00E33222" w:rsidRPr="004D3D38">
              <w:rPr>
                <w:rFonts w:eastAsia="Calibri"/>
                <w:lang w:eastAsia="ru-RU"/>
              </w:rPr>
              <w:t xml:space="preserve">по этапу </w:t>
            </w:r>
            <w:r w:rsidR="00E33222" w:rsidRPr="00665B7C">
              <w:rPr>
                <w:rFonts w:eastAsia="Calibri"/>
                <w:color w:val="FF0000"/>
                <w:lang w:eastAsia="ru-RU"/>
              </w:rPr>
              <w:t>]</w:t>
            </w:r>
            <w:r w:rsidR="00D04290">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00D04290" w:rsidRPr="00AB4DD9">
              <w:rPr>
                <w:rFonts w:eastAsia="Calibri"/>
                <w:color w:val="FF0000"/>
                <w:lang w:eastAsia="ru-RU"/>
              </w:rPr>
              <w:t>[</w:t>
            </w:r>
            <w:r w:rsidR="00D04290" w:rsidRPr="005903DB">
              <w:rPr>
                <w:rFonts w:eastAsia="Calibri"/>
                <w:lang w:eastAsia="ru-RU"/>
              </w:rPr>
              <w:t xml:space="preserve"> в Отчётном периоде </w:t>
            </w:r>
            <w:r w:rsidR="00D04290" w:rsidRPr="00AB4DD9">
              <w:rPr>
                <w:rFonts w:eastAsia="Calibri"/>
                <w:color w:val="FF0000"/>
                <w:lang w:eastAsia="ru-RU"/>
              </w:rPr>
              <w:t>]</w:t>
            </w:r>
            <w:r w:rsidRPr="00C60BAC">
              <w:rPr>
                <w:rFonts w:eastAsia="Calibri"/>
                <w:lang w:eastAsia="ru-RU"/>
              </w:rPr>
              <w:t>,</w:t>
            </w:r>
          </w:p>
        </w:tc>
      </w:tr>
      <w:tr w:rsidR="00AC34D0" w:rsidRPr="0046405C" w14:paraId="2C697F58" w14:textId="77777777" w:rsidTr="00C0711F">
        <w:trPr>
          <w:jc w:val="right"/>
        </w:trPr>
        <w:tc>
          <w:tcPr>
            <w:tcW w:w="2127" w:type="dxa"/>
          </w:tcPr>
          <w:p w14:paraId="411452CC" w14:textId="77777777" w:rsidR="00AC34D0" w:rsidRPr="0046405C" w:rsidRDefault="00AC34D0" w:rsidP="00F2549A">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4D00C02" w14:textId="4B0D9DF4" w:rsidR="00AC34D0" w:rsidRPr="0046405C" w:rsidRDefault="00AC34D0" w:rsidP="004A2932">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w:t>
            </w:r>
            <w:r w:rsidR="005C07B2" w:rsidRPr="0046405C">
              <w:rPr>
                <w:color w:val="FF0000"/>
                <w:shd w:val="clear" w:color="auto" w:fill="FFFFFF" w:themeFill="background1"/>
              </w:rPr>
              <w:t>[</w:t>
            </w:r>
            <w:r w:rsidR="005C07B2" w:rsidRPr="00365092">
              <w:rPr>
                <w:color w:val="FF0000"/>
                <w:shd w:val="clear" w:color="auto" w:fill="FFFFFF" w:themeFill="background1"/>
              </w:rPr>
              <w:t xml:space="preserve"> </w:t>
            </w:r>
            <w:r w:rsidRPr="0046405C">
              <w:rPr>
                <w:rFonts w:eastAsia="Calibri"/>
                <w:lang w:eastAsia="ru-RU"/>
              </w:rPr>
              <w:t xml:space="preserve">месяца </w:t>
            </w:r>
            <w:r w:rsidR="00160365">
              <w:t xml:space="preserve">окончания </w:t>
            </w:r>
            <w:r w:rsidR="00DF3D9D">
              <w:t xml:space="preserve">оказания </w:t>
            </w:r>
            <w:r w:rsidR="00160365">
              <w:t xml:space="preserve">Услуг </w:t>
            </w:r>
            <w:r w:rsidR="00160365" w:rsidRPr="00160365">
              <w:rPr>
                <w:rFonts w:eastAsia="Calibri"/>
                <w:color w:val="FF0000"/>
                <w:lang w:eastAsia="ru-RU"/>
              </w:rPr>
              <w:t>[</w:t>
            </w:r>
            <w:r w:rsidR="00160365" w:rsidRPr="00160365">
              <w:rPr>
                <w:rFonts w:eastAsia="Calibri"/>
                <w:lang w:eastAsia="ru-RU"/>
              </w:rPr>
              <w:t xml:space="preserve"> </w:t>
            </w:r>
            <w:r w:rsidR="00160365" w:rsidRPr="00AD2005">
              <w:rPr>
                <w:rFonts w:eastAsia="Calibri"/>
                <w:highlight w:val="darkGray"/>
                <w:lang w:eastAsia="ru-RU"/>
              </w:rPr>
              <w:t>по Заявке</w:t>
            </w:r>
            <w:r w:rsidR="00160365" w:rsidRPr="00160365">
              <w:rPr>
                <w:rFonts w:eastAsia="Calibri"/>
                <w:lang w:eastAsia="ru-RU"/>
              </w:rPr>
              <w:t xml:space="preserve"> </w:t>
            </w:r>
            <w:r w:rsidR="00160365" w:rsidRPr="00160365">
              <w:rPr>
                <w:rFonts w:eastAsia="Calibri"/>
                <w:color w:val="FF0000"/>
                <w:lang w:eastAsia="ru-RU"/>
              </w:rPr>
              <w:t>]</w:t>
            </w:r>
            <w:r w:rsidR="00160365" w:rsidRPr="00160365">
              <w:rPr>
                <w:rFonts w:eastAsia="Calibri"/>
                <w:lang w:eastAsia="ru-RU"/>
              </w:rPr>
              <w:t xml:space="preserve"> </w:t>
            </w:r>
            <w:r w:rsidR="00160365" w:rsidRPr="00365092">
              <w:rPr>
                <w:rFonts w:eastAsia="Calibri"/>
                <w:color w:val="FF0000"/>
              </w:rPr>
              <w:t>/</w:t>
            </w:r>
            <w:r w:rsidR="00160365"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4D3D38">
              <w:rPr>
                <w:rFonts w:eastAsia="Calibri"/>
                <w:lang w:eastAsia="ru-RU"/>
              </w:rPr>
              <w:t xml:space="preserve">по этапу </w:t>
            </w:r>
            <w:r w:rsidR="00C0711F" w:rsidRPr="007F26A6">
              <w:rPr>
                <w:color w:val="FF0000"/>
                <w:lang w:eastAsia="ru-RU"/>
              </w:rPr>
              <w:t>]</w:t>
            </w:r>
            <w:r w:rsidR="00D04290">
              <w:rPr>
                <w:color w:val="FF0000"/>
                <w:lang w:eastAsia="ru-RU"/>
              </w:rPr>
              <w:t xml:space="preserve"> </w:t>
            </w:r>
            <w:r w:rsidR="006E4E12" w:rsidRPr="00AB4DD9">
              <w:rPr>
                <w:rFonts w:eastAsia="Calibri"/>
                <w:color w:val="FF0000"/>
                <w:lang w:eastAsia="ru-RU"/>
              </w:rPr>
              <w:t>]</w:t>
            </w:r>
            <w:r w:rsidR="006E4E12" w:rsidRPr="00365092">
              <w:rPr>
                <w:rFonts w:eastAsia="Calibri"/>
                <w:color w:val="FF0000"/>
              </w:rPr>
              <w:t xml:space="preserve"> </w:t>
            </w:r>
            <w:r w:rsidR="00D04290" w:rsidRPr="00833D8E">
              <w:rPr>
                <w:rFonts w:eastAsia="Calibri"/>
                <w:color w:val="FF0000"/>
                <w:lang w:eastAsia="ru-RU"/>
              </w:rPr>
              <w:t>/</w:t>
            </w:r>
            <w:r w:rsidR="00D04290" w:rsidRPr="00AB4DD9">
              <w:rPr>
                <w:rFonts w:eastAsia="Calibri"/>
                <w:color w:val="FF0000"/>
                <w:lang w:eastAsia="ru-RU"/>
              </w:rPr>
              <w:t xml:space="preserve"> [</w:t>
            </w:r>
            <w:r w:rsidR="00D04290" w:rsidRPr="005903DB">
              <w:rPr>
                <w:rFonts w:eastAsia="Calibri"/>
                <w:lang w:eastAsia="ru-RU"/>
              </w:rPr>
              <w:t xml:space="preserve">Отчётного периода </w:t>
            </w:r>
            <w:r w:rsidR="00D04290" w:rsidRPr="00AB4DD9">
              <w:rPr>
                <w:rFonts w:eastAsia="Calibri"/>
                <w:color w:val="FF0000"/>
                <w:lang w:eastAsia="ru-RU"/>
              </w:rPr>
              <w:t>]</w:t>
            </w:r>
          </w:p>
        </w:tc>
      </w:tr>
    </w:tbl>
    <w:p w14:paraId="66472BE8" w14:textId="0A153655" w:rsidR="004D3D38" w:rsidRPr="004D3D38" w:rsidRDefault="004D3D38" w:rsidP="004D3D38">
      <w:pPr>
        <w:pStyle w:val="afff0"/>
        <w:numPr>
          <w:ilvl w:val="1"/>
          <w:numId w:val="36"/>
        </w:numPr>
        <w:ind w:left="851" w:hanging="851"/>
      </w:pPr>
      <w:r w:rsidRPr="004D3D38">
        <w:t xml:space="preserve">Заказчик </w:t>
      </w:r>
      <w:r w:rsidRPr="004D3D38">
        <w:rPr>
          <w:rFonts w:eastAsia="Calibri"/>
          <w:color w:val="FF0000"/>
        </w:rPr>
        <w:t xml:space="preserve">[ </w:t>
      </w:r>
      <w:r w:rsidRPr="004D3D38">
        <w:t xml:space="preserve">принимает результат </w:t>
      </w:r>
      <w:r w:rsidRPr="004D3D38">
        <w:rPr>
          <w:rFonts w:eastAsia="Calibri"/>
          <w:color w:val="FF0000"/>
        </w:rPr>
        <w:t>]</w:t>
      </w:r>
      <w:r w:rsidRPr="004D3D38">
        <w:rPr>
          <w:vertAlign w:val="superscript"/>
        </w:rPr>
        <w:t xml:space="preserve"> </w:t>
      </w:r>
      <w:r w:rsidRPr="009E3AAC">
        <w:rPr>
          <w:color w:val="FF0000"/>
          <w:vertAlign w:val="superscript"/>
        </w:rPr>
        <w:footnoteReference w:id="172"/>
      </w:r>
      <w:r w:rsidRPr="004D3D38">
        <w:rPr>
          <w:rFonts w:eastAsia="Calibri"/>
        </w:rPr>
        <w:t xml:space="preserve"> </w:t>
      </w:r>
      <w:r w:rsidRPr="00B656CC">
        <w:rPr>
          <w:rFonts w:eastAsia="Calibri"/>
          <w:color w:val="FF0000"/>
        </w:rPr>
        <w:t>/</w:t>
      </w:r>
      <w:r w:rsidRPr="004D3D38">
        <w:rPr>
          <w:rFonts w:eastAsia="Calibri"/>
        </w:rPr>
        <w:t xml:space="preserve"> </w:t>
      </w:r>
      <w:r w:rsidRPr="004D3D38">
        <w:rPr>
          <w:rFonts w:eastAsia="Calibri"/>
          <w:color w:val="FF0000"/>
        </w:rPr>
        <w:t>[</w:t>
      </w:r>
      <w:r w:rsidRPr="004D3D38">
        <w:rPr>
          <w:rFonts w:eastAsia="Calibri"/>
        </w:rPr>
        <w:t xml:space="preserve"> осуществляет приемку </w:t>
      </w:r>
      <w:r w:rsidRPr="004D3D38">
        <w:rPr>
          <w:rFonts w:eastAsia="Calibri"/>
          <w:color w:val="FF0000"/>
        </w:rPr>
        <w:t>]</w:t>
      </w:r>
      <w:r w:rsidRPr="004D3D38">
        <w:rPr>
          <w:rFonts w:eastAsia="Calibri"/>
        </w:rPr>
        <w:t xml:space="preserve"> оказанных Услуг </w:t>
      </w:r>
      <w:r w:rsidRPr="004D3D38">
        <w:t xml:space="preserve">и направляет Исполнителю </w:t>
      </w:r>
      <w:r w:rsidR="004055FA">
        <w:t xml:space="preserve">на бумажном носителе </w:t>
      </w:r>
      <w:r w:rsidRPr="004D3D38">
        <w:t>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804564" w:rsidRPr="0046405C" w14:paraId="710F51D6" w14:textId="77777777" w:rsidTr="00C0711F">
        <w:trPr>
          <w:trHeight w:val="280"/>
        </w:trPr>
        <w:tc>
          <w:tcPr>
            <w:tcW w:w="2127" w:type="dxa"/>
          </w:tcPr>
          <w:p w14:paraId="536C546C" w14:textId="77777777" w:rsidR="00804564"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DEF97B6" w14:textId="6D83072F" w:rsidR="00804564" w:rsidRDefault="00804564" w:rsidP="00804564">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967460">
              <w:rPr>
                <w:rFonts w:ascii="Tahoma" w:hAnsi="Tahoma" w:cs="Tahoma"/>
                <w:sz w:val="20"/>
                <w:szCs w:val="20"/>
              </w:rPr>
              <w:t>сдачи-приемки у</w:t>
            </w:r>
            <w:r w:rsidRPr="00946AE0">
              <w:rPr>
                <w:rFonts w:ascii="Tahoma" w:hAnsi="Tahoma" w:cs="Tahoma"/>
                <w:sz w:val="20"/>
                <w:szCs w:val="20"/>
              </w:rPr>
              <w:t>слуг (1 экз.)</w:t>
            </w:r>
          </w:p>
          <w:p w14:paraId="7EF685B0" w14:textId="53AB4A6E" w:rsidR="004055FA" w:rsidRPr="00450BF5" w:rsidRDefault="004055FA" w:rsidP="004055FA">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w:t>
            </w:r>
            <w:r w:rsidR="00954C31">
              <w:rPr>
                <w:rFonts w:ascii="Tahoma" w:hAnsi="Tahoma" w:cs="Tahoma"/>
                <w:sz w:val="20"/>
              </w:rPr>
              <w:t xml:space="preserve">приема-передачи материалов </w:t>
            </w:r>
            <w:r w:rsidRPr="00450BF5">
              <w:rPr>
                <w:rFonts w:ascii="Tahoma" w:hAnsi="Tahoma" w:cs="Tahoma"/>
                <w:sz w:val="20"/>
              </w:rPr>
              <w:t>(</w:t>
            </w:r>
            <w:r>
              <w:rPr>
                <w:rFonts w:ascii="Tahoma" w:hAnsi="Tahoma" w:cs="Tahoma"/>
                <w:sz w:val="20"/>
              </w:rPr>
              <w:t>1</w:t>
            </w:r>
            <w:r w:rsidRPr="00450BF5">
              <w:rPr>
                <w:rFonts w:ascii="Tahoma" w:hAnsi="Tahoma" w:cs="Tahoma"/>
                <w:sz w:val="20"/>
              </w:rPr>
              <w:t xml:space="preserve">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B9C1135" w14:textId="77777777" w:rsidR="00804564" w:rsidRPr="00946AE0" w:rsidRDefault="00804564" w:rsidP="00BD3E3F">
            <w:pPr>
              <w:pStyle w:val="a9"/>
              <w:ind w:left="0"/>
              <w:rPr>
                <w:rFonts w:ascii="Tahoma" w:hAnsi="Tahoma" w:cs="Tahoma"/>
                <w:sz w:val="20"/>
                <w:szCs w:val="20"/>
              </w:rPr>
            </w:pPr>
            <w:r w:rsidRPr="00946AE0">
              <w:rPr>
                <w:rFonts w:ascii="Tahoma" w:hAnsi="Tahoma" w:cs="Tahoma"/>
                <w:sz w:val="20"/>
                <w:szCs w:val="20"/>
              </w:rPr>
              <w:t>либо</w:t>
            </w:r>
          </w:p>
          <w:p w14:paraId="5D4D1444" w14:textId="56B77695" w:rsidR="00804564" w:rsidRPr="0046405C" w:rsidRDefault="00804564" w:rsidP="00804564">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804564" w:rsidRPr="0046405C" w14:paraId="528AE50D" w14:textId="77777777" w:rsidTr="00C0711F">
        <w:trPr>
          <w:trHeight w:val="361"/>
        </w:trPr>
        <w:tc>
          <w:tcPr>
            <w:tcW w:w="2127" w:type="dxa"/>
          </w:tcPr>
          <w:p w14:paraId="73C3767A" w14:textId="77777777" w:rsidR="00804564" w:rsidRPr="0046405C" w:rsidRDefault="00804564"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2CA50A5A" w14:textId="77777777" w:rsidR="00804564" w:rsidRPr="0046405C" w:rsidRDefault="00804564" w:rsidP="007B0659">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00343409" w:rsidRPr="00946AE0">
              <w:rPr>
                <w:rFonts w:eastAsia="Calibri"/>
                <w:color w:val="FF0000"/>
                <w:lang w:eastAsia="ru-RU"/>
              </w:rPr>
              <w:t>[</w:t>
            </w:r>
            <w:r w:rsidR="00343409">
              <w:rPr>
                <w:rFonts w:eastAsia="Calibri"/>
                <w:color w:val="FF0000"/>
                <w:lang w:eastAsia="ru-RU"/>
              </w:rPr>
              <w:t xml:space="preserve"> </w:t>
            </w:r>
            <w:r>
              <w:rPr>
                <w:rFonts w:eastAsia="Calibri"/>
                <w:lang w:eastAsia="ru-RU"/>
              </w:rPr>
              <w:t xml:space="preserve">2 </w:t>
            </w:r>
            <w:proofErr w:type="spellStart"/>
            <w:r w:rsidRPr="0046405C">
              <w:rPr>
                <w:rFonts w:eastAsia="Calibri"/>
                <w:lang w:eastAsia="ru-RU"/>
              </w:rPr>
              <w:t>р.д</w:t>
            </w:r>
            <w:proofErr w:type="spellEnd"/>
            <w:r w:rsidRPr="0046405C">
              <w:rPr>
                <w:rFonts w:eastAsia="Calibri"/>
                <w:lang w:eastAsia="ru-RU"/>
              </w:rPr>
              <w:t>.</w:t>
            </w:r>
            <w:r w:rsidR="00343409" w:rsidRPr="00946AE0">
              <w:rPr>
                <w:rFonts w:eastAsia="Calibri"/>
                <w:color w:val="FF0000"/>
                <w:lang w:eastAsia="ru-RU"/>
              </w:rPr>
              <w:t xml:space="preserve"> ]</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73"/>
            </w:r>
            <w:r w:rsidR="00343409">
              <w:rPr>
                <w:rFonts w:eastAsia="Calibri"/>
                <w:color w:val="FF0000"/>
                <w:lang w:eastAsia="ru-RU"/>
              </w:rPr>
              <w:t xml:space="preserve"> / </w:t>
            </w:r>
            <w:r w:rsidR="00343409" w:rsidRPr="00946AE0">
              <w:rPr>
                <w:rFonts w:eastAsia="Calibri"/>
                <w:color w:val="FF0000"/>
                <w:lang w:eastAsia="ru-RU"/>
              </w:rPr>
              <w:t>[</w:t>
            </w:r>
            <w:r w:rsidR="00343409">
              <w:rPr>
                <w:rFonts w:eastAsia="Calibri"/>
                <w:color w:val="FF0000"/>
                <w:lang w:eastAsia="ru-RU"/>
              </w:rPr>
              <w:t xml:space="preserve"> </w:t>
            </w:r>
            <w:r w:rsidR="00343409" w:rsidRPr="00343409">
              <w:rPr>
                <w:rFonts w:eastAsia="Calibri"/>
                <w:lang w:eastAsia="ru-RU"/>
              </w:rPr>
              <w:t xml:space="preserve">1 </w:t>
            </w:r>
            <w:proofErr w:type="spellStart"/>
            <w:r w:rsidR="00343409" w:rsidRPr="00343409">
              <w:rPr>
                <w:rFonts w:eastAsia="Calibri"/>
                <w:lang w:eastAsia="ru-RU"/>
              </w:rPr>
              <w:t>р.д</w:t>
            </w:r>
            <w:proofErr w:type="spellEnd"/>
            <w:r w:rsidR="00343409">
              <w:rPr>
                <w:rFonts w:eastAsia="Calibri"/>
                <w:color w:val="FF0000"/>
                <w:lang w:eastAsia="ru-RU"/>
              </w:rPr>
              <w:t>.</w:t>
            </w:r>
            <w:r w:rsidR="00343409" w:rsidRPr="00946AE0">
              <w:rPr>
                <w:rFonts w:eastAsia="Calibri"/>
                <w:color w:val="FF0000"/>
                <w:lang w:eastAsia="ru-RU"/>
              </w:rPr>
              <w:t>]</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74"/>
            </w:r>
            <w:r w:rsidR="001A04D6" w:rsidRPr="00966493">
              <w:rPr>
                <w:lang w:bidi="ru-RU"/>
              </w:rPr>
              <w:t xml:space="preserve"> </w:t>
            </w:r>
            <w:r w:rsidRPr="0046405C">
              <w:rPr>
                <w:rFonts w:eastAsia="Calibri"/>
                <w:lang w:eastAsia="ru-RU"/>
              </w:rPr>
              <w:t xml:space="preserve">с даты получения Акта </w:t>
            </w:r>
            <w:r w:rsidR="00967460">
              <w:rPr>
                <w:rFonts w:eastAsia="Calibri"/>
                <w:lang w:eastAsia="ru-RU"/>
              </w:rPr>
              <w:t>сдачи-приемки у</w:t>
            </w:r>
            <w:r>
              <w:rPr>
                <w:rFonts w:eastAsia="Calibri"/>
                <w:lang w:eastAsia="ru-RU"/>
              </w:rPr>
              <w:t>слуг</w:t>
            </w:r>
            <w:r w:rsidRPr="0046405C">
              <w:rPr>
                <w:rFonts w:eastAsia="Calibri"/>
                <w:lang w:eastAsia="ru-RU"/>
              </w:rPr>
              <w:t>,</w:t>
            </w:r>
          </w:p>
        </w:tc>
      </w:tr>
      <w:tr w:rsidR="00804564" w:rsidRPr="0046405C" w14:paraId="7078A98E" w14:textId="77777777" w:rsidTr="00C0711F">
        <w:tc>
          <w:tcPr>
            <w:tcW w:w="2127" w:type="dxa"/>
          </w:tcPr>
          <w:p w14:paraId="35821311" w14:textId="77777777" w:rsidR="00804564" w:rsidRPr="0046405C" w:rsidRDefault="00804564"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5A2249DE" w14:textId="31E4A7FD" w:rsidR="00804564" w:rsidRPr="0046405C" w:rsidRDefault="00804564" w:rsidP="004A2932">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001A04D6" w:rsidRPr="00946AE0">
              <w:rPr>
                <w:rFonts w:eastAsia="Calibri"/>
                <w:color w:val="FF0000"/>
                <w:lang w:eastAsia="ru-RU"/>
              </w:rPr>
              <w:t>[</w:t>
            </w:r>
            <w:r w:rsidR="001A04D6">
              <w:rPr>
                <w:rFonts w:eastAsia="Calibri"/>
                <w:color w:val="FF0000"/>
                <w:lang w:eastAsia="ru-RU"/>
              </w:rPr>
              <w:t xml:space="preserve"> </w:t>
            </w:r>
            <w:r w:rsidRPr="0046405C">
              <w:rPr>
                <w:rFonts w:eastAsia="Calibri"/>
                <w:lang w:eastAsia="ru-RU"/>
              </w:rPr>
              <w:t>2</w:t>
            </w:r>
            <w:r w:rsidR="001A04D6">
              <w:rPr>
                <w:rFonts w:eastAsia="Calibri"/>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75"/>
            </w:r>
            <w:r w:rsidR="001A04D6" w:rsidRPr="00D305A9">
              <w:rPr>
                <w:rFonts w:eastAsia="Calibri"/>
              </w:rPr>
              <w:t xml:space="preserve"> </w:t>
            </w:r>
            <w:r w:rsidR="001A04D6">
              <w:rPr>
                <w:rFonts w:eastAsia="Calibri"/>
                <w:color w:val="FF0000"/>
                <w:lang w:eastAsia="ru-RU"/>
              </w:rPr>
              <w:t xml:space="preserve">/ </w:t>
            </w:r>
            <w:r w:rsidR="001A04D6" w:rsidRPr="00946AE0">
              <w:rPr>
                <w:rFonts w:eastAsia="Calibri"/>
                <w:color w:val="FF0000"/>
                <w:lang w:eastAsia="ru-RU"/>
              </w:rPr>
              <w:t>[</w:t>
            </w:r>
            <w:r w:rsidR="001A04D6">
              <w:rPr>
                <w:rFonts w:eastAsia="Calibri"/>
                <w:color w:val="FF0000"/>
                <w:lang w:eastAsia="ru-RU"/>
              </w:rPr>
              <w:t xml:space="preserve"> </w:t>
            </w:r>
            <w:r w:rsidR="001A04D6" w:rsidRPr="001A04D6">
              <w:rPr>
                <w:rFonts w:eastAsia="Calibri"/>
                <w:lang w:eastAsia="ru-RU"/>
              </w:rPr>
              <w:t>1</w:t>
            </w:r>
            <w:r w:rsidR="001A04D6">
              <w:rPr>
                <w:rFonts w:eastAsia="Calibri"/>
                <w:color w:val="FF0000"/>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76"/>
            </w:r>
            <w:r w:rsidRPr="0046405C">
              <w:rPr>
                <w:rFonts w:eastAsia="Calibri"/>
                <w:lang w:eastAsia="ru-RU"/>
              </w:rPr>
              <w:t xml:space="preserve"> числа месяца, следующего за </w:t>
            </w:r>
            <w:r w:rsidR="005C07B2" w:rsidRPr="00AB4DD9">
              <w:rPr>
                <w:rFonts w:eastAsia="Calibri"/>
                <w:color w:val="FF0000"/>
                <w:lang w:eastAsia="ru-RU"/>
              </w:rPr>
              <w:t>[</w:t>
            </w:r>
            <w:r w:rsidR="005C07B2">
              <w:rPr>
                <w:rFonts w:eastAsia="Calibri"/>
                <w:color w:val="FF0000"/>
                <w:lang w:eastAsia="ru-RU"/>
              </w:rPr>
              <w:t xml:space="preserve"> </w:t>
            </w:r>
            <w:r w:rsidRPr="0046405C">
              <w:rPr>
                <w:rFonts w:eastAsia="Calibri"/>
                <w:lang w:eastAsia="ru-RU"/>
              </w:rPr>
              <w:t>месяцем</w:t>
            </w:r>
            <w:r w:rsidR="004D3D38">
              <w:rPr>
                <w:rFonts w:eastAsia="Calibri"/>
                <w:lang w:eastAsia="ru-RU"/>
              </w:rPr>
              <w:t xml:space="preserve"> </w:t>
            </w:r>
            <w:r w:rsidR="006E4E12" w:rsidRPr="00365092">
              <w:rPr>
                <w:rFonts w:eastAsia="Calibri"/>
                <w:color w:val="FF0000"/>
                <w:lang w:eastAsia="ru-RU"/>
              </w:rPr>
              <w:t xml:space="preserve"> </w:t>
            </w:r>
            <w:r w:rsidR="004D3D38">
              <w:rPr>
                <w:rFonts w:eastAsia="Calibri"/>
                <w:lang w:eastAsia="ru-RU"/>
              </w:rPr>
              <w:t xml:space="preserve">окончания </w:t>
            </w:r>
            <w:r w:rsidRPr="0046405C">
              <w:rPr>
                <w:rFonts w:eastAsia="Calibri"/>
                <w:lang w:eastAsia="ru-RU"/>
              </w:rPr>
              <w:t xml:space="preserve"> </w:t>
            </w:r>
            <w:r w:rsidR="00946AE0">
              <w:rPr>
                <w:rFonts w:eastAsia="Calibri"/>
                <w:lang w:eastAsia="ru-RU"/>
              </w:rPr>
              <w:t xml:space="preserve">оказания Услуг </w:t>
            </w:r>
            <w:r w:rsidR="00946AE0" w:rsidRPr="00160365">
              <w:rPr>
                <w:rFonts w:eastAsia="Calibri"/>
                <w:color w:val="FF0000"/>
                <w:lang w:eastAsia="ru-RU"/>
              </w:rPr>
              <w:t>[</w:t>
            </w:r>
            <w:r w:rsidR="00946AE0" w:rsidRPr="00160365">
              <w:rPr>
                <w:rFonts w:eastAsia="Calibri"/>
                <w:lang w:eastAsia="ru-RU"/>
              </w:rPr>
              <w:t xml:space="preserve"> </w:t>
            </w:r>
            <w:r w:rsidR="00946AE0" w:rsidRPr="007171D2">
              <w:rPr>
                <w:rFonts w:eastAsia="Calibri"/>
                <w:lang w:eastAsia="ru-RU"/>
              </w:rPr>
              <w:t>по Заявке</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946AE0" w:rsidRPr="00365092">
              <w:rPr>
                <w:rFonts w:eastAsia="Calibri"/>
                <w:color w:val="FF0000"/>
                <w:lang w:eastAsia="ru-RU"/>
              </w:rPr>
              <w:t>/</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C65F40">
              <w:rPr>
                <w:rFonts w:eastAsia="Calibri"/>
                <w:lang w:eastAsia="ru-RU"/>
              </w:rPr>
              <w:t xml:space="preserve">по </w:t>
            </w:r>
            <w:r w:rsidR="00946AE0" w:rsidRPr="00160365">
              <w:rPr>
                <w:rFonts w:eastAsia="Calibri"/>
                <w:lang w:eastAsia="ru-RU"/>
              </w:rPr>
              <w:t xml:space="preserve">этапу </w:t>
            </w:r>
            <w:r w:rsidR="00946AE0" w:rsidRPr="00160365">
              <w:rPr>
                <w:rFonts w:eastAsia="Calibri"/>
                <w:color w:val="FF0000"/>
                <w:lang w:eastAsia="ru-RU"/>
              </w:rPr>
              <w:t>]</w:t>
            </w:r>
            <w:r w:rsidR="006E0C40">
              <w:rPr>
                <w:rFonts w:eastAsia="Calibri"/>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6E0C40" w:rsidRPr="00833D8E">
              <w:rPr>
                <w:rFonts w:eastAsia="Calibri"/>
                <w:color w:val="FF0000"/>
                <w:lang w:eastAsia="ru-RU"/>
              </w:rPr>
              <w:t>/</w:t>
            </w:r>
            <w:r w:rsidR="006E0C40" w:rsidRPr="00AB4DD9">
              <w:rPr>
                <w:rFonts w:eastAsia="Calibri"/>
                <w:color w:val="FF0000"/>
                <w:lang w:eastAsia="ru-RU"/>
              </w:rPr>
              <w:t xml:space="preserve"> [</w:t>
            </w:r>
            <w:r w:rsidR="006E0C40" w:rsidRPr="005903DB">
              <w:rPr>
                <w:rFonts w:eastAsia="Calibri"/>
                <w:lang w:eastAsia="ru-RU"/>
              </w:rPr>
              <w:t>Отчётн</w:t>
            </w:r>
            <w:r w:rsidR="004A2932">
              <w:rPr>
                <w:rFonts w:eastAsia="Calibri"/>
                <w:lang w:eastAsia="ru-RU"/>
              </w:rPr>
              <w:t>ым</w:t>
            </w:r>
            <w:r w:rsidR="006E0C40" w:rsidRPr="005903DB">
              <w:rPr>
                <w:rFonts w:eastAsia="Calibri"/>
                <w:lang w:eastAsia="ru-RU"/>
              </w:rPr>
              <w:t xml:space="preserve"> период</w:t>
            </w:r>
            <w:r w:rsidR="004A2932">
              <w:rPr>
                <w:rFonts w:eastAsia="Calibri"/>
                <w:lang w:eastAsia="ru-RU"/>
              </w:rPr>
              <w:t>ом</w:t>
            </w:r>
            <w:r w:rsidR="006E0C40" w:rsidRPr="005903DB">
              <w:rPr>
                <w:rFonts w:eastAsia="Calibri"/>
                <w:lang w:eastAsia="ru-RU"/>
              </w:rPr>
              <w:t xml:space="preserve"> </w:t>
            </w:r>
            <w:r w:rsidR="006E0C40" w:rsidRPr="00AB4DD9">
              <w:rPr>
                <w:rFonts w:eastAsia="Calibri"/>
                <w:color w:val="FF0000"/>
                <w:lang w:eastAsia="ru-RU"/>
              </w:rPr>
              <w:t>]</w:t>
            </w:r>
            <w:r w:rsidR="00946AE0" w:rsidRPr="00944762">
              <w:rPr>
                <w:rFonts w:eastAsia="Calibri"/>
                <w:lang w:eastAsia="ru-RU"/>
              </w:rPr>
              <w:t>.</w:t>
            </w:r>
            <w:r w:rsidR="00946AE0">
              <w:rPr>
                <w:rFonts w:eastAsia="Calibri"/>
                <w:lang w:eastAsia="ru-RU"/>
              </w:rPr>
              <w:t xml:space="preserve"> </w:t>
            </w:r>
          </w:p>
        </w:tc>
      </w:tr>
    </w:tbl>
    <w:p w14:paraId="011222AB" w14:textId="77777777" w:rsidR="005C07B2" w:rsidRPr="00891C08" w:rsidRDefault="005C07B2" w:rsidP="005C07B2">
      <w:pPr>
        <w:pStyle w:val="afff0"/>
        <w:numPr>
          <w:ilvl w:val="1"/>
          <w:numId w:val="36"/>
        </w:numPr>
        <w:tabs>
          <w:tab w:val="left" w:pos="851"/>
        </w:tabs>
        <w:ind w:left="851" w:hanging="851"/>
      </w:pPr>
      <w:proofErr w:type="gramStart"/>
      <w:r w:rsidRPr="00891C08">
        <w:rPr>
          <w:color w:val="FF0000"/>
        </w:rPr>
        <w:t>[</w:t>
      </w:r>
      <w:r w:rsidRPr="00891C08">
        <w:t xml:space="preserve"> В</w:t>
      </w:r>
      <w:proofErr w:type="gramEnd"/>
      <w:r w:rsidRPr="00891C08">
        <w:t xml:space="preserve"> отношении Работ, выполненных в периоде до даты заключения Договора, вышеуказанные документы направляются Заказчику не позднее последнего числа месяца заключения Договора. </w:t>
      </w:r>
      <w:r w:rsidRPr="00891C08">
        <w:rPr>
          <w:color w:val="FF0000"/>
        </w:rPr>
        <w:t xml:space="preserve">] </w:t>
      </w:r>
      <w:r w:rsidRPr="006048F0">
        <w:rPr>
          <w:rStyle w:val="a7"/>
          <w:color w:val="FF0000"/>
        </w:rPr>
        <w:footnoteReference w:id="177"/>
      </w:r>
    </w:p>
    <w:p w14:paraId="2A18D3A7" w14:textId="505E76A8" w:rsidR="00954C31" w:rsidRPr="00891C08" w:rsidRDefault="00954C31" w:rsidP="00954C31">
      <w:pPr>
        <w:pStyle w:val="afff0"/>
        <w:numPr>
          <w:ilvl w:val="0"/>
          <w:numId w:val="36"/>
        </w:numPr>
        <w:tabs>
          <w:tab w:val="clear" w:pos="1843"/>
        </w:tabs>
        <w:ind w:left="851" w:hanging="851"/>
      </w:pPr>
      <w:r w:rsidRPr="00891C08">
        <w:t xml:space="preserve">Заказчик незамедлительно уведомляет </w:t>
      </w:r>
      <w:r>
        <w:t>Исполнителя</w:t>
      </w:r>
      <w:r w:rsidRPr="00891C08">
        <w:t xml:space="preserve"> об обнаруженных ошибках в Акте сдачи-приёмки </w:t>
      </w:r>
      <w:r>
        <w:t>услуг</w:t>
      </w:r>
      <w:r w:rsidRPr="00891C08">
        <w:t xml:space="preserve">. </w:t>
      </w:r>
      <w:r>
        <w:t>Исполнитель</w:t>
      </w:r>
      <w:r w:rsidRPr="00891C08">
        <w:t xml:space="preserve"> устраняет ошибки и направляет Заказчику исправленный Акт сдачи-приёмки </w:t>
      </w:r>
      <w:r>
        <w:t>услуг</w:t>
      </w:r>
      <w:r w:rsidRPr="00891C08">
        <w:t xml:space="preserve"> в сроки, предусмотренные для направления </w:t>
      </w:r>
      <w:r>
        <w:t>Исполнителем</w:t>
      </w:r>
      <w:r w:rsidRPr="00891C08">
        <w:t xml:space="preserve"> Акта сдачи-приёмки </w:t>
      </w:r>
      <w:r>
        <w:t>услуг</w:t>
      </w:r>
      <w:r w:rsidRPr="00891C08">
        <w:t>.</w:t>
      </w:r>
    </w:p>
    <w:p w14:paraId="5CB8976D" w14:textId="1AF9D336" w:rsidR="004712F7" w:rsidRPr="00966493" w:rsidRDefault="004712F7" w:rsidP="00AB2797">
      <w:pPr>
        <w:pStyle w:val="afff0"/>
        <w:numPr>
          <w:ilvl w:val="1"/>
          <w:numId w:val="36"/>
        </w:numPr>
        <w:ind w:left="851" w:hanging="851"/>
        <w:rPr>
          <w:lang w:bidi="ru-RU"/>
        </w:rPr>
      </w:pPr>
      <w:r w:rsidRPr="00966493">
        <w:rPr>
          <w:lang w:bidi="ru-RU"/>
        </w:rPr>
        <w:t xml:space="preserve">Датой исполнения обязательств Исполнителя </w:t>
      </w:r>
      <w:proofErr w:type="gramStart"/>
      <w:r w:rsidRPr="00946AE0">
        <w:rPr>
          <w:rFonts w:eastAsia="Calibri"/>
          <w:color w:val="FF0000"/>
          <w:lang w:eastAsia="ru-RU"/>
        </w:rPr>
        <w:t xml:space="preserve">[ </w:t>
      </w:r>
      <w:r w:rsidRPr="007A0288">
        <w:rPr>
          <w:rFonts w:eastAsia="Calibri"/>
          <w:lang w:eastAsia="ru-RU"/>
        </w:rPr>
        <w:t>по</w:t>
      </w:r>
      <w:proofErr w:type="gramEnd"/>
      <w:r w:rsidRPr="007A0288">
        <w:rPr>
          <w:rFonts w:eastAsia="Calibri"/>
          <w:lang w:eastAsia="ru-RU"/>
        </w:rPr>
        <w:t xml:space="preserve"> Договору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1263C0"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B77AAE">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D04290" w:rsidRPr="00B77AAE">
        <w:rPr>
          <w:color w:val="FF0000"/>
          <w:lang w:bidi="ru-RU"/>
        </w:rPr>
        <w:t>/</w:t>
      </w:r>
      <w:r w:rsidR="00D04290" w:rsidRPr="00966493">
        <w:rPr>
          <w:lang w:bidi="ru-RU"/>
        </w:rPr>
        <w:t xml:space="preserve"> </w:t>
      </w:r>
      <w:r w:rsidR="001263C0" w:rsidRPr="00AB4DD9">
        <w:rPr>
          <w:color w:val="FF0000"/>
        </w:rPr>
        <w:t>[</w:t>
      </w:r>
      <w:r w:rsidR="001263C0" w:rsidRPr="005903DB">
        <w:rPr>
          <w:color w:val="FF0000"/>
        </w:rPr>
        <w:t xml:space="preserve"> </w:t>
      </w:r>
      <w:r w:rsidR="004338B9" w:rsidRPr="00CD2953">
        <w:t>по</w:t>
      </w:r>
      <w:r w:rsidR="001263C0" w:rsidRPr="00CD2953">
        <w:t xml:space="preserve"> </w:t>
      </w:r>
      <w:r w:rsidR="001263C0" w:rsidRPr="005903DB">
        <w:t>Отчетном</w:t>
      </w:r>
      <w:r w:rsidR="004338B9">
        <w:t>у</w:t>
      </w:r>
      <w:r w:rsidR="001263C0" w:rsidRPr="005903DB">
        <w:t xml:space="preserve"> период</w:t>
      </w:r>
      <w:r w:rsidR="004338B9">
        <w:t>у</w:t>
      </w:r>
      <w:r w:rsidR="001263C0" w:rsidRPr="005903DB">
        <w:t xml:space="preserve"> </w:t>
      </w:r>
      <w:r w:rsidR="001263C0" w:rsidRPr="00AB4DD9">
        <w:rPr>
          <w:color w:val="FF0000"/>
        </w:rPr>
        <w:t>]</w:t>
      </w:r>
      <w:r w:rsidR="001263C0" w:rsidRPr="005903DB">
        <w:t xml:space="preserve"> </w:t>
      </w:r>
      <w:r w:rsidRPr="00966493">
        <w:rPr>
          <w:lang w:bidi="ru-RU"/>
        </w:rPr>
        <w:t xml:space="preserve">является дата подписания Заказчиком </w:t>
      </w:r>
      <w:r>
        <w:rPr>
          <w:lang w:bidi="ru-RU"/>
        </w:rPr>
        <w:t>А</w:t>
      </w:r>
      <w:r w:rsidRPr="00966493">
        <w:rPr>
          <w:lang w:bidi="ru-RU"/>
        </w:rPr>
        <w:t xml:space="preserve">кта </w:t>
      </w:r>
      <w:r w:rsidR="005765D6">
        <w:rPr>
          <w:lang w:bidi="ru-RU"/>
        </w:rPr>
        <w:t>сдачи-приемки у</w:t>
      </w:r>
      <w:r>
        <w:rPr>
          <w:lang w:bidi="ru-RU"/>
        </w:rPr>
        <w:t xml:space="preserve">слуг </w:t>
      </w:r>
      <w:r w:rsidRPr="00966493">
        <w:rPr>
          <w:lang w:bidi="ru-RU"/>
        </w:rPr>
        <w:t xml:space="preserve">при условии предоставления Исполнителем отчетной документации, указанной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Договоре </w:t>
      </w:r>
      <w:r w:rsidRPr="00946AE0">
        <w:rPr>
          <w:rFonts w:eastAsia="Calibri"/>
          <w:color w:val="FF0000"/>
          <w:lang w:eastAsia="ru-RU"/>
        </w:rPr>
        <w:t>]</w:t>
      </w:r>
      <w:r>
        <w:rPr>
          <w:rFonts w:eastAsia="Calibri"/>
          <w:color w:val="FF0000"/>
          <w:lang w:eastAsia="ru-RU"/>
        </w:rPr>
        <w:t xml:space="preserve"> /</w:t>
      </w:r>
      <w:r>
        <w:rPr>
          <w:lang w:bidi="ru-RU"/>
        </w:rPr>
        <w:t xml:space="preserve"> </w:t>
      </w:r>
      <w:r w:rsidRPr="00946AE0">
        <w:rPr>
          <w:rFonts w:eastAsia="Calibri"/>
          <w:color w:val="FF0000"/>
          <w:lang w:eastAsia="ru-RU"/>
        </w:rPr>
        <w:t>[</w:t>
      </w:r>
      <w:r>
        <w:rPr>
          <w:rFonts w:eastAsia="Calibri"/>
          <w:color w:val="FF0000"/>
          <w:lang w:eastAsia="ru-RU"/>
        </w:rPr>
        <w:t xml:space="preserve"> </w:t>
      </w:r>
      <w:r w:rsidR="00E253F9" w:rsidRPr="00CD2953">
        <w:rPr>
          <w:rFonts w:eastAsia="Calibri"/>
          <w:lang w:eastAsia="ru-RU"/>
        </w:rPr>
        <w:t xml:space="preserve">в </w:t>
      </w:r>
      <w:r>
        <w:rPr>
          <w:lang w:bidi="ru-RU"/>
        </w:rPr>
        <w:t xml:space="preserve">Заявке </w:t>
      </w:r>
      <w:r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по этапу</w:t>
      </w:r>
      <w:r>
        <w:rPr>
          <w:lang w:bidi="ru-RU"/>
        </w:rPr>
        <w:t xml:space="preserve"> </w:t>
      </w:r>
      <w:r w:rsidRPr="00946AE0">
        <w:rPr>
          <w:rFonts w:eastAsia="Calibri"/>
          <w:color w:val="FF0000"/>
          <w:lang w:eastAsia="ru-RU"/>
        </w:rPr>
        <w:t>]</w:t>
      </w:r>
      <w:r w:rsidRPr="00966493">
        <w:rPr>
          <w:lang w:bidi="ru-RU"/>
        </w:rPr>
        <w:t>.</w:t>
      </w:r>
    </w:p>
    <w:p w14:paraId="30961334" w14:textId="0B6ECD55" w:rsidR="004712F7" w:rsidRPr="00966493" w:rsidRDefault="004712F7" w:rsidP="00AB2797">
      <w:pPr>
        <w:pStyle w:val="afff0"/>
        <w:numPr>
          <w:ilvl w:val="1"/>
          <w:numId w:val="36"/>
        </w:numPr>
        <w:ind w:left="851" w:hanging="851"/>
        <w:rPr>
          <w:lang w:bidi="ru-RU"/>
        </w:rPr>
      </w:pPr>
      <w:r w:rsidRPr="00946AE0">
        <w:rPr>
          <w:rFonts w:eastAsia="Calibri"/>
          <w:color w:val="FF0000"/>
          <w:lang w:eastAsia="ru-RU"/>
        </w:rPr>
        <w:t>[</w:t>
      </w:r>
      <w:r>
        <w:rPr>
          <w:rFonts w:eastAsia="Calibri"/>
          <w:color w:val="FF0000"/>
          <w:lang w:eastAsia="ru-RU"/>
        </w:rPr>
        <w:t xml:space="preserve"> </w:t>
      </w:r>
      <w:r w:rsidRPr="00966493">
        <w:rPr>
          <w:lang w:bidi="ru-RU"/>
        </w:rPr>
        <w:t xml:space="preserve">Обязательства Исполнителя по </w:t>
      </w:r>
      <w:r w:rsidRPr="00946AE0">
        <w:rPr>
          <w:rFonts w:eastAsia="Calibri"/>
          <w:color w:val="FF0000"/>
          <w:lang w:eastAsia="ru-RU"/>
        </w:rPr>
        <w:t>[</w:t>
      </w:r>
      <w:r>
        <w:rPr>
          <w:rFonts w:eastAsia="Calibri"/>
          <w:color w:val="FF0000"/>
          <w:lang w:eastAsia="ru-RU"/>
        </w:rPr>
        <w:t xml:space="preserve"> </w:t>
      </w:r>
      <w:r w:rsidRPr="00365092">
        <w:rPr>
          <w:rFonts w:eastAsia="Calibri"/>
          <w:lang w:eastAsia="ru-RU"/>
        </w:rPr>
        <w:t>Договору</w:t>
      </w:r>
      <w:r>
        <w:rPr>
          <w:rFonts w:eastAsia="Calibri"/>
          <w:color w:val="FF0000"/>
          <w:lang w:eastAsia="ru-RU"/>
        </w:rPr>
        <w:t xml:space="preserve">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7A52A0">
        <w:rPr>
          <w:rFonts w:eastAsia="Calibri"/>
          <w:highlight w:val="darkGray"/>
          <w:lang w:eastAsia="ru-RU"/>
        </w:rPr>
        <w:t>Заявке</w:t>
      </w:r>
      <w:r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счита</w:t>
      </w:r>
      <w:r>
        <w:rPr>
          <w:lang w:bidi="ru-RU"/>
        </w:rPr>
        <w:t>ю</w:t>
      </w:r>
      <w:r w:rsidRPr="00966493">
        <w:rPr>
          <w:lang w:bidi="ru-RU"/>
        </w:rPr>
        <w:t xml:space="preserve">тся выполненными и принятыми Заказчиком с даты подписания Заказчиком </w:t>
      </w:r>
      <w:r>
        <w:rPr>
          <w:lang w:bidi="ru-RU"/>
        </w:rPr>
        <w:t>А</w:t>
      </w:r>
      <w:r w:rsidRPr="00966493">
        <w:rPr>
          <w:lang w:bidi="ru-RU"/>
        </w:rPr>
        <w:t xml:space="preserve">кта </w:t>
      </w:r>
      <w:r w:rsidR="005765D6">
        <w:rPr>
          <w:lang w:bidi="ru-RU"/>
        </w:rPr>
        <w:t>сдачи-приемки у</w:t>
      </w:r>
      <w:r>
        <w:rPr>
          <w:lang w:bidi="ru-RU"/>
        </w:rPr>
        <w:t>слуг</w:t>
      </w:r>
      <w:r w:rsidRPr="00966493">
        <w:rPr>
          <w:lang w:bidi="ru-RU"/>
        </w:rPr>
        <w:t xml:space="preserve"> </w:t>
      </w:r>
      <w:r w:rsidR="00CA10E4" w:rsidRPr="00AB4DD9">
        <w:rPr>
          <w:color w:val="FF0000"/>
        </w:rPr>
        <w:t>[</w:t>
      </w:r>
      <w:r w:rsidR="00CA10E4">
        <w:rPr>
          <w:color w:val="FF0000"/>
        </w:rPr>
        <w:t xml:space="preserve"> </w:t>
      </w:r>
      <w:r w:rsidRPr="00314323">
        <w:rPr>
          <w:lang w:bidi="ru-RU"/>
        </w:rPr>
        <w:t xml:space="preserve">по </w:t>
      </w:r>
      <w:r w:rsidR="00CA10E4">
        <w:rPr>
          <w:lang w:bidi="ru-RU"/>
        </w:rPr>
        <w:t>всем э</w:t>
      </w:r>
      <w:r w:rsidRPr="00314323">
        <w:rPr>
          <w:lang w:bidi="ru-RU"/>
        </w:rPr>
        <w:t>тап</w:t>
      </w:r>
      <w:r w:rsidR="00CA10E4">
        <w:rPr>
          <w:lang w:bidi="ru-RU"/>
        </w:rPr>
        <w:t>ам</w:t>
      </w:r>
      <w:r>
        <w:rPr>
          <w:lang w:bidi="ru-RU"/>
        </w:rPr>
        <w:t xml:space="preserve"> </w:t>
      </w:r>
      <w:r w:rsidR="00D9582E">
        <w:rPr>
          <w:lang w:bidi="ru-RU"/>
        </w:rPr>
        <w:t xml:space="preserve">Услуг </w:t>
      </w:r>
      <w:r w:rsidR="00CA10E4" w:rsidRPr="00AB4DD9">
        <w:rPr>
          <w:color w:val="FF0000"/>
        </w:rPr>
        <w:t>]</w:t>
      </w:r>
      <w:r w:rsidR="00CA10E4" w:rsidRPr="005903DB">
        <w:t xml:space="preserve"> </w:t>
      </w:r>
      <w:r w:rsidR="00CA10E4" w:rsidRPr="00CD2953">
        <w:rPr>
          <w:color w:val="FF0000"/>
        </w:rPr>
        <w:t>/</w:t>
      </w:r>
      <w:r w:rsidR="00CA10E4" w:rsidRPr="005903DB">
        <w:t xml:space="preserve"> </w:t>
      </w:r>
      <w:r w:rsidR="00CA10E4" w:rsidRPr="00AB4DD9">
        <w:rPr>
          <w:color w:val="FF0000"/>
        </w:rPr>
        <w:t>[</w:t>
      </w:r>
      <w:r w:rsidR="00CA10E4" w:rsidRPr="005903DB">
        <w:t xml:space="preserve"> за последний Отчётный период </w:t>
      </w:r>
      <w:r w:rsidR="00CA10E4" w:rsidRPr="00AB4DD9">
        <w:rPr>
          <w:color w:val="FF0000"/>
        </w:rPr>
        <w:t>]</w:t>
      </w:r>
      <w:r w:rsidR="00CA10E4" w:rsidRPr="005903DB">
        <w:t xml:space="preserve"> </w:t>
      </w:r>
      <w:r w:rsidR="00CA10E4" w:rsidRPr="00B656CC">
        <w:rPr>
          <w:rStyle w:val="a7"/>
          <w:color w:val="FF0000"/>
        </w:rPr>
        <w:footnoteReference w:id="178"/>
      </w:r>
      <w:r w:rsidR="00CA10E4" w:rsidRPr="005903DB">
        <w:t xml:space="preserve"> </w:t>
      </w:r>
      <w:r w:rsidRPr="00946AE0">
        <w:rPr>
          <w:rFonts w:eastAsia="Calibri"/>
          <w:color w:val="FF0000"/>
          <w:lang w:eastAsia="ru-RU"/>
        </w:rPr>
        <w:t>[</w:t>
      </w:r>
      <w:r w:rsidRPr="00966493">
        <w:rPr>
          <w:lang w:bidi="ru-RU"/>
        </w:rPr>
        <w:t xml:space="preserve">, </w:t>
      </w:r>
      <w:r w:rsidRPr="007A52A0">
        <w:rPr>
          <w:highlight w:val="darkGray"/>
          <w:lang w:bidi="ru-RU"/>
        </w:rPr>
        <w:t>предусмотренному в Заявке,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Pr>
          <w:rFonts w:eastAsia="Calibri"/>
          <w:color w:val="FF0000"/>
          <w:lang w:eastAsia="ru-RU"/>
        </w:rPr>
        <w:t>.</w:t>
      </w:r>
      <w:r w:rsidRPr="00946AE0">
        <w:rPr>
          <w:rFonts w:eastAsia="Calibri"/>
          <w:color w:val="FF0000"/>
          <w:lang w:eastAsia="ru-RU"/>
        </w:rPr>
        <w:t>]</w:t>
      </w:r>
      <w:r>
        <w:rPr>
          <w:rStyle w:val="a7"/>
          <w:rFonts w:eastAsia="Calibri"/>
          <w:color w:val="FF0000"/>
          <w:lang w:eastAsia="ru-RU"/>
        </w:rPr>
        <w:footnoteReference w:id="179"/>
      </w:r>
    </w:p>
    <w:p w14:paraId="086B8D3B" w14:textId="77777777" w:rsidR="00692C9A" w:rsidRPr="005C5780" w:rsidRDefault="004712F7" w:rsidP="00AB2797">
      <w:pPr>
        <w:pStyle w:val="afff0"/>
        <w:numPr>
          <w:ilvl w:val="1"/>
          <w:numId w:val="36"/>
        </w:numPr>
        <w:ind w:left="851" w:hanging="851"/>
        <w:rPr>
          <w:lang w:bidi="ru-RU"/>
        </w:rPr>
      </w:pPr>
      <w:proofErr w:type="gramStart"/>
      <w:r w:rsidRPr="004712F7">
        <w:rPr>
          <w:color w:val="FF0000"/>
          <w:lang w:bidi="ru-RU"/>
        </w:rPr>
        <w:lastRenderedPageBreak/>
        <w:t>[</w:t>
      </w:r>
      <w:r w:rsidR="005C5780">
        <w:rPr>
          <w:color w:val="FF0000"/>
          <w:lang w:bidi="ru-RU"/>
        </w:rPr>
        <w:t xml:space="preserve"> </w:t>
      </w:r>
      <w:r w:rsidR="00692C9A" w:rsidRPr="005C5780">
        <w:rPr>
          <w:lang w:bidi="ru-RU"/>
        </w:rPr>
        <w:t>Подписание</w:t>
      </w:r>
      <w:proofErr w:type="gramEnd"/>
      <w:r w:rsidR="00692C9A" w:rsidRPr="005C5780">
        <w:rPr>
          <w:lang w:bidi="ru-RU"/>
        </w:rPr>
        <w:t xml:space="preserve"> </w:t>
      </w:r>
      <w:r w:rsidR="00692C9A">
        <w:rPr>
          <w:lang w:bidi="ru-RU"/>
        </w:rPr>
        <w:t>А</w:t>
      </w:r>
      <w:r w:rsidR="00692C9A" w:rsidRPr="005C5780">
        <w:rPr>
          <w:lang w:bidi="ru-RU"/>
        </w:rPr>
        <w:t xml:space="preserve">кта </w:t>
      </w:r>
      <w:r w:rsidR="005765D6">
        <w:rPr>
          <w:lang w:bidi="ru-RU"/>
        </w:rPr>
        <w:t>сдачи-приемки у</w:t>
      </w:r>
      <w:r w:rsidR="00692C9A">
        <w:rPr>
          <w:lang w:bidi="ru-RU"/>
        </w:rPr>
        <w:t>слуг</w:t>
      </w:r>
      <w:r w:rsidR="00692C9A" w:rsidRPr="005C5780">
        <w:rPr>
          <w:lang w:bidi="ru-RU"/>
        </w:rPr>
        <w:t xml:space="preserve"> не лишает Заказчика права на предъявление требований в связи с недостатками </w:t>
      </w:r>
      <w:r w:rsidR="00692C9A">
        <w:rPr>
          <w:lang w:bidi="ru-RU"/>
        </w:rPr>
        <w:t>У</w:t>
      </w:r>
      <w:r w:rsidR="00692C9A" w:rsidRPr="005C5780">
        <w:rPr>
          <w:lang w:bidi="ru-RU"/>
        </w:rPr>
        <w:t>слуг, в том числе явными, обнаруженными в указанные ниже сроки.</w:t>
      </w:r>
    </w:p>
    <w:p w14:paraId="2115D405" w14:textId="3851F208" w:rsidR="00692C9A" w:rsidRPr="00AB2797" w:rsidRDefault="00692C9A" w:rsidP="00AB2797">
      <w:pPr>
        <w:pStyle w:val="afff0"/>
        <w:ind w:firstLine="0"/>
        <w:rPr>
          <w:lang w:bidi="ru-RU"/>
        </w:rPr>
      </w:pPr>
      <w:r w:rsidRPr="00AB2797">
        <w:rPr>
          <w:lang w:bidi="ru-RU"/>
        </w:rPr>
        <w:t>Заказчик осуществляет проверку оказанных Услуг в течение 10</w:t>
      </w:r>
      <w:r w:rsidRPr="009E3AAC">
        <w:rPr>
          <w:color w:val="FF0000"/>
          <w:vertAlign w:val="superscript"/>
          <w:lang w:bidi="ru-RU"/>
        </w:rPr>
        <w:footnoteReference w:id="180"/>
      </w:r>
      <w:r w:rsidRPr="00AB2797">
        <w:rPr>
          <w:lang w:bidi="ru-RU"/>
        </w:rPr>
        <w:t xml:space="preserve"> </w:t>
      </w:r>
      <w:proofErr w:type="spellStart"/>
      <w:r w:rsidRPr="00AB2797">
        <w:rPr>
          <w:lang w:bidi="ru-RU"/>
        </w:rPr>
        <w:t>к.д</w:t>
      </w:r>
      <w:proofErr w:type="spellEnd"/>
      <w:r w:rsidRPr="00AB2797">
        <w:rPr>
          <w:lang w:bidi="ru-RU"/>
        </w:rPr>
        <w:t>. с даты получения от Исполнителя Акта на бумажном носителе.</w:t>
      </w:r>
    </w:p>
    <w:p w14:paraId="5D739783" w14:textId="77777777" w:rsidR="00B77AAE" w:rsidRPr="00AB2797" w:rsidRDefault="00692C9A" w:rsidP="00AB2797">
      <w:pPr>
        <w:pStyle w:val="afff0"/>
        <w:ind w:firstLine="0"/>
        <w:rPr>
          <w:lang w:bidi="ru-RU"/>
        </w:rPr>
      </w:pPr>
      <w:r w:rsidRPr="00AB2797">
        <w:rPr>
          <w:lang w:bidi="ru-RU"/>
        </w:rPr>
        <w:t xml:space="preserve">В случае обнаружения во время проверки недостатков в </w:t>
      </w:r>
      <w:r w:rsidR="0035341A">
        <w:rPr>
          <w:lang w:bidi="ru-RU"/>
        </w:rPr>
        <w:t>У</w:t>
      </w:r>
      <w:r w:rsidRPr="00AB2797">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Акта </w:t>
      </w:r>
      <w:r w:rsidR="005765D6">
        <w:rPr>
          <w:lang w:bidi="ru-RU"/>
        </w:rPr>
        <w:t>сдачи-приемки у</w:t>
      </w:r>
      <w:r w:rsidRPr="00AB2797">
        <w:rPr>
          <w:lang w:bidi="ru-RU"/>
        </w:rPr>
        <w:t xml:space="preserve">слуг </w:t>
      </w:r>
      <w:r w:rsidRPr="00AB2797">
        <w:rPr>
          <w:color w:val="FF0000"/>
          <w:lang w:bidi="ru-RU"/>
        </w:rPr>
        <w:t>[</w:t>
      </w:r>
      <w:r w:rsidRPr="00AB2797">
        <w:rPr>
          <w:lang w:bidi="ru-RU"/>
        </w:rPr>
        <w:t xml:space="preserve">, счета на </w:t>
      </w:r>
      <w:proofErr w:type="gramStart"/>
      <w:r w:rsidRPr="00AB2797">
        <w:rPr>
          <w:lang w:bidi="ru-RU"/>
        </w:rPr>
        <w:t xml:space="preserve">оплату </w:t>
      </w:r>
      <w:r w:rsidRPr="00AB2797">
        <w:rPr>
          <w:color w:val="FF0000"/>
          <w:lang w:bidi="ru-RU"/>
        </w:rPr>
        <w:t>]</w:t>
      </w:r>
      <w:proofErr w:type="gramEnd"/>
      <w:r w:rsidRPr="00AB2797">
        <w:rPr>
          <w:color w:val="FF0000"/>
          <w:lang w:bidi="ru-RU"/>
        </w:rPr>
        <w:t xml:space="preserve"> / [ </w:t>
      </w:r>
      <w:r w:rsidRPr="00AB2797">
        <w:rPr>
          <w:lang w:bidi="ru-RU"/>
        </w:rPr>
        <w:t xml:space="preserve">,выставления корректировочного счета-фактуры. </w:t>
      </w:r>
      <w:r w:rsidRPr="00AB2797">
        <w:rPr>
          <w:rFonts w:eastAsia="Calibri"/>
          <w:color w:val="FF0000"/>
          <w:lang w:eastAsia="ru-RU"/>
        </w:rPr>
        <w:t>]</w:t>
      </w:r>
      <w:r w:rsidRPr="00AB2797">
        <w:rPr>
          <w:rStyle w:val="a7"/>
          <w:rFonts w:eastAsia="Calibri"/>
          <w:color w:val="FF0000"/>
          <w:lang w:eastAsia="ru-RU"/>
        </w:rPr>
        <w:footnoteReference w:id="181"/>
      </w:r>
    </w:p>
    <w:p w14:paraId="3688524F" w14:textId="77777777" w:rsidR="00DF3D9D" w:rsidRPr="00216BC8" w:rsidRDefault="00B77AAE" w:rsidP="00B77AAE">
      <w:pPr>
        <w:pStyle w:val="afff0"/>
        <w:ind w:firstLine="0"/>
        <w:rPr>
          <w:bCs/>
        </w:rPr>
      </w:pPr>
      <w:r w:rsidRPr="009E3AAC">
        <w:rPr>
          <w:bCs/>
          <w:color w:val="FF0000"/>
          <w:sz w:val="24"/>
          <w:szCs w:val="24"/>
        </w:rPr>
        <w:t>]</w:t>
      </w:r>
    </w:p>
    <w:p w14:paraId="26CA72BF" w14:textId="77777777" w:rsidR="00F61A69" w:rsidRPr="0046405C" w:rsidRDefault="00B77AAE" w:rsidP="00F61A69">
      <w:pPr>
        <w:pStyle w:val="affe"/>
        <w:numPr>
          <w:ilvl w:val="0"/>
          <w:numId w:val="36"/>
        </w:numPr>
        <w:ind w:left="851" w:hanging="851"/>
      </w:pPr>
      <w:r w:rsidRPr="009E3AAC">
        <w:rPr>
          <w:b w:val="0"/>
          <w:color w:val="FF0000"/>
        </w:rPr>
        <w:t>[</w:t>
      </w:r>
      <w:r>
        <w:rPr>
          <w:color w:val="FF0000"/>
        </w:rPr>
        <w:t xml:space="preserve"> </w:t>
      </w:r>
      <w:r w:rsidR="00F61A69" w:rsidRPr="0046405C">
        <w:t xml:space="preserve">СДАЧА-ПРИЁМКА </w:t>
      </w:r>
      <w:r w:rsidR="00F61A69" w:rsidRPr="0046405C">
        <w:rPr>
          <w:color w:val="FF0000"/>
          <w:vertAlign w:val="superscript"/>
        </w:rPr>
        <w:footnoteReference w:id="182"/>
      </w:r>
    </w:p>
    <w:p w14:paraId="12243BF8" w14:textId="6948C11C" w:rsidR="003B30B7" w:rsidRDefault="003B30B7" w:rsidP="003B30B7">
      <w:pPr>
        <w:pStyle w:val="afff0"/>
        <w:numPr>
          <w:ilvl w:val="1"/>
          <w:numId w:val="36"/>
        </w:numPr>
        <w:ind w:left="851" w:hanging="851"/>
      </w:pPr>
      <w:r>
        <w:t>Сдача-приемка Услуг производится после окончания оказания Услуг</w:t>
      </w:r>
    </w:p>
    <w:p w14:paraId="131D6107" w14:textId="77777777" w:rsidR="003B30B7" w:rsidRDefault="003B30B7" w:rsidP="003B30B7">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83"/>
      </w:r>
    </w:p>
    <w:p w14:paraId="69200B67" w14:textId="77777777" w:rsidR="003B30B7" w:rsidRPr="003571A1" w:rsidRDefault="003B30B7" w:rsidP="003B30B7">
      <w:pPr>
        <w:pStyle w:val="aff6"/>
        <w:rPr>
          <w:color w:val="FF0000"/>
        </w:rPr>
      </w:pPr>
      <w:r w:rsidRPr="003571A1">
        <w:rPr>
          <w:color w:val="FF0000"/>
        </w:rPr>
        <w:t>/</w:t>
      </w:r>
    </w:p>
    <w:p w14:paraId="0D6261A9" w14:textId="77777777" w:rsidR="003B30B7" w:rsidRPr="005903DB" w:rsidRDefault="003B30B7" w:rsidP="003B30B7">
      <w:pPr>
        <w:pStyle w:val="aff6"/>
      </w:pPr>
      <w:proofErr w:type="gramStart"/>
      <w:r w:rsidRPr="00AB4DD9">
        <w:rPr>
          <w:color w:val="FF0000"/>
        </w:rPr>
        <w:t>[</w:t>
      </w:r>
      <w:r w:rsidRPr="005903DB">
        <w:t xml:space="preserve"> в</w:t>
      </w:r>
      <w:proofErr w:type="gramEnd"/>
      <w:r w:rsidRPr="005903DB">
        <w:t xml:space="preserve"> Отч</w:t>
      </w:r>
      <w:r>
        <w:t>ё</w:t>
      </w:r>
      <w:r w:rsidRPr="005903DB">
        <w:t xml:space="preserve">тном периоде. Отчётным периодом является </w:t>
      </w:r>
      <w:proofErr w:type="gramStart"/>
      <w:r w:rsidRPr="00AB4DD9">
        <w:rPr>
          <w:color w:val="FF0000"/>
        </w:rPr>
        <w:t>[</w:t>
      </w:r>
      <w:r w:rsidRPr="005903DB" w:rsidDel="00CF05D3">
        <w:rPr>
          <w:color w:val="FF0000"/>
        </w:rPr>
        <w:t xml:space="preserve"> </w:t>
      </w:r>
      <w:r w:rsidRPr="005903DB">
        <w:t>календарный</w:t>
      </w:r>
      <w:proofErr w:type="gramEnd"/>
      <w:r w:rsidRPr="005903DB">
        <w:t xml:space="preserve">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24951CF" w14:textId="77777777" w:rsidR="003B30B7" w:rsidRPr="005903DB" w:rsidRDefault="003B30B7" w:rsidP="003B30B7">
      <w:pPr>
        <w:pStyle w:val="aff6"/>
      </w:pPr>
      <w:r w:rsidRPr="005903DB">
        <w:t>- с 26 числа предыдущего месяца и по 25 числа текущего месяца (исключение – указанные ниже периоды),</w:t>
      </w:r>
    </w:p>
    <w:p w14:paraId="21D43BA2" w14:textId="77777777" w:rsidR="003B30B7" w:rsidRPr="005903DB" w:rsidRDefault="003B30B7" w:rsidP="003B30B7">
      <w:pPr>
        <w:pStyle w:val="aff6"/>
      </w:pPr>
      <w:r w:rsidRPr="005903DB">
        <w:t>- с 26 ноября по 31 декабря,</w:t>
      </w:r>
    </w:p>
    <w:p w14:paraId="660069A0" w14:textId="77777777" w:rsidR="003B30B7" w:rsidRPr="005903DB" w:rsidRDefault="003B30B7" w:rsidP="003B30B7">
      <w:pPr>
        <w:pStyle w:val="aff6"/>
      </w:pPr>
      <w:r w:rsidRPr="005903DB">
        <w:t>- с 01 января по 25 января</w:t>
      </w:r>
      <w:proofErr w:type="gramStart"/>
      <w:r w:rsidRPr="005903DB">
        <w:t xml:space="preserve">. </w:t>
      </w:r>
      <w:r w:rsidRPr="00AB4DD9">
        <w:rPr>
          <w:color w:val="FF0000"/>
        </w:rPr>
        <w:t>]</w:t>
      </w:r>
      <w:proofErr w:type="gramEnd"/>
      <w:r w:rsidRPr="005903DB">
        <w:t xml:space="preserve"> </w:t>
      </w:r>
      <w:r w:rsidRPr="005903DB">
        <w:rPr>
          <w:color w:val="FF0000"/>
          <w:vertAlign w:val="superscript"/>
        </w:rPr>
        <w:footnoteReference w:id="184"/>
      </w:r>
      <w:r w:rsidRPr="005903DB">
        <w:t xml:space="preserve"> </w:t>
      </w:r>
    </w:p>
    <w:p w14:paraId="38E10CAC" w14:textId="77777777" w:rsidR="003B30B7" w:rsidRPr="005903DB" w:rsidRDefault="003B30B7" w:rsidP="003B30B7">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85"/>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86"/>
      </w:r>
      <w:r w:rsidRPr="00A71AE1">
        <w:rPr>
          <w:color w:val="FF0000"/>
        </w:rPr>
        <w:t xml:space="preserve"> ] </w:t>
      </w:r>
      <w:r w:rsidRPr="00A71AE1">
        <w:rPr>
          <w:rStyle w:val="a7"/>
          <w:bCs/>
          <w:color w:val="FF0000"/>
        </w:rPr>
        <w:footnoteReference w:id="187"/>
      </w:r>
    </w:p>
    <w:p w14:paraId="2CAFEB64" w14:textId="77777777" w:rsidR="003B30B7" w:rsidRPr="005903DB" w:rsidRDefault="003B30B7" w:rsidP="003B30B7">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3FA0DF41" w14:textId="66D9778B" w:rsidR="00F61A69" w:rsidRPr="00964CAC" w:rsidRDefault="00F61A69" w:rsidP="00F61A69">
      <w:pPr>
        <w:pStyle w:val="afff0"/>
        <w:numPr>
          <w:ilvl w:val="1"/>
          <w:numId w:val="36"/>
        </w:numPr>
        <w:ind w:left="851" w:hanging="851"/>
      </w:pPr>
      <w:proofErr w:type="gramStart"/>
      <w:r w:rsidRPr="0046405C">
        <w:rPr>
          <w:color w:val="FF0000"/>
          <w:shd w:val="clear" w:color="auto" w:fill="FFFFFF" w:themeFill="background1"/>
        </w:rPr>
        <w:t>[</w:t>
      </w:r>
      <w:r>
        <w:rPr>
          <w:color w:val="FF0000"/>
          <w:shd w:val="clear" w:color="auto" w:fill="FFFFFF" w:themeFill="background1"/>
        </w:rPr>
        <w:t xml:space="preserve"> </w:t>
      </w:r>
      <w:r w:rsidRPr="007171D2">
        <w:t>Сдача</w:t>
      </w:r>
      <w:proofErr w:type="gramEnd"/>
      <w:r w:rsidRPr="007171D2">
        <w:t>-приёмка оказанных Услуг производится отдельно по каждой Заявке.</w:t>
      </w:r>
      <w:r w:rsidRPr="00964CAC">
        <w:rPr>
          <w:color w:val="FF0000"/>
          <w:lang w:eastAsia="ru-RU"/>
        </w:rPr>
        <w:t xml:space="preserve"> </w:t>
      </w:r>
      <w:r w:rsidRPr="007F26A6">
        <w:rPr>
          <w:color w:val="FF0000"/>
          <w:lang w:eastAsia="ru-RU"/>
        </w:rPr>
        <w:t>]</w:t>
      </w:r>
    </w:p>
    <w:p w14:paraId="689ADB35" w14:textId="77777777" w:rsidR="001A7209" w:rsidRPr="00C60BAC" w:rsidRDefault="001A7209" w:rsidP="001A7209">
      <w:pPr>
        <w:pStyle w:val="afff0"/>
        <w:numPr>
          <w:ilvl w:val="1"/>
          <w:numId w:val="36"/>
        </w:numPr>
        <w:ind w:left="851" w:hanging="851"/>
      </w:pPr>
      <w:r>
        <w:t>Исполнитель</w:t>
      </w:r>
      <w:r w:rsidRPr="00C60BAC">
        <w:t xml:space="preserve"> направляет Заказчику </w:t>
      </w:r>
      <w:r>
        <w:t xml:space="preserve">по электронной почте </w:t>
      </w:r>
      <w:r w:rsidRPr="00C60BAC">
        <w:t xml:space="preserve">подписанные им: </w:t>
      </w:r>
    </w:p>
    <w:tbl>
      <w:tblPr>
        <w:tblStyle w:val="aff1"/>
        <w:tblW w:w="978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985"/>
        <w:gridCol w:w="7796"/>
      </w:tblGrid>
      <w:tr w:rsidR="00F61A69" w:rsidRPr="0046405C" w14:paraId="2BE1089E" w14:textId="77777777" w:rsidTr="00A0354F">
        <w:trPr>
          <w:trHeight w:val="280"/>
          <w:jc w:val="right"/>
        </w:trPr>
        <w:tc>
          <w:tcPr>
            <w:tcW w:w="1985" w:type="dxa"/>
          </w:tcPr>
          <w:p w14:paraId="17D860FD" w14:textId="77777777" w:rsidR="00F61A69" w:rsidRPr="0046405C" w:rsidRDefault="00DF2DC4" w:rsidP="00A0354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30D907E" w14:textId="77777777" w:rsidR="00F61A69" w:rsidRDefault="00F61A69"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D448FC">
              <w:rPr>
                <w:rFonts w:ascii="Tahoma" w:hAnsi="Tahoma" w:cs="Tahoma"/>
                <w:sz w:val="20"/>
              </w:rPr>
              <w:t xml:space="preserve">Акт </w:t>
            </w:r>
            <w:r w:rsidR="005765D6" w:rsidRPr="00D448FC">
              <w:rPr>
                <w:rFonts w:ascii="Tahoma" w:hAnsi="Tahoma" w:cs="Tahoma"/>
                <w:sz w:val="20"/>
              </w:rPr>
              <w:t>сдачи-приемки у</w:t>
            </w:r>
            <w:r w:rsidRPr="00D448FC">
              <w:rPr>
                <w:rFonts w:ascii="Tahoma" w:hAnsi="Tahoma" w:cs="Tahoma"/>
                <w:sz w:val="20"/>
              </w:rPr>
              <w:t>слуг</w:t>
            </w:r>
            <w:r w:rsidRPr="00C60BAC">
              <w:rPr>
                <w:rFonts w:ascii="Tahoma" w:hAnsi="Tahoma" w:cs="Tahoma"/>
                <w:sz w:val="20"/>
              </w:rPr>
              <w:t>,</w:t>
            </w:r>
          </w:p>
          <w:p w14:paraId="1A6D0FA9" w14:textId="26F9B47B" w:rsidR="0003509B" w:rsidRPr="00C60BAC" w:rsidRDefault="009F1A7D"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833D8E">
              <w:rPr>
                <w:rFonts w:ascii="Tahoma" w:hAnsi="Tahoma" w:cs="Tahoma"/>
                <w:color w:val="FF0000"/>
                <w:sz w:val="20"/>
              </w:rPr>
              <w:t>[</w:t>
            </w:r>
            <w:r>
              <w:rPr>
                <w:rFonts w:ascii="Tahoma" w:hAnsi="Tahoma" w:cs="Tahoma"/>
                <w:color w:val="FF0000"/>
                <w:sz w:val="20"/>
              </w:rPr>
              <w:t xml:space="preserve"> </w:t>
            </w:r>
            <w:r w:rsidR="009E6776" w:rsidRPr="009E6776">
              <w:rPr>
                <w:rFonts w:ascii="Tahoma" w:hAnsi="Tahoma" w:cs="Tahoma"/>
                <w:sz w:val="20"/>
              </w:rPr>
              <w:t xml:space="preserve">отчетная документация </w:t>
            </w:r>
            <w:r w:rsidR="009E6776" w:rsidRPr="007A52A0">
              <w:rPr>
                <w:rFonts w:ascii="Tahoma" w:hAnsi="Tahoma" w:cs="Tahoma"/>
                <w:color w:val="FF0000"/>
                <w:sz w:val="20"/>
                <w:highlight w:val="darkGray"/>
              </w:rPr>
              <w:t>[</w:t>
            </w:r>
            <w:r w:rsidR="007171D2" w:rsidRPr="007A52A0">
              <w:rPr>
                <w:rFonts w:ascii="Tahoma" w:hAnsi="Tahoma" w:cs="Tahoma"/>
                <w:color w:val="FF0000"/>
                <w:sz w:val="20"/>
                <w:highlight w:val="darkGray"/>
              </w:rPr>
              <w:t xml:space="preserve"> </w:t>
            </w:r>
            <w:r w:rsidR="009E6776" w:rsidRPr="007A52A0">
              <w:rPr>
                <w:rFonts w:ascii="Tahoma" w:hAnsi="Tahoma" w:cs="Tahoma"/>
                <w:sz w:val="20"/>
                <w:highlight w:val="darkGray"/>
              </w:rPr>
              <w:t>в соответствии с Заявкой</w:t>
            </w:r>
            <w:r w:rsidR="0003509B" w:rsidRPr="007A52A0">
              <w:rPr>
                <w:rFonts w:ascii="Tahoma" w:hAnsi="Tahoma" w:cs="Tahoma"/>
                <w:sz w:val="20"/>
                <w:highlight w:val="darkGray"/>
              </w:rPr>
              <w:t>,</w:t>
            </w:r>
            <w:r w:rsidR="009E6776">
              <w:rPr>
                <w:rFonts w:ascii="Tahoma" w:hAnsi="Tahoma" w:cs="Tahoma"/>
                <w:sz w:val="20"/>
              </w:rPr>
              <w:t xml:space="preserve"> </w:t>
            </w:r>
            <w:r w:rsidR="009E6776" w:rsidRPr="007F26A6">
              <w:rPr>
                <w:rFonts w:ascii="Tahoma" w:hAnsi="Tahoma" w:cs="Tahoma"/>
                <w:color w:val="FF0000"/>
                <w:sz w:val="20"/>
              </w:rPr>
              <w:t>]</w:t>
            </w:r>
            <w:r w:rsidR="0003509B">
              <w:rPr>
                <w:rFonts w:ascii="Tahoma" w:hAnsi="Tahoma" w:cs="Tahoma"/>
                <w:sz w:val="20"/>
              </w:rPr>
              <w:t xml:space="preserve"> </w:t>
            </w:r>
            <w:r w:rsidR="0003509B" w:rsidRPr="0003509B">
              <w:rPr>
                <w:rFonts w:ascii="Tahoma" w:hAnsi="Tahoma" w:cs="Tahoma"/>
                <w:color w:val="FF0000"/>
                <w:sz w:val="20"/>
              </w:rPr>
              <w:t>/</w:t>
            </w:r>
            <w:r w:rsidR="0003509B">
              <w:rPr>
                <w:rFonts w:ascii="Tahoma" w:hAnsi="Tahoma" w:cs="Tahoma"/>
                <w:sz w:val="20"/>
              </w:rPr>
              <w:t xml:space="preserve"> </w:t>
            </w:r>
            <w:r w:rsidR="0003509B" w:rsidRPr="007F26A6">
              <w:rPr>
                <w:rFonts w:ascii="Tahoma" w:hAnsi="Tahoma" w:cs="Tahoma"/>
                <w:color w:val="FF0000"/>
                <w:sz w:val="20"/>
              </w:rPr>
              <w:t>[</w:t>
            </w:r>
            <w:r w:rsidR="0003509B" w:rsidRPr="00B656CC">
              <w:t>•</w:t>
            </w:r>
            <w:r w:rsidR="0003509B">
              <w:rPr>
                <w:color w:val="FF0000"/>
              </w:rPr>
              <w:t>,</w:t>
            </w:r>
            <w:r w:rsidR="0003509B" w:rsidRPr="007F26A6">
              <w:rPr>
                <w:color w:val="FF0000"/>
              </w:rPr>
              <w:t>]</w:t>
            </w:r>
            <w:r w:rsidR="0003509B">
              <w:rPr>
                <w:rStyle w:val="a7"/>
                <w:color w:val="FF0000"/>
              </w:rPr>
              <w:footnoteReference w:id="188"/>
            </w:r>
            <w:r w:rsidRPr="007F26A6">
              <w:rPr>
                <w:rFonts w:ascii="Tahoma" w:hAnsi="Tahoma" w:cs="Tahoma"/>
                <w:color w:val="FF0000"/>
                <w:sz w:val="20"/>
              </w:rPr>
              <w:t>]</w:t>
            </w:r>
          </w:p>
          <w:p w14:paraId="20BB96D1" w14:textId="295946D6"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 xml:space="preserve">с приложением подтверждающих документов </w:t>
            </w:r>
            <w:r w:rsidRPr="00833D8E">
              <w:rPr>
                <w:rFonts w:ascii="Tahoma" w:hAnsi="Tahoma" w:cs="Tahoma"/>
                <w:color w:val="FF0000"/>
                <w:sz w:val="20"/>
              </w:rPr>
              <w:t>]</w:t>
            </w:r>
            <w:r w:rsidRPr="00450BF5">
              <w:rPr>
                <w:rFonts w:ascii="Tahoma" w:hAnsi="Tahoma" w:cs="Tahoma"/>
                <w:sz w:val="20"/>
              </w:rPr>
              <w:t>,</w:t>
            </w:r>
          </w:p>
          <w:p w14:paraId="5795A259" w14:textId="60FF51A3"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w:t>
            </w:r>
            <w:r w:rsidR="004D0FBC">
              <w:rPr>
                <w:rFonts w:ascii="Tahoma" w:hAnsi="Tahoma" w:cs="Tahoma"/>
                <w:sz w:val="20"/>
              </w:rPr>
              <w:t xml:space="preserve">приема-передачи материалов </w:t>
            </w:r>
            <w:r w:rsidRPr="00833D8E">
              <w:rPr>
                <w:rFonts w:ascii="Tahoma" w:hAnsi="Tahoma" w:cs="Tahoma"/>
                <w:bCs/>
                <w:color w:val="FF0000"/>
                <w:sz w:val="20"/>
              </w:rPr>
              <w:t>]</w:t>
            </w:r>
            <w:r>
              <w:rPr>
                <w:rFonts w:ascii="Tahoma" w:hAnsi="Tahoma" w:cs="Tahoma"/>
                <w:bCs/>
                <w:color w:val="FF0000"/>
                <w:sz w:val="20"/>
              </w:rPr>
              <w:t>,</w:t>
            </w:r>
          </w:p>
          <w:p w14:paraId="64FE90B9" w14:textId="5FBC738D" w:rsidR="00F61A69" w:rsidRPr="00C60BAC" w:rsidRDefault="00A57F65" w:rsidP="003B30B7">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lastRenderedPageBreak/>
              <w:t>[</w:t>
            </w:r>
            <w:r>
              <w:rPr>
                <w:rFonts w:ascii="Tahoma" w:hAnsi="Tahoma" w:cs="Tahoma"/>
                <w:color w:val="FF0000"/>
                <w:sz w:val="20"/>
              </w:rPr>
              <w:t xml:space="preserve"> </w:t>
            </w:r>
            <w:r w:rsidR="00F61A69" w:rsidRPr="00C60BAC">
              <w:rPr>
                <w:rFonts w:ascii="Tahoma" w:hAnsi="Tahoma" w:cs="Tahoma"/>
                <w:sz w:val="20"/>
              </w:rPr>
              <w:t>счет на оплату,</w:t>
            </w:r>
            <w:r w:rsidRPr="007F26A6">
              <w:rPr>
                <w:rFonts w:ascii="Tahoma" w:hAnsi="Tahoma" w:cs="Tahoma"/>
                <w:color w:val="FF0000"/>
                <w:sz w:val="20"/>
              </w:rPr>
              <w:t xml:space="preserve"> ]</w:t>
            </w:r>
            <w:r>
              <w:rPr>
                <w:rStyle w:val="a7"/>
                <w:rFonts w:ascii="Tahoma" w:hAnsi="Tahoma" w:cs="Tahoma"/>
                <w:color w:val="FF0000"/>
                <w:sz w:val="20"/>
              </w:rPr>
              <w:t xml:space="preserve"> </w:t>
            </w:r>
            <w:r>
              <w:rPr>
                <w:rStyle w:val="a7"/>
                <w:rFonts w:ascii="Tahoma" w:hAnsi="Tahoma" w:cs="Tahoma"/>
                <w:color w:val="FF0000"/>
                <w:sz w:val="20"/>
              </w:rPr>
              <w:footnoteReference w:id="189"/>
            </w:r>
          </w:p>
          <w:p w14:paraId="1502EA3E" w14:textId="5BCB41D2" w:rsidR="00F61A69" w:rsidRPr="00C60BAC" w:rsidRDefault="00F61A69" w:rsidP="00A0354F">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003B30B7">
              <w:rPr>
                <w:rStyle w:val="a7"/>
                <w:rFonts w:ascii="Tahoma" w:hAnsi="Tahoma" w:cs="Tahoma"/>
                <w:sz w:val="20"/>
              </w:rPr>
              <w:t xml:space="preserve"> </w:t>
            </w:r>
            <w:r w:rsidR="003B30B7" w:rsidRPr="00A71AE1">
              <w:rPr>
                <w:rStyle w:val="a7"/>
                <w:rFonts w:ascii="Tahoma" w:hAnsi="Tahoma" w:cs="Tahoma"/>
                <w:color w:val="FF0000"/>
                <w:sz w:val="20"/>
              </w:rPr>
              <w:footnoteReference w:id="190"/>
            </w:r>
            <w:r w:rsidRPr="00C60BAC">
              <w:rPr>
                <w:rFonts w:ascii="Tahoma" w:hAnsi="Tahoma" w:cs="Tahoma"/>
                <w:sz w:val="20"/>
              </w:rPr>
              <w:t xml:space="preserve">. </w:t>
            </w:r>
          </w:p>
        </w:tc>
      </w:tr>
      <w:tr w:rsidR="00F61A69" w:rsidRPr="0046405C" w14:paraId="74DA42EA" w14:textId="77777777" w:rsidTr="00A0354F">
        <w:trPr>
          <w:trHeight w:val="361"/>
          <w:jc w:val="right"/>
        </w:trPr>
        <w:tc>
          <w:tcPr>
            <w:tcW w:w="1985" w:type="dxa"/>
          </w:tcPr>
          <w:p w14:paraId="731462CC" w14:textId="77777777" w:rsidR="00F61A69" w:rsidRPr="0046405C" w:rsidRDefault="00F61A69" w:rsidP="00A0354F">
            <w:pPr>
              <w:tabs>
                <w:tab w:val="left" w:pos="1410"/>
              </w:tabs>
              <w:spacing w:after="100"/>
              <w:ind w:right="-150" w:firstLine="1"/>
              <w:rPr>
                <w:rFonts w:ascii="Tahoma" w:hAnsi="Tahoma" w:cs="Tahoma"/>
                <w:sz w:val="16"/>
                <w:szCs w:val="16"/>
              </w:rPr>
            </w:pPr>
            <w:r w:rsidRPr="0046405C">
              <w:rPr>
                <w:rFonts w:ascii="Tahoma" w:hAnsi="Tahoma" w:cs="Tahoma"/>
                <w:i/>
                <w:sz w:val="16"/>
                <w:szCs w:val="16"/>
              </w:rPr>
              <w:lastRenderedPageBreak/>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701F1E4C" w14:textId="11EA5C79" w:rsidR="00F61A69" w:rsidRPr="00C60BAC" w:rsidRDefault="003B30B7" w:rsidP="00A0354F">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w:t>
            </w:r>
            <w:proofErr w:type="spellStart"/>
            <w:r w:rsidRPr="00C60BAC">
              <w:rPr>
                <w:rFonts w:eastAsia="Calibri"/>
                <w:lang w:eastAsia="ru-RU"/>
              </w:rPr>
              <w:t>р.д</w:t>
            </w:r>
            <w:proofErr w:type="spellEnd"/>
            <w:r w:rsidRPr="00C60BAC">
              <w:rPr>
                <w:rFonts w:eastAsia="Calibri"/>
                <w:lang w:eastAsia="ru-RU"/>
              </w:rPr>
              <w:t xml:space="preserve">. с </w:t>
            </w:r>
            <w:r w:rsidRPr="00727A19">
              <w:rPr>
                <w:rFonts w:eastAsia="Calibri"/>
                <w:lang w:eastAsia="ru-RU"/>
              </w:rPr>
              <w:t xml:space="preserve">момента </w:t>
            </w:r>
            <w:r>
              <w:rPr>
                <w:rFonts w:eastAsia="Calibri"/>
                <w:lang w:eastAsia="ru-RU"/>
              </w:rP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4D3D38">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665B7C">
              <w:rPr>
                <w:rFonts w:eastAsia="Calibri"/>
                <w:color w:val="FF0000"/>
                <w:lang w:eastAsia="ru-RU"/>
              </w:rPr>
              <w:t>]</w:t>
            </w:r>
            <w:r>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Pr="00AB4DD9">
              <w:rPr>
                <w:rFonts w:eastAsia="Calibri"/>
                <w:color w:val="FF0000"/>
                <w:lang w:eastAsia="ru-RU"/>
              </w:rPr>
              <w:t>[</w:t>
            </w:r>
            <w:r w:rsidRPr="005903DB">
              <w:rPr>
                <w:rFonts w:eastAsia="Calibri"/>
                <w:lang w:eastAsia="ru-RU"/>
              </w:rPr>
              <w:t xml:space="preserve"> в Отчётном периоде </w:t>
            </w:r>
            <w:r w:rsidRPr="00AB4DD9">
              <w:rPr>
                <w:rFonts w:eastAsia="Calibri"/>
                <w:color w:val="FF0000"/>
                <w:lang w:eastAsia="ru-RU"/>
              </w:rPr>
              <w:t>]</w:t>
            </w:r>
            <w:r w:rsidRPr="00C60BAC">
              <w:rPr>
                <w:rFonts w:eastAsia="Calibri"/>
                <w:lang w:eastAsia="ru-RU"/>
              </w:rPr>
              <w:t>,</w:t>
            </w:r>
          </w:p>
        </w:tc>
      </w:tr>
      <w:tr w:rsidR="00F61A69" w:rsidRPr="0046405C" w14:paraId="7D67A3D7" w14:textId="77777777" w:rsidTr="00A0354F">
        <w:trPr>
          <w:jc w:val="right"/>
        </w:trPr>
        <w:tc>
          <w:tcPr>
            <w:tcW w:w="1985" w:type="dxa"/>
          </w:tcPr>
          <w:p w14:paraId="74460E34" w14:textId="77777777" w:rsidR="00F61A69" w:rsidRPr="0046405C" w:rsidRDefault="00F61A69" w:rsidP="00A0354F">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E9BE331" w14:textId="2C0D592C" w:rsidR="00F61A69" w:rsidRPr="0046405C" w:rsidRDefault="003B30B7" w:rsidP="004A2932">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w:t>
            </w:r>
            <w:r w:rsidR="005C07B2" w:rsidRPr="00160365">
              <w:rPr>
                <w:rFonts w:eastAsia="Calibri"/>
                <w:color w:val="FF0000"/>
                <w:lang w:eastAsia="ru-RU"/>
              </w:rPr>
              <w:t>[</w:t>
            </w:r>
            <w:r w:rsidR="005C07B2" w:rsidRPr="00365092">
              <w:rPr>
                <w:rFonts w:eastAsia="Calibri"/>
                <w:color w:val="FF0000"/>
                <w:lang w:eastAsia="ru-RU"/>
              </w:rPr>
              <w:t xml:space="preserve"> </w:t>
            </w:r>
            <w:r w:rsidRPr="0046405C">
              <w:rPr>
                <w:rFonts w:eastAsia="Calibri"/>
                <w:lang w:eastAsia="ru-RU"/>
              </w:rPr>
              <w:t xml:space="preserve">месяца </w:t>
            </w:r>
            <w: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833D8E">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7F26A6">
              <w:rPr>
                <w:color w:val="FF0000"/>
                <w:lang w:eastAsia="ru-RU"/>
              </w:rPr>
              <w:t>]</w:t>
            </w:r>
            <w:r>
              <w:rPr>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Pr="00833D8E">
              <w:rPr>
                <w:rFonts w:eastAsia="Calibri"/>
                <w:color w:val="FF0000"/>
                <w:lang w:eastAsia="ru-RU"/>
              </w:rPr>
              <w:t>/</w:t>
            </w:r>
            <w:r w:rsidRPr="00AB4DD9">
              <w:rPr>
                <w:rFonts w:eastAsia="Calibri"/>
                <w:color w:val="FF0000"/>
                <w:lang w:eastAsia="ru-RU"/>
              </w:rPr>
              <w:t xml:space="preserve"> [</w:t>
            </w:r>
            <w:r w:rsidRPr="005903DB">
              <w:rPr>
                <w:rFonts w:eastAsia="Calibri"/>
                <w:lang w:eastAsia="ru-RU"/>
              </w:rPr>
              <w:t xml:space="preserve">Отчётного периода </w:t>
            </w:r>
            <w:r w:rsidRPr="00AB4DD9">
              <w:rPr>
                <w:rFonts w:eastAsia="Calibri"/>
                <w:color w:val="FF0000"/>
                <w:lang w:eastAsia="ru-RU"/>
              </w:rPr>
              <w:t>]</w:t>
            </w:r>
          </w:p>
        </w:tc>
      </w:tr>
    </w:tbl>
    <w:p w14:paraId="0C057588" w14:textId="77777777" w:rsidR="00665B7C" w:rsidRPr="00665B7C" w:rsidRDefault="00665B7C" w:rsidP="00DF2DC4">
      <w:pPr>
        <w:pStyle w:val="afff0"/>
        <w:numPr>
          <w:ilvl w:val="1"/>
          <w:numId w:val="36"/>
        </w:numPr>
        <w:ind w:left="851" w:hanging="851"/>
      </w:pPr>
      <w:r w:rsidRPr="00665B7C">
        <w:t xml:space="preserve">Заказчик </w:t>
      </w:r>
      <w:r w:rsidR="00DF2DC4" w:rsidRPr="00665B7C">
        <w:rPr>
          <w:rFonts w:eastAsia="Calibri"/>
          <w:color w:val="FF0000"/>
        </w:rPr>
        <w:t>[</w:t>
      </w:r>
      <w:r w:rsidR="00DF2DC4">
        <w:rPr>
          <w:rFonts w:eastAsia="Calibri"/>
          <w:color w:val="FF0000"/>
        </w:rPr>
        <w:t xml:space="preserve"> </w:t>
      </w:r>
      <w:r w:rsidR="00DF2DC4" w:rsidRPr="00DF2DC4">
        <w:rPr>
          <w:rFonts w:eastAsia="Calibri"/>
        </w:rPr>
        <w:t>принимает</w:t>
      </w:r>
      <w:r w:rsidRPr="00DF2DC4">
        <w:t xml:space="preserve"> </w:t>
      </w:r>
      <w:r w:rsidRPr="00665B7C">
        <w:t xml:space="preserve">результат </w:t>
      </w:r>
      <w:r w:rsidRPr="00665B7C">
        <w:rPr>
          <w:rFonts w:eastAsia="Calibri"/>
          <w:color w:val="FF0000"/>
        </w:rPr>
        <w:t>]</w:t>
      </w:r>
      <w:r w:rsidRPr="00665B7C">
        <w:rPr>
          <w:vertAlign w:val="superscript"/>
        </w:rPr>
        <w:t xml:space="preserve"> </w:t>
      </w:r>
      <w:r w:rsidRPr="009E3AAC">
        <w:rPr>
          <w:color w:val="FF0000"/>
          <w:vertAlign w:val="superscript"/>
        </w:rPr>
        <w:footnoteReference w:id="191"/>
      </w:r>
      <w:r w:rsidRPr="00665B7C">
        <w:rPr>
          <w:rFonts w:eastAsia="Calibri"/>
        </w:rPr>
        <w:t xml:space="preserve"> / </w:t>
      </w:r>
      <w:r w:rsidRPr="00665B7C">
        <w:rPr>
          <w:rFonts w:eastAsia="Calibri"/>
          <w:color w:val="FF0000"/>
        </w:rPr>
        <w:t>[</w:t>
      </w:r>
      <w:r w:rsidRPr="00665B7C">
        <w:rPr>
          <w:rFonts w:eastAsia="Calibri"/>
        </w:rPr>
        <w:t xml:space="preserve"> осуществляет приемку </w:t>
      </w:r>
      <w:r w:rsidRPr="00665B7C">
        <w:rPr>
          <w:rFonts w:eastAsia="Calibri"/>
          <w:color w:val="FF0000"/>
        </w:rPr>
        <w:t>]</w:t>
      </w:r>
      <w:r w:rsidRPr="00665B7C">
        <w:rPr>
          <w:rFonts w:eastAsia="Calibri"/>
        </w:rPr>
        <w:t xml:space="preserve"> оказанных Услуг </w:t>
      </w:r>
      <w:r w:rsidRPr="00665B7C">
        <w:t>и направляет Исполнителю по электронной почте 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F61A69" w:rsidRPr="0046405C" w14:paraId="393D651D" w14:textId="77777777" w:rsidTr="00C0711F">
        <w:trPr>
          <w:trHeight w:val="280"/>
        </w:trPr>
        <w:tc>
          <w:tcPr>
            <w:tcW w:w="2127" w:type="dxa"/>
          </w:tcPr>
          <w:p w14:paraId="487A90C9" w14:textId="77777777" w:rsidR="00F61A69"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1115992" w14:textId="589A6A1A" w:rsidR="00F61A69" w:rsidRDefault="00F61A69" w:rsidP="00BD3E3F">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331556">
              <w:rPr>
                <w:rFonts w:ascii="Tahoma" w:hAnsi="Tahoma" w:cs="Tahoma"/>
                <w:sz w:val="20"/>
                <w:szCs w:val="20"/>
              </w:rPr>
              <w:t>сдачи-приемки услуг</w:t>
            </w:r>
            <w:r w:rsidR="00A71AE1">
              <w:rPr>
                <w:rFonts w:ascii="Tahoma" w:hAnsi="Tahoma" w:cs="Tahoma"/>
                <w:sz w:val="20"/>
                <w:szCs w:val="20"/>
              </w:rPr>
              <w:t>,</w:t>
            </w:r>
          </w:p>
          <w:p w14:paraId="66131385" w14:textId="736B29CB"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w:t>
            </w:r>
            <w:r w:rsidR="00C30C46">
              <w:rPr>
                <w:rFonts w:ascii="Tahoma" w:hAnsi="Tahoma" w:cs="Tahoma"/>
                <w:sz w:val="20"/>
              </w:rPr>
              <w:t>приема-передачи материалов</w:t>
            </w:r>
            <w:r w:rsidRPr="00833D8E">
              <w:rPr>
                <w:rFonts w:ascii="Tahoma" w:hAnsi="Tahoma" w:cs="Tahoma"/>
                <w:bCs/>
                <w:color w:val="FF0000"/>
                <w:sz w:val="20"/>
              </w:rPr>
              <w:t>]</w:t>
            </w:r>
            <w:r>
              <w:rPr>
                <w:rFonts w:ascii="Tahoma" w:hAnsi="Tahoma" w:cs="Tahoma"/>
                <w:bCs/>
                <w:color w:val="FF0000"/>
                <w:sz w:val="20"/>
              </w:rPr>
              <w:t>,</w:t>
            </w:r>
          </w:p>
          <w:p w14:paraId="04E0B049" w14:textId="7B9F87D7"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
          <w:p w14:paraId="31A5F4C1" w14:textId="77777777" w:rsidR="00F61A69" w:rsidRPr="00946AE0" w:rsidRDefault="00F61A69" w:rsidP="00BD3E3F">
            <w:pPr>
              <w:pStyle w:val="a9"/>
              <w:ind w:left="0"/>
              <w:rPr>
                <w:rFonts w:ascii="Tahoma" w:hAnsi="Tahoma" w:cs="Tahoma"/>
                <w:sz w:val="20"/>
                <w:szCs w:val="20"/>
              </w:rPr>
            </w:pPr>
            <w:r w:rsidRPr="00946AE0">
              <w:rPr>
                <w:rFonts w:ascii="Tahoma" w:hAnsi="Tahoma" w:cs="Tahoma"/>
                <w:sz w:val="20"/>
                <w:szCs w:val="20"/>
              </w:rPr>
              <w:t>либо</w:t>
            </w:r>
          </w:p>
          <w:p w14:paraId="46AB6B3A" w14:textId="156F2873" w:rsidR="00F61A69" w:rsidRPr="0046405C" w:rsidRDefault="00F61A69" w:rsidP="00BD3E3F">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F61A69" w:rsidRPr="0046405C" w14:paraId="5315482C" w14:textId="77777777" w:rsidTr="00C0711F">
        <w:trPr>
          <w:trHeight w:val="361"/>
        </w:trPr>
        <w:tc>
          <w:tcPr>
            <w:tcW w:w="2127" w:type="dxa"/>
          </w:tcPr>
          <w:p w14:paraId="035CE999" w14:textId="77777777" w:rsidR="00F61A69" w:rsidRPr="0046405C" w:rsidRDefault="00F61A69"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1E7A40D1" w14:textId="5F6739D5"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Pr="00946AE0">
              <w:rPr>
                <w:rFonts w:eastAsia="Calibri"/>
                <w:color w:val="FF0000"/>
                <w:lang w:eastAsia="ru-RU"/>
              </w:rPr>
              <w:t>[</w:t>
            </w:r>
            <w:r>
              <w:rPr>
                <w:rFonts w:eastAsia="Calibri"/>
                <w:color w:val="FF0000"/>
                <w:lang w:eastAsia="ru-RU"/>
              </w:rPr>
              <w:t xml:space="preserve"> </w:t>
            </w:r>
            <w:r>
              <w:rPr>
                <w:rFonts w:eastAsia="Calibri"/>
                <w:lang w:eastAsia="ru-RU"/>
              </w:rPr>
              <w:t xml:space="preserve">2 </w:t>
            </w:r>
            <w:proofErr w:type="spellStart"/>
            <w:r w:rsidRPr="0046405C">
              <w:rPr>
                <w:rFonts w:eastAsia="Calibri"/>
                <w:lang w:eastAsia="ru-RU"/>
              </w:rPr>
              <w:t>р.д</w:t>
            </w:r>
            <w:proofErr w:type="spellEnd"/>
            <w:r w:rsidRPr="0046405C">
              <w:rPr>
                <w:rFonts w:eastAsia="Calibri"/>
                <w:lang w:eastAsia="ru-RU"/>
              </w:rPr>
              <w:t>.</w:t>
            </w:r>
            <w:r w:rsidRPr="00946AE0">
              <w:rPr>
                <w:rFonts w:eastAsia="Calibri"/>
                <w:color w:val="FF0000"/>
                <w:lang w:eastAsia="ru-RU"/>
              </w:rPr>
              <w:t xml:space="preserve"> ]</w:t>
            </w:r>
            <w:r w:rsidRPr="00966493">
              <w:rPr>
                <w:rFonts w:eastAsia="Calibri"/>
                <w:vertAlign w:val="superscript"/>
                <w:lang w:bidi="ru-RU"/>
              </w:rPr>
              <w:t xml:space="preserve"> </w:t>
            </w:r>
            <w:r w:rsidRPr="009E3AAC">
              <w:rPr>
                <w:rFonts w:eastAsia="Calibri"/>
                <w:color w:val="FF0000"/>
                <w:vertAlign w:val="superscript"/>
                <w:lang w:bidi="ru-RU"/>
              </w:rPr>
              <w:footnoteReference w:id="192"/>
            </w:r>
            <w:r w:rsidRPr="00216BC8">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343409">
              <w:rPr>
                <w:rFonts w:eastAsia="Calibri"/>
                <w:lang w:eastAsia="ru-RU"/>
              </w:rPr>
              <w:t xml:space="preserve">1 </w:t>
            </w:r>
            <w:proofErr w:type="spellStart"/>
            <w:r w:rsidRPr="00343409">
              <w:rPr>
                <w:rFonts w:eastAsia="Calibri"/>
                <w:lang w:eastAsia="ru-RU"/>
              </w:rPr>
              <w:t>р.д</w:t>
            </w:r>
            <w:proofErr w:type="spellEnd"/>
            <w:r>
              <w:rPr>
                <w:rFonts w:eastAsia="Calibri"/>
                <w:color w:val="FF0000"/>
                <w:lang w:eastAsia="ru-RU"/>
              </w:rPr>
              <w:t>.</w:t>
            </w:r>
            <w:r w:rsidRPr="00946AE0">
              <w:rPr>
                <w:rFonts w:eastAsia="Calibri"/>
                <w:color w:val="FF0000"/>
                <w:lang w:eastAsia="ru-RU"/>
              </w:rPr>
              <w:t>]</w:t>
            </w:r>
            <w:r w:rsidRPr="00966493">
              <w:rPr>
                <w:rFonts w:eastAsia="Calibri"/>
                <w:vertAlign w:val="superscript"/>
                <w:lang w:bidi="ru-RU"/>
              </w:rPr>
              <w:t xml:space="preserve"> </w:t>
            </w:r>
            <w:r w:rsidRPr="009E3AAC">
              <w:rPr>
                <w:rFonts w:eastAsia="Calibri"/>
                <w:color w:val="FF0000"/>
                <w:vertAlign w:val="superscript"/>
                <w:lang w:bidi="ru-RU"/>
              </w:rPr>
              <w:footnoteReference w:id="193"/>
            </w:r>
            <w:r w:rsidRPr="0046405C">
              <w:rPr>
                <w:rFonts w:eastAsia="Calibri"/>
                <w:lang w:eastAsia="ru-RU"/>
              </w:rPr>
              <w:t xml:space="preserve"> с даты получения Акта </w:t>
            </w:r>
            <w:r w:rsidR="00331556">
              <w:rPr>
                <w:rFonts w:eastAsia="Calibri"/>
                <w:lang w:eastAsia="ru-RU"/>
              </w:rPr>
              <w:t>сдачи-приемки услуг</w:t>
            </w:r>
            <w:r w:rsidRPr="0046405C">
              <w:rPr>
                <w:rFonts w:eastAsia="Calibri"/>
                <w:lang w:eastAsia="ru-RU"/>
              </w:rPr>
              <w:t>,</w:t>
            </w:r>
          </w:p>
        </w:tc>
      </w:tr>
      <w:tr w:rsidR="00F61A69" w:rsidRPr="0046405C" w14:paraId="15BCA644" w14:textId="77777777" w:rsidTr="00C0711F">
        <w:tc>
          <w:tcPr>
            <w:tcW w:w="2127" w:type="dxa"/>
          </w:tcPr>
          <w:p w14:paraId="727EAD4D" w14:textId="77777777" w:rsidR="00F61A69" w:rsidRPr="0046405C" w:rsidRDefault="00F61A69"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0CB63B4" w14:textId="435C2AF4" w:rsidR="00F61A69" w:rsidRPr="0046405C" w:rsidRDefault="00F61A69" w:rsidP="004A2932">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Pr="00946AE0">
              <w:rPr>
                <w:rFonts w:eastAsia="Calibri"/>
                <w:color w:val="FF0000"/>
                <w:lang w:eastAsia="ru-RU"/>
              </w:rPr>
              <w:t>[</w:t>
            </w:r>
            <w:r>
              <w:rPr>
                <w:rFonts w:eastAsia="Calibri"/>
                <w:color w:val="FF0000"/>
                <w:lang w:eastAsia="ru-RU"/>
              </w:rPr>
              <w:t xml:space="preserve"> </w:t>
            </w:r>
            <w:r w:rsidRPr="0046405C">
              <w:rPr>
                <w:rFonts w:eastAsia="Calibri"/>
                <w:lang w:eastAsia="ru-RU"/>
              </w:rPr>
              <w:t>2</w:t>
            </w:r>
            <w:r>
              <w:rPr>
                <w:rFonts w:eastAsia="Calibri"/>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94"/>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Pr="001A04D6">
              <w:rPr>
                <w:rFonts w:eastAsia="Calibri"/>
                <w:lang w:eastAsia="ru-RU"/>
              </w:rPr>
              <w:t>1</w:t>
            </w:r>
            <w:r>
              <w:rPr>
                <w:rFonts w:eastAsia="Calibri"/>
                <w:color w:val="FF0000"/>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95"/>
            </w:r>
            <w:r w:rsidRPr="0046405C">
              <w:rPr>
                <w:rFonts w:eastAsia="Calibri"/>
                <w:lang w:eastAsia="ru-RU"/>
              </w:rPr>
              <w:t xml:space="preserve"> числа месяца, следующего за </w:t>
            </w:r>
            <w:r w:rsidR="005C07B2" w:rsidRPr="00160365">
              <w:rPr>
                <w:rFonts w:eastAsia="Calibri"/>
                <w:color w:val="FF0000"/>
                <w:lang w:eastAsia="ru-RU"/>
              </w:rPr>
              <w:t>[</w:t>
            </w:r>
            <w:r w:rsidR="005C07B2" w:rsidRPr="00365092">
              <w:rPr>
                <w:rFonts w:eastAsia="Calibri"/>
                <w:color w:val="FF0000"/>
                <w:lang w:eastAsia="ru-RU"/>
              </w:rPr>
              <w:t xml:space="preserve"> </w:t>
            </w:r>
            <w:r w:rsidRPr="0046405C">
              <w:rPr>
                <w:rFonts w:eastAsia="Calibri"/>
                <w:lang w:eastAsia="ru-RU"/>
              </w:rPr>
              <w:t xml:space="preserve">месяцем </w:t>
            </w:r>
            <w:r w:rsidR="006E4E12" w:rsidRPr="00365092">
              <w:rPr>
                <w:rFonts w:eastAsia="Calibri"/>
                <w:color w:val="FF0000"/>
                <w:lang w:eastAsia="ru-RU"/>
              </w:rPr>
              <w:t xml:space="preserve"> </w:t>
            </w:r>
            <w:r>
              <w:rPr>
                <w:rFonts w:eastAsia="Calibri"/>
                <w:lang w:eastAsia="ru-RU"/>
              </w:rPr>
              <w:t xml:space="preserve">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 xml:space="preserve">по Заявке </w:t>
            </w:r>
            <w:r w:rsidRPr="007171D2">
              <w:rPr>
                <w:rFonts w:eastAsia="Calibri"/>
                <w:color w:val="FF0000"/>
                <w:lang w:eastAsia="ru-RU"/>
              </w:rPr>
              <w:t>]</w:t>
            </w:r>
            <w:r w:rsidRPr="007171D2">
              <w:rPr>
                <w:rFonts w:eastAsia="Calibri"/>
                <w:lang w:eastAsia="ru-RU"/>
              </w:rPr>
              <w:t xml:space="preserve"> </w:t>
            </w:r>
            <w:r w:rsidRPr="00B656CC">
              <w:rPr>
                <w:rFonts w:eastAsia="Calibri"/>
                <w:color w:val="FF0000"/>
                <w:lang w:eastAsia="ru-RU"/>
              </w:rPr>
              <w:t>/</w:t>
            </w:r>
            <w:r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6D1F37">
              <w:rPr>
                <w:rFonts w:eastAsia="Calibri"/>
                <w:lang w:eastAsia="ru-RU"/>
              </w:rPr>
              <w:t>по этапу</w:t>
            </w:r>
            <w:r w:rsidR="00C0711F">
              <w:rPr>
                <w:shd w:val="clear" w:color="auto" w:fill="FFFFFF" w:themeFill="background1"/>
              </w:rPr>
              <w:t xml:space="preserve"> </w:t>
            </w:r>
            <w:r w:rsidR="00C0711F" w:rsidRPr="007F26A6">
              <w:rPr>
                <w:color w:val="FF0000"/>
                <w:lang w:eastAsia="ru-RU"/>
              </w:rPr>
              <w:t>]</w:t>
            </w:r>
            <w:r w:rsidR="00C0711F" w:rsidRPr="00496C69">
              <w:rPr>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C70A08" w:rsidRPr="00833D8E">
              <w:rPr>
                <w:rFonts w:eastAsia="Calibri"/>
                <w:color w:val="FF0000"/>
                <w:lang w:eastAsia="ru-RU"/>
              </w:rPr>
              <w:t>/</w:t>
            </w:r>
            <w:r w:rsidR="00C70A08" w:rsidRPr="00AB4DD9">
              <w:rPr>
                <w:rFonts w:eastAsia="Calibri"/>
                <w:color w:val="FF0000"/>
                <w:lang w:eastAsia="ru-RU"/>
              </w:rPr>
              <w:t xml:space="preserve"> [</w:t>
            </w:r>
            <w:r w:rsidR="00C70A08" w:rsidRPr="005903DB">
              <w:rPr>
                <w:rFonts w:eastAsia="Calibri"/>
                <w:lang w:eastAsia="ru-RU"/>
              </w:rPr>
              <w:t>Отчётн</w:t>
            </w:r>
            <w:r w:rsidR="004A2932">
              <w:rPr>
                <w:rFonts w:eastAsia="Calibri"/>
                <w:lang w:eastAsia="ru-RU"/>
              </w:rPr>
              <w:t>ым</w:t>
            </w:r>
            <w:r w:rsidR="00C70A08" w:rsidRPr="005903DB">
              <w:rPr>
                <w:rFonts w:eastAsia="Calibri"/>
                <w:lang w:eastAsia="ru-RU"/>
              </w:rPr>
              <w:t xml:space="preserve"> период</w:t>
            </w:r>
            <w:r w:rsidR="004A2932">
              <w:rPr>
                <w:rFonts w:eastAsia="Calibri"/>
                <w:lang w:eastAsia="ru-RU"/>
              </w:rPr>
              <w:t>ом</w:t>
            </w:r>
            <w:r w:rsidR="00C70A08" w:rsidRPr="005903DB">
              <w:rPr>
                <w:rFonts w:eastAsia="Calibri"/>
                <w:lang w:eastAsia="ru-RU"/>
              </w:rPr>
              <w:t xml:space="preserve"> </w:t>
            </w:r>
            <w:r w:rsidR="00C70A08" w:rsidRPr="00AB4DD9">
              <w:rPr>
                <w:rFonts w:eastAsia="Calibri"/>
                <w:color w:val="FF0000"/>
                <w:lang w:eastAsia="ru-RU"/>
              </w:rPr>
              <w:t>]</w:t>
            </w:r>
            <w:r w:rsidRPr="00944762">
              <w:rPr>
                <w:rFonts w:eastAsia="Calibri"/>
                <w:lang w:eastAsia="ru-RU"/>
              </w:rPr>
              <w:t>.</w:t>
            </w:r>
            <w:r>
              <w:rPr>
                <w:rFonts w:eastAsia="Calibri"/>
                <w:lang w:eastAsia="ru-RU"/>
              </w:rPr>
              <w:t xml:space="preserve"> </w:t>
            </w:r>
          </w:p>
        </w:tc>
      </w:tr>
    </w:tbl>
    <w:p w14:paraId="061F2194" w14:textId="77777777" w:rsidR="00DF2DC4" w:rsidRPr="000A0C8A" w:rsidRDefault="00DF2DC4" w:rsidP="00DF2DC4">
      <w:pPr>
        <w:pStyle w:val="afff0"/>
        <w:numPr>
          <w:ilvl w:val="1"/>
          <w:numId w:val="36"/>
        </w:numPr>
        <w:ind w:left="851" w:hanging="851"/>
      </w:pPr>
      <w:r>
        <w:t>Исполнитель</w:t>
      </w:r>
      <w:r w:rsidRPr="000A0C8A">
        <w:t xml:space="preserve"> направляет Заказчику на бумажном носителе подписанные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BD3E3F" w:rsidRPr="0046405C" w14:paraId="5E64A150" w14:textId="77777777" w:rsidTr="00C0711F">
        <w:trPr>
          <w:trHeight w:val="280"/>
        </w:trPr>
        <w:tc>
          <w:tcPr>
            <w:tcW w:w="2127" w:type="dxa"/>
          </w:tcPr>
          <w:p w14:paraId="7357DE77"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CFE61D0" w14:textId="7777777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0A0C8A">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0A0C8A">
              <w:rPr>
                <w:rFonts w:ascii="Tahoma" w:hAnsi="Tahoma" w:cs="Tahoma"/>
                <w:sz w:val="20"/>
              </w:rPr>
              <w:t>(2 экз.),</w:t>
            </w:r>
          </w:p>
          <w:p w14:paraId="2F4E7FAD" w14:textId="38F76324" w:rsidR="006E4E12" w:rsidRPr="00C60BAC" w:rsidRDefault="009F1A7D" w:rsidP="006E4E12">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833D8E">
              <w:rPr>
                <w:rFonts w:ascii="Tahoma" w:hAnsi="Tahoma" w:cs="Tahoma"/>
                <w:color w:val="FF0000"/>
                <w:sz w:val="20"/>
              </w:rPr>
              <w:t>[</w:t>
            </w:r>
            <w:r>
              <w:rPr>
                <w:rFonts w:ascii="Tahoma" w:hAnsi="Tahoma" w:cs="Tahoma"/>
                <w:color w:val="FF0000"/>
                <w:sz w:val="20"/>
              </w:rPr>
              <w:t xml:space="preserve"> </w:t>
            </w:r>
            <w:r w:rsidR="006E4E12" w:rsidRPr="007171D2">
              <w:rPr>
                <w:rFonts w:ascii="Tahoma" w:hAnsi="Tahoma" w:cs="Tahoma"/>
                <w:sz w:val="20"/>
              </w:rPr>
              <w:t xml:space="preserve">отчетная документация </w:t>
            </w:r>
            <w:r w:rsidR="006E4E12" w:rsidRPr="007F26A6">
              <w:rPr>
                <w:rFonts w:ascii="Tahoma" w:hAnsi="Tahoma" w:cs="Tahoma"/>
                <w:color w:val="FF0000"/>
                <w:sz w:val="20"/>
              </w:rPr>
              <w:t>[</w:t>
            </w:r>
            <w:r w:rsidR="006E4E12">
              <w:rPr>
                <w:rFonts w:ascii="Tahoma" w:hAnsi="Tahoma" w:cs="Tahoma"/>
                <w:color w:val="FF0000"/>
                <w:sz w:val="20"/>
              </w:rPr>
              <w:t xml:space="preserve"> </w:t>
            </w:r>
            <w:r w:rsidR="006E4E12" w:rsidRPr="007A52A0">
              <w:rPr>
                <w:rFonts w:ascii="Tahoma" w:hAnsi="Tahoma" w:cs="Tahoma"/>
                <w:sz w:val="20"/>
                <w:highlight w:val="darkGray"/>
              </w:rPr>
              <w:t>в соответствии с Заявкой</w:t>
            </w:r>
            <w:r w:rsidR="006E4E12">
              <w:rPr>
                <w:rFonts w:ascii="Tahoma" w:hAnsi="Tahoma" w:cs="Tahoma"/>
                <w:sz w:val="20"/>
              </w:rPr>
              <w:t xml:space="preserve"> </w:t>
            </w:r>
            <w:r w:rsidR="006E4E12" w:rsidRPr="007F26A6">
              <w:rPr>
                <w:rFonts w:ascii="Tahoma" w:hAnsi="Tahoma" w:cs="Tahoma"/>
                <w:color w:val="FF0000"/>
                <w:sz w:val="20"/>
              </w:rPr>
              <w:t>]</w:t>
            </w:r>
            <w:r w:rsidR="008C4832">
              <w:rPr>
                <w:rFonts w:ascii="Tahoma" w:hAnsi="Tahoma" w:cs="Tahoma"/>
                <w:color w:val="FF0000"/>
                <w:sz w:val="20"/>
              </w:rPr>
              <w:t xml:space="preserve"> </w:t>
            </w:r>
            <w:r w:rsidR="006E4E12">
              <w:rPr>
                <w:rFonts w:ascii="Tahoma" w:hAnsi="Tahoma" w:cs="Tahoma"/>
                <w:color w:val="FF0000"/>
                <w:sz w:val="20"/>
              </w:rPr>
              <w:t xml:space="preserve">/ </w:t>
            </w:r>
            <w:r w:rsidR="006E4E12" w:rsidRPr="007F26A6">
              <w:rPr>
                <w:rFonts w:ascii="Tahoma" w:hAnsi="Tahoma" w:cs="Tahoma"/>
                <w:color w:val="FF0000"/>
                <w:sz w:val="20"/>
              </w:rPr>
              <w:t>[</w:t>
            </w:r>
            <w:r w:rsidR="006E4E12" w:rsidRPr="00833D8E">
              <w:t>•</w:t>
            </w:r>
            <w:r w:rsidR="006D6987">
              <w:t>,</w:t>
            </w:r>
            <w:r w:rsidR="006E4E12" w:rsidRPr="007F26A6">
              <w:rPr>
                <w:color w:val="FF0000"/>
              </w:rPr>
              <w:t>]</w:t>
            </w:r>
            <w:r w:rsidR="006E4E12">
              <w:rPr>
                <w:rStyle w:val="a7"/>
                <w:color w:val="FF0000"/>
              </w:rPr>
              <w:footnoteReference w:id="196"/>
            </w:r>
            <w:r>
              <w:rPr>
                <w:color w:val="FF0000"/>
              </w:rPr>
              <w:t xml:space="preserve"> </w:t>
            </w:r>
            <w:r w:rsidRPr="007F26A6">
              <w:rPr>
                <w:rFonts w:ascii="Tahoma" w:hAnsi="Tahoma" w:cs="Tahoma"/>
                <w:color w:val="FF0000"/>
                <w:sz w:val="20"/>
              </w:rPr>
              <w:t>]</w:t>
            </w:r>
          </w:p>
          <w:p w14:paraId="7184E21E" w14:textId="0CFABFA1"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w:t>
            </w:r>
            <w:r w:rsidRPr="00365092">
              <w:rPr>
                <w:rFonts w:ascii="Tahoma" w:hAnsi="Tahoma" w:cs="Tahoma"/>
                <w:bCs/>
                <w:sz w:val="20"/>
              </w:rPr>
              <w:t>1</w:t>
            </w:r>
            <w:r w:rsidRPr="00450BF5">
              <w:rPr>
                <w:rFonts w:ascii="Tahoma" w:hAnsi="Tahoma" w:cs="Tahoma"/>
                <w:bCs/>
                <w:sz w:val="20"/>
              </w:rPr>
              <w:t xml:space="preserve"> экз.)</w:t>
            </w:r>
            <w:r>
              <w:rPr>
                <w:rFonts w:ascii="Tahoma" w:hAnsi="Tahoma" w:cs="Tahoma"/>
                <w:bCs/>
                <w:sz w:val="20"/>
              </w:rPr>
              <w:t xml:space="preserve"> </w:t>
            </w:r>
            <w:r w:rsidRPr="00833D8E">
              <w:rPr>
                <w:rFonts w:ascii="Tahoma" w:hAnsi="Tahoma" w:cs="Tahoma"/>
                <w:color w:val="FF0000"/>
                <w:sz w:val="20"/>
              </w:rPr>
              <w:t>]</w:t>
            </w:r>
            <w:r w:rsidRPr="00450BF5">
              <w:rPr>
                <w:rFonts w:ascii="Tahoma" w:hAnsi="Tahoma" w:cs="Tahoma"/>
                <w:sz w:val="20"/>
              </w:rPr>
              <w:t>,</w:t>
            </w:r>
          </w:p>
          <w:p w14:paraId="603F312D" w14:textId="131010EE" w:rsidR="006E4E12" w:rsidRDefault="006E4E12" w:rsidP="006E4E1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материалов (2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734E876D" w14:textId="208FF633" w:rsidR="006E4E12" w:rsidRPr="00C60BAC" w:rsidRDefault="00A57F65"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833D8E">
              <w:rPr>
                <w:rFonts w:ascii="Tahoma" w:hAnsi="Tahoma" w:cs="Tahoma"/>
                <w:bCs/>
                <w:color w:val="FF0000"/>
                <w:sz w:val="20"/>
              </w:rPr>
              <w:t>[</w:t>
            </w:r>
            <w:r>
              <w:rPr>
                <w:rFonts w:ascii="Tahoma" w:hAnsi="Tahoma" w:cs="Tahoma"/>
                <w:bCs/>
                <w:color w:val="FF0000"/>
                <w:sz w:val="20"/>
              </w:rPr>
              <w:t xml:space="preserve"> </w:t>
            </w:r>
            <w:r w:rsidR="006E4E12" w:rsidRPr="00C60BAC">
              <w:rPr>
                <w:rFonts w:ascii="Tahoma" w:hAnsi="Tahoma" w:cs="Tahoma"/>
                <w:sz w:val="20"/>
              </w:rPr>
              <w:t>счет на оплату,</w:t>
            </w:r>
            <w:r>
              <w:rPr>
                <w:rStyle w:val="a7"/>
                <w:rFonts w:ascii="Tahoma" w:hAnsi="Tahoma" w:cs="Tahoma"/>
                <w:color w:val="FF0000"/>
                <w:sz w:val="20"/>
              </w:rPr>
              <w:t xml:space="preserve"> </w:t>
            </w:r>
            <w:r w:rsidRPr="007F26A6">
              <w:rPr>
                <w:rFonts w:ascii="Tahoma" w:hAnsi="Tahoma" w:cs="Tahoma"/>
                <w:color w:val="FF0000"/>
                <w:sz w:val="20"/>
              </w:rPr>
              <w:t>]</w:t>
            </w:r>
            <w:r>
              <w:rPr>
                <w:rStyle w:val="a7"/>
                <w:rFonts w:ascii="Tahoma" w:hAnsi="Tahoma" w:cs="Tahoma"/>
                <w:color w:val="FF0000"/>
                <w:sz w:val="20"/>
              </w:rPr>
              <w:footnoteReference w:id="197"/>
            </w:r>
          </w:p>
          <w:p w14:paraId="5B86D34A" w14:textId="16C106A7" w:rsidR="00BD3E3F" w:rsidRPr="000A0C8A"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Pr="006D1F37">
              <w:rPr>
                <w:rStyle w:val="a7"/>
                <w:rFonts w:ascii="Tahoma" w:hAnsi="Tahoma" w:cs="Tahoma"/>
                <w:color w:val="FF0000"/>
                <w:sz w:val="20"/>
              </w:rPr>
              <w:footnoteReference w:id="198"/>
            </w:r>
            <w:r w:rsidRPr="006D1F37">
              <w:rPr>
                <w:rFonts w:ascii="Tahoma" w:hAnsi="Tahoma" w:cs="Tahoma"/>
                <w:color w:val="FF0000"/>
                <w:sz w:val="20"/>
              </w:rPr>
              <w:t xml:space="preserve"> </w:t>
            </w:r>
          </w:p>
        </w:tc>
      </w:tr>
      <w:tr w:rsidR="00BD3E3F" w:rsidRPr="0046405C" w14:paraId="244FD42B" w14:textId="77777777" w:rsidTr="00C0711F">
        <w:trPr>
          <w:trHeight w:val="361"/>
        </w:trPr>
        <w:tc>
          <w:tcPr>
            <w:tcW w:w="2127" w:type="dxa"/>
          </w:tcPr>
          <w:p w14:paraId="558D5553"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A0F3422" w14:textId="10A50A0D" w:rsidR="00BD3E3F" w:rsidRPr="000A0C8A" w:rsidRDefault="00BD3E3F" w:rsidP="00C04784">
            <w:pPr>
              <w:pStyle w:val="SL0TextSimplawyer"/>
              <w:tabs>
                <w:tab w:val="clear" w:pos="851"/>
                <w:tab w:val="left" w:pos="1029"/>
              </w:tabs>
              <w:spacing w:before="0" w:after="100"/>
              <w:ind w:firstLine="1"/>
              <w:rPr>
                <w:rFonts w:eastAsia="Calibri"/>
                <w:lang w:eastAsia="ru-RU"/>
              </w:rPr>
            </w:pPr>
            <w:r w:rsidRPr="000A0C8A">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99"/>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200"/>
            </w:r>
            <w:r w:rsidR="00C04784" w:rsidRPr="0046405C">
              <w:rPr>
                <w:rFonts w:eastAsia="Calibri"/>
                <w:lang w:eastAsia="ru-RU"/>
              </w:rPr>
              <w:t xml:space="preserve"> </w:t>
            </w:r>
            <w:proofErr w:type="spellStart"/>
            <w:r w:rsidR="00387B4F">
              <w:rPr>
                <w:rFonts w:eastAsia="Calibri"/>
                <w:lang w:eastAsia="ru-RU"/>
              </w:rPr>
              <w:t>р.д</w:t>
            </w:r>
            <w:proofErr w:type="spellEnd"/>
            <w:r w:rsidR="00387B4F">
              <w:rPr>
                <w:rFonts w:eastAsia="Calibri"/>
                <w:lang w:eastAsia="ru-RU"/>
              </w:rPr>
              <w:t xml:space="preserve">. </w:t>
            </w:r>
            <w:r w:rsidRPr="000A0C8A">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0A0C8A">
              <w:rPr>
                <w:rFonts w:eastAsia="Calibri"/>
                <w:lang w:eastAsia="ru-RU"/>
              </w:rPr>
              <w:t>по электронной почте.</w:t>
            </w:r>
          </w:p>
        </w:tc>
      </w:tr>
    </w:tbl>
    <w:p w14:paraId="258B4AF7" w14:textId="77777777" w:rsidR="00DF2DC4" w:rsidRPr="0046405C" w:rsidRDefault="00DF2DC4" w:rsidP="00DF2DC4">
      <w:pPr>
        <w:pStyle w:val="afff0"/>
        <w:numPr>
          <w:ilvl w:val="1"/>
          <w:numId w:val="36"/>
        </w:numPr>
        <w:ind w:left="851" w:hanging="851"/>
      </w:pPr>
      <w:r w:rsidRPr="0046405C">
        <w:t xml:space="preserve">Заказчик направляет </w:t>
      </w:r>
      <w:r>
        <w:t>Исполнителю</w:t>
      </w:r>
      <w:r w:rsidRPr="0046405C">
        <w:t xml:space="preserve"> на бумажном носителе подписанный им</w:t>
      </w:r>
    </w:p>
    <w:tbl>
      <w:tblPr>
        <w:tblStyle w:val="aff1"/>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9"/>
        <w:gridCol w:w="7796"/>
      </w:tblGrid>
      <w:tr w:rsidR="00BD3E3F" w:rsidRPr="0046405C" w14:paraId="28592CD1" w14:textId="77777777" w:rsidTr="00C0711F">
        <w:trPr>
          <w:trHeight w:val="280"/>
        </w:trPr>
        <w:tc>
          <w:tcPr>
            <w:tcW w:w="2269" w:type="dxa"/>
          </w:tcPr>
          <w:p w14:paraId="6BC7BB4C"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817E11A" w14:textId="2B0E0A8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46405C">
              <w:rPr>
                <w:rFonts w:ascii="Tahoma" w:hAnsi="Tahoma" w:cs="Tahoma"/>
                <w:sz w:val="20"/>
              </w:rPr>
              <w:t xml:space="preserve">Акт </w:t>
            </w:r>
            <w:r w:rsidR="00B82262">
              <w:rPr>
                <w:rFonts w:ascii="Tahoma" w:hAnsi="Tahoma" w:cs="Tahoma"/>
                <w:sz w:val="20"/>
              </w:rPr>
              <w:t>сдачи-приемки услуг</w:t>
            </w:r>
            <w:r>
              <w:rPr>
                <w:rFonts w:ascii="Tahoma" w:hAnsi="Tahoma" w:cs="Tahoma"/>
                <w:sz w:val="20"/>
              </w:rPr>
              <w:t xml:space="preserve"> </w:t>
            </w:r>
            <w:r w:rsidRPr="0046405C">
              <w:rPr>
                <w:rFonts w:ascii="Tahoma" w:hAnsi="Tahoma" w:cs="Tahoma"/>
                <w:sz w:val="20"/>
              </w:rPr>
              <w:t>(</w:t>
            </w:r>
            <w:r w:rsidR="006E4E12" w:rsidRPr="00365092">
              <w:rPr>
                <w:rFonts w:ascii="Tahoma" w:hAnsi="Tahoma" w:cs="Tahoma"/>
                <w:sz w:val="20"/>
              </w:rPr>
              <w:t>1</w:t>
            </w:r>
            <w:r w:rsidRPr="0046405C">
              <w:rPr>
                <w:rFonts w:ascii="Tahoma" w:hAnsi="Tahoma" w:cs="Tahoma"/>
                <w:sz w:val="20"/>
              </w:rPr>
              <w:t xml:space="preserve"> экз.),</w:t>
            </w:r>
          </w:p>
          <w:p w14:paraId="68693D15" w14:textId="53994340" w:rsidR="006E4E12" w:rsidRPr="0046405C" w:rsidRDefault="006E4E12"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материалов</w:t>
            </w:r>
            <w:r w:rsidR="006A1254">
              <w:rPr>
                <w:rFonts w:ascii="Tahoma" w:hAnsi="Tahoma" w:cs="Tahoma"/>
                <w:sz w:val="20"/>
              </w:rPr>
              <w:t xml:space="preserve">(1 экз.) </w:t>
            </w:r>
            <w:r w:rsidRPr="00833D8E">
              <w:rPr>
                <w:rFonts w:ascii="Tahoma" w:hAnsi="Tahoma" w:cs="Tahoma"/>
                <w:bCs/>
                <w:color w:val="FF0000"/>
                <w:sz w:val="20"/>
              </w:rPr>
              <w:t>]</w:t>
            </w:r>
            <w:r>
              <w:rPr>
                <w:rFonts w:ascii="Tahoma" w:hAnsi="Tahoma" w:cs="Tahoma"/>
                <w:bCs/>
                <w:color w:val="FF0000"/>
                <w:sz w:val="20"/>
              </w:rPr>
              <w:t>,</w:t>
            </w:r>
          </w:p>
        </w:tc>
      </w:tr>
      <w:tr w:rsidR="00BD3E3F" w:rsidRPr="0046405C" w14:paraId="01BAF1B6" w14:textId="77777777" w:rsidTr="00C0711F">
        <w:trPr>
          <w:trHeight w:val="361"/>
        </w:trPr>
        <w:tc>
          <w:tcPr>
            <w:tcW w:w="2269" w:type="dxa"/>
          </w:tcPr>
          <w:p w14:paraId="00190DC5"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lastRenderedPageBreak/>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5C31E8C0" w14:textId="0FFEB45B" w:rsidR="00BD3E3F" w:rsidRPr="0046405C" w:rsidRDefault="00BD3E3F" w:rsidP="00BD3E3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201"/>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6D1F37">
              <w:rPr>
                <w:rFonts w:eastAsia="Calibri"/>
                <w:color w:val="FF0000"/>
                <w:vertAlign w:val="superscript"/>
              </w:rPr>
              <w:footnoteReference w:id="202"/>
            </w:r>
            <w:r w:rsidR="00C04784" w:rsidRPr="006D1F37">
              <w:rPr>
                <w:rFonts w:eastAsia="Calibri"/>
                <w:color w:val="FF0000"/>
                <w:lang w:eastAsia="ru-RU"/>
              </w:rPr>
              <w:t xml:space="preserve"> </w:t>
            </w:r>
            <w:proofErr w:type="spellStart"/>
            <w:r w:rsidR="00387B4F">
              <w:rPr>
                <w:rFonts w:eastAsia="Calibri"/>
                <w:lang w:eastAsia="ru-RU"/>
              </w:rPr>
              <w:t>р.д</w:t>
            </w:r>
            <w:proofErr w:type="spellEnd"/>
            <w:r w:rsidR="00387B4F">
              <w:rPr>
                <w:rFonts w:eastAsia="Calibri"/>
                <w:lang w:eastAsia="ru-RU"/>
              </w:rPr>
              <w:t xml:space="preserve">. </w:t>
            </w:r>
            <w:r w:rsidRPr="0046405C">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46405C">
              <w:rPr>
                <w:rFonts w:eastAsia="Calibri"/>
                <w:lang w:eastAsia="ru-RU"/>
              </w:rPr>
              <w:t>на бумажном носителе.</w:t>
            </w:r>
          </w:p>
        </w:tc>
      </w:tr>
    </w:tbl>
    <w:p w14:paraId="0773F15C" w14:textId="77777777" w:rsidR="005C07B2" w:rsidRPr="008C4832" w:rsidRDefault="005C07B2" w:rsidP="005C07B2">
      <w:pPr>
        <w:pStyle w:val="afff0"/>
        <w:numPr>
          <w:ilvl w:val="1"/>
          <w:numId w:val="36"/>
        </w:numPr>
        <w:tabs>
          <w:tab w:val="left" w:pos="851"/>
        </w:tabs>
        <w:ind w:left="851" w:hanging="851"/>
        <w:rPr>
          <w:color w:val="FF0000"/>
        </w:rPr>
      </w:pPr>
      <w:proofErr w:type="gramStart"/>
      <w:r w:rsidRPr="00891C08">
        <w:rPr>
          <w:color w:val="FF0000"/>
        </w:rPr>
        <w:t>[</w:t>
      </w:r>
      <w:r w:rsidRPr="00891C08">
        <w:t xml:space="preserve"> В</w:t>
      </w:r>
      <w:proofErr w:type="gramEnd"/>
      <w:r w:rsidRPr="00891C08">
        <w:t xml:space="preserve"> отношении Работ, выполненных в периоде до даты заключения Договора, вышеуказанные документы направляются Заказчику не позднее последнего числа месяца заключения Договора. </w:t>
      </w:r>
      <w:r w:rsidRPr="00891C08">
        <w:rPr>
          <w:color w:val="FF0000"/>
        </w:rPr>
        <w:t xml:space="preserve">] </w:t>
      </w:r>
      <w:r w:rsidRPr="008C4832">
        <w:rPr>
          <w:rStyle w:val="a7"/>
          <w:color w:val="FF0000"/>
        </w:rPr>
        <w:footnoteReference w:id="203"/>
      </w:r>
    </w:p>
    <w:p w14:paraId="08CEB6DB" w14:textId="17AC4461" w:rsidR="00916EC1" w:rsidRPr="00891C08" w:rsidRDefault="00916EC1" w:rsidP="00916EC1">
      <w:pPr>
        <w:pStyle w:val="afff0"/>
        <w:numPr>
          <w:ilvl w:val="0"/>
          <w:numId w:val="36"/>
        </w:numPr>
        <w:tabs>
          <w:tab w:val="clear" w:pos="1843"/>
        </w:tabs>
        <w:ind w:left="851" w:hanging="851"/>
      </w:pPr>
      <w:r w:rsidRPr="00891C08">
        <w:t xml:space="preserve">Заказчик незамедлительно уведомляет </w:t>
      </w:r>
      <w:r>
        <w:t xml:space="preserve">Исполнителя </w:t>
      </w:r>
      <w:r w:rsidRPr="00891C08">
        <w:t xml:space="preserve">об обнаруженных ошибках в Акте сдачи-приёмки </w:t>
      </w:r>
      <w:r w:rsidR="006A1254">
        <w:t>услуг</w:t>
      </w:r>
      <w:r w:rsidRPr="00891C08">
        <w:t xml:space="preserve">. </w:t>
      </w:r>
      <w:r w:rsidR="006A1254">
        <w:t>Исполнитель</w:t>
      </w:r>
      <w:r w:rsidRPr="00891C08">
        <w:t xml:space="preserve"> устраняет ошибки и направляет Заказчику исправленный Акт сдачи-приёмки </w:t>
      </w:r>
      <w:r w:rsidR="006A1254">
        <w:t>услуг</w:t>
      </w:r>
      <w:r w:rsidRPr="00891C08">
        <w:t xml:space="preserve"> в сроки, предусмотренные для направления </w:t>
      </w:r>
      <w:r w:rsidR="006A1254">
        <w:t>Исполнителем</w:t>
      </w:r>
      <w:r w:rsidRPr="00891C08">
        <w:t xml:space="preserve"> Акта сдачи-приёмки </w:t>
      </w:r>
      <w:r w:rsidR="006A1254">
        <w:t>услуг</w:t>
      </w:r>
      <w:r w:rsidRPr="00891C08">
        <w:t>.</w:t>
      </w:r>
    </w:p>
    <w:p w14:paraId="66643342" w14:textId="7A288B20" w:rsidR="006A1254" w:rsidRPr="00891C08" w:rsidRDefault="006A1254" w:rsidP="006A1254">
      <w:pPr>
        <w:pStyle w:val="afff0"/>
        <w:numPr>
          <w:ilvl w:val="0"/>
          <w:numId w:val="36"/>
        </w:numPr>
        <w:tabs>
          <w:tab w:val="clear" w:pos="1843"/>
        </w:tabs>
        <w:ind w:left="851" w:hanging="851"/>
      </w:pPr>
      <w:bookmarkStart w:id="19" w:name="_Ref97023942"/>
      <w:r w:rsidRPr="00891C08">
        <w:t xml:space="preserve">Если полученный Заказчиком Акт сдачи-приёмки </w:t>
      </w:r>
      <w:r w:rsidR="00AE3324">
        <w:t>услуг</w:t>
      </w:r>
      <w:r w:rsidRPr="00891C08">
        <w:t xml:space="preserve"> на бумажном носителе отличается от подписанного Заказчиком Акта сдачи-приёмки </w:t>
      </w:r>
      <w:r w:rsidR="00AE3324">
        <w:t>услуг</w:t>
      </w:r>
      <w:r w:rsidRPr="00891C08">
        <w:t xml:space="preserve">, полученного по электронной почте, Заказчик уведомляет </w:t>
      </w:r>
      <w:r w:rsidR="00AE3324">
        <w:t>Исполнителя</w:t>
      </w:r>
      <w:r w:rsidRPr="00891C08">
        <w:t xml:space="preserve"> о выявленных расхождениях в течение </w:t>
      </w:r>
      <w:r w:rsidRPr="00891C08">
        <w:rPr>
          <w:color w:val="FF0000"/>
        </w:rPr>
        <w:t>[</w:t>
      </w:r>
      <w:r w:rsidRPr="00891C08">
        <w:t xml:space="preserve"> 2 </w:t>
      </w:r>
      <w:r w:rsidRPr="00891C08">
        <w:rPr>
          <w:color w:val="FF0000"/>
        </w:rPr>
        <w:t>]</w:t>
      </w:r>
      <w:r w:rsidRPr="00891C08">
        <w:t xml:space="preserve"> </w:t>
      </w:r>
      <w:r w:rsidRPr="008C4832">
        <w:rPr>
          <w:rStyle w:val="a7"/>
          <w:bCs/>
          <w:color w:val="FF0000"/>
        </w:rPr>
        <w:footnoteReference w:id="204"/>
      </w:r>
      <w:r w:rsidRPr="00891C08">
        <w:t xml:space="preserve"> </w:t>
      </w:r>
      <w:r w:rsidRPr="00891C08">
        <w:rPr>
          <w:color w:val="FF0000"/>
        </w:rPr>
        <w:t>/</w:t>
      </w:r>
      <w:r w:rsidRPr="00891C08">
        <w:t xml:space="preserve"> </w:t>
      </w:r>
      <w:r w:rsidRPr="00891C08">
        <w:rPr>
          <w:color w:val="FF0000"/>
        </w:rPr>
        <w:t>[</w:t>
      </w:r>
      <w:r w:rsidRPr="00891C08">
        <w:t xml:space="preserve"> 1 </w:t>
      </w:r>
      <w:r w:rsidRPr="00891C08">
        <w:rPr>
          <w:color w:val="FF0000"/>
        </w:rPr>
        <w:t>]</w:t>
      </w:r>
      <w:r w:rsidRPr="00891C08">
        <w:t xml:space="preserve"> </w:t>
      </w:r>
      <w:r w:rsidRPr="008C4832">
        <w:rPr>
          <w:rStyle w:val="a7"/>
          <w:bCs/>
          <w:color w:val="FF0000"/>
        </w:rPr>
        <w:footnoteReference w:id="205"/>
      </w:r>
      <w:r w:rsidRPr="008C4832">
        <w:rPr>
          <w:color w:val="FF0000"/>
        </w:rPr>
        <w:t xml:space="preserve"> </w:t>
      </w:r>
      <w:proofErr w:type="spellStart"/>
      <w:r w:rsidRPr="00891C08">
        <w:t>р.д</w:t>
      </w:r>
      <w:proofErr w:type="spellEnd"/>
      <w:r w:rsidRPr="00891C08">
        <w:t xml:space="preserve">. с момента получения Акта сдачи-приёмки </w:t>
      </w:r>
      <w:r w:rsidR="00AE3324">
        <w:t>услуг</w:t>
      </w:r>
      <w:r w:rsidRPr="00891C08">
        <w:t xml:space="preserve"> на бумажном носителе.</w:t>
      </w:r>
    </w:p>
    <w:p w14:paraId="2D0F69D5" w14:textId="44E18747" w:rsidR="006A1254" w:rsidRPr="00891C08" w:rsidRDefault="00AE3324" w:rsidP="006A1254">
      <w:pPr>
        <w:pStyle w:val="aff6"/>
      </w:pPr>
      <w:r>
        <w:t>Исполнитель</w:t>
      </w:r>
      <w:r w:rsidR="006A1254" w:rsidRPr="00891C08">
        <w:t xml:space="preserve"> в течение </w:t>
      </w:r>
      <w:r w:rsidR="006A1254" w:rsidRPr="00891C08">
        <w:rPr>
          <w:color w:val="FF0000"/>
        </w:rPr>
        <w:t>[</w:t>
      </w:r>
      <w:r w:rsidR="006A1254" w:rsidRPr="00891C08">
        <w:t xml:space="preserve"> 2 </w:t>
      </w:r>
      <w:r w:rsidR="006A1254" w:rsidRPr="00891C08">
        <w:rPr>
          <w:color w:val="FF0000"/>
        </w:rPr>
        <w:t>]</w:t>
      </w:r>
      <w:r w:rsidR="006A1254" w:rsidRPr="00891C08">
        <w:t xml:space="preserve"> </w:t>
      </w:r>
      <w:r w:rsidR="006A1254" w:rsidRPr="008C4832">
        <w:rPr>
          <w:rStyle w:val="a7"/>
          <w:bCs/>
          <w:color w:val="FF0000"/>
        </w:rPr>
        <w:footnoteReference w:id="206"/>
      </w:r>
      <w:r w:rsidR="006A1254" w:rsidRPr="00891C08">
        <w:t xml:space="preserve"> </w:t>
      </w:r>
      <w:r w:rsidR="006A1254" w:rsidRPr="00891C08">
        <w:rPr>
          <w:color w:val="FF0000"/>
        </w:rPr>
        <w:t>/</w:t>
      </w:r>
      <w:r w:rsidR="006A1254" w:rsidRPr="00891C08">
        <w:t xml:space="preserve"> </w:t>
      </w:r>
      <w:r w:rsidR="006A1254" w:rsidRPr="00891C08">
        <w:rPr>
          <w:color w:val="FF0000"/>
        </w:rPr>
        <w:t>[</w:t>
      </w:r>
      <w:r w:rsidR="006A1254" w:rsidRPr="00891C08">
        <w:t xml:space="preserve"> 1 </w:t>
      </w:r>
      <w:r w:rsidR="006A1254" w:rsidRPr="00891C08">
        <w:rPr>
          <w:color w:val="FF0000"/>
        </w:rPr>
        <w:t>]</w:t>
      </w:r>
      <w:r w:rsidR="006A1254" w:rsidRPr="00891C08">
        <w:t xml:space="preserve"> </w:t>
      </w:r>
      <w:r w:rsidR="006A1254" w:rsidRPr="008C4832">
        <w:rPr>
          <w:rStyle w:val="a7"/>
          <w:bCs/>
          <w:color w:val="FF0000"/>
        </w:rPr>
        <w:footnoteReference w:id="207"/>
      </w:r>
      <w:r w:rsidR="006A1254" w:rsidRPr="00891C08">
        <w:t xml:space="preserve"> </w:t>
      </w:r>
      <w:proofErr w:type="spellStart"/>
      <w:r w:rsidR="006A1254" w:rsidRPr="00891C08">
        <w:t>р.д</w:t>
      </w:r>
      <w:proofErr w:type="spellEnd"/>
      <w:r w:rsidR="006A1254" w:rsidRPr="00891C08">
        <w:t>. с момента получения такого уведомления от Заказчика обязан направить Заказчику ответ с указанием причин расхождения.</w:t>
      </w:r>
    </w:p>
    <w:p w14:paraId="435BD7B6" w14:textId="502CE566" w:rsidR="006A1254" w:rsidRPr="00891C08" w:rsidRDefault="006A1254" w:rsidP="006A1254">
      <w:pPr>
        <w:pStyle w:val="afff0"/>
        <w:numPr>
          <w:ilvl w:val="0"/>
          <w:numId w:val="36"/>
        </w:numPr>
        <w:tabs>
          <w:tab w:val="clear" w:pos="1843"/>
        </w:tabs>
        <w:ind w:left="851" w:hanging="851"/>
      </w:pPr>
      <w:r w:rsidRPr="00891C08">
        <w:t xml:space="preserve">Стороны будут прилагать усилия к обмену подписанными с двух сторон оригиналами Актов сдачи-приёмки </w:t>
      </w:r>
      <w:r w:rsidR="00AE3324">
        <w:t>услуг</w:t>
      </w:r>
      <w:r w:rsidRPr="00891C08">
        <w:t xml:space="preserve"> на бумажном носителе не позднее </w:t>
      </w:r>
      <w:r w:rsidRPr="00891C08">
        <w:rPr>
          <w:rFonts w:eastAsia="Calibri"/>
          <w:color w:val="FF0000"/>
          <w:lang w:eastAsia="ru-RU"/>
        </w:rPr>
        <w:t xml:space="preserve">[ </w:t>
      </w:r>
      <w:r w:rsidRPr="00891C08">
        <w:t xml:space="preserve">20 </w:t>
      </w:r>
      <w:r w:rsidRPr="00891C08">
        <w:rPr>
          <w:rFonts w:eastAsia="Calibri"/>
          <w:color w:val="FF0000"/>
          <w:lang w:eastAsia="ru-RU"/>
        </w:rPr>
        <w:t>]</w:t>
      </w:r>
      <w:r w:rsidRPr="00891C08">
        <w:t xml:space="preserve"> </w:t>
      </w:r>
      <w:r w:rsidRPr="00891C08">
        <w:rPr>
          <w:rFonts w:eastAsia="Calibri"/>
          <w:color w:val="FF0000"/>
          <w:lang w:eastAsia="ru-RU"/>
        </w:rPr>
        <w:t>/</w:t>
      </w:r>
      <w:r w:rsidRPr="00891C08">
        <w:rPr>
          <w:rFonts w:eastAsia="Calibri"/>
          <w:lang w:eastAsia="ru-RU"/>
        </w:rPr>
        <w:t xml:space="preserve"> </w:t>
      </w:r>
      <w:r w:rsidRPr="00891C08">
        <w:rPr>
          <w:rFonts w:eastAsia="Calibri"/>
          <w:color w:val="FF0000"/>
          <w:lang w:eastAsia="ru-RU"/>
        </w:rPr>
        <w:t>[</w:t>
      </w:r>
      <w:r w:rsidRPr="00891C08">
        <w:rPr>
          <w:rFonts w:eastAsia="Calibri"/>
          <w:lang w:eastAsia="ru-RU"/>
        </w:rPr>
        <w:t xml:space="preserve"> 6 </w:t>
      </w:r>
      <w:r w:rsidRPr="00891C08">
        <w:rPr>
          <w:rFonts w:eastAsia="Calibri"/>
          <w:color w:val="FF0000"/>
          <w:lang w:eastAsia="ru-RU"/>
        </w:rPr>
        <w:t>]</w:t>
      </w:r>
      <w:r w:rsidRPr="00891C08">
        <w:rPr>
          <w:rFonts w:eastAsia="Calibri"/>
          <w:lang w:eastAsia="ru-RU"/>
        </w:rPr>
        <w:t xml:space="preserve"> </w:t>
      </w:r>
      <w:r w:rsidRPr="008C4832">
        <w:rPr>
          <w:rStyle w:val="a7"/>
          <w:rFonts w:eastAsia="Calibri"/>
          <w:color w:val="FF0000"/>
          <w:lang w:eastAsia="ru-RU"/>
        </w:rPr>
        <w:footnoteReference w:id="208"/>
      </w:r>
      <w:r w:rsidRPr="00891C08">
        <w:t xml:space="preserve"> числа месяца, </w:t>
      </w:r>
      <w:r w:rsidRPr="00891C08">
        <w:rPr>
          <w:rFonts w:eastAsia="Calibri"/>
        </w:rPr>
        <w:t xml:space="preserve">следующего за </w:t>
      </w:r>
      <w:r w:rsidR="004A2932" w:rsidRPr="00891C08">
        <w:rPr>
          <w:rFonts w:eastAsia="Calibri"/>
          <w:color w:val="FF0000"/>
        </w:rPr>
        <w:t>[</w:t>
      </w:r>
      <w:r w:rsidR="004A2932">
        <w:rPr>
          <w:rFonts w:eastAsia="Calibri"/>
          <w:color w:val="FF0000"/>
        </w:rPr>
        <w:t xml:space="preserve"> </w:t>
      </w:r>
      <w:r w:rsidRPr="00891C08">
        <w:rPr>
          <w:rFonts w:eastAsia="Calibri"/>
        </w:rPr>
        <w:t>месяцем</w:t>
      </w:r>
      <w:r w:rsidRPr="00891C08" w:rsidDel="00CF05D3">
        <w:rPr>
          <w:rFonts w:eastAsia="Calibri"/>
          <w:color w:val="FF0000"/>
        </w:rPr>
        <w:t xml:space="preserve"> </w:t>
      </w:r>
      <w:r w:rsidRPr="00891C08">
        <w:rPr>
          <w:rFonts w:eastAsia="Calibri"/>
        </w:rPr>
        <w:t xml:space="preserve">окончания </w:t>
      </w:r>
      <w:r w:rsidR="00AE3324">
        <w:rPr>
          <w:rFonts w:eastAsia="Calibri"/>
        </w:rPr>
        <w:t>оказания Услуг</w:t>
      </w:r>
      <w:r w:rsidRPr="00891C08">
        <w:rPr>
          <w:rFonts w:eastAsia="Calibri"/>
        </w:rPr>
        <w:t xml:space="preserve"> </w:t>
      </w:r>
      <w:r w:rsidRPr="00891C08">
        <w:rPr>
          <w:rFonts w:eastAsia="Calibri"/>
          <w:color w:val="FF0000"/>
        </w:rPr>
        <w:t>[</w:t>
      </w:r>
      <w:r w:rsidRPr="00891C08">
        <w:rPr>
          <w:rFonts w:eastAsia="Calibri"/>
        </w:rPr>
        <w:t xml:space="preserve"> по этапу </w:t>
      </w:r>
      <w:r w:rsidRPr="00891C08">
        <w:rPr>
          <w:rFonts w:eastAsia="Calibri"/>
          <w:color w:val="FF0000"/>
        </w:rPr>
        <w:t>]</w:t>
      </w:r>
      <w:r w:rsidRPr="00891C08">
        <w:rPr>
          <w:rFonts w:eastAsia="Calibri"/>
        </w:rPr>
        <w:t xml:space="preserve"> </w:t>
      </w:r>
      <w:r w:rsidRPr="00891C08">
        <w:rPr>
          <w:rFonts w:eastAsia="Calibri"/>
          <w:color w:val="FF0000"/>
        </w:rPr>
        <w:t>/</w:t>
      </w:r>
      <w:r w:rsidRPr="00891C08">
        <w:rPr>
          <w:rFonts w:eastAsia="Calibri"/>
        </w:rPr>
        <w:t xml:space="preserve"> </w:t>
      </w:r>
      <w:r w:rsidRPr="00891C08">
        <w:rPr>
          <w:rFonts w:eastAsia="Calibri"/>
          <w:color w:val="FF0000"/>
        </w:rPr>
        <w:t>[</w:t>
      </w:r>
      <w:r w:rsidRPr="00891C08">
        <w:rPr>
          <w:rFonts w:eastAsia="Calibri"/>
        </w:rPr>
        <w:t>Отчётн</w:t>
      </w:r>
      <w:r w:rsidR="004A2932">
        <w:rPr>
          <w:rFonts w:eastAsia="Calibri"/>
        </w:rPr>
        <w:t>ым</w:t>
      </w:r>
      <w:r w:rsidRPr="00891C08">
        <w:rPr>
          <w:rFonts w:eastAsia="Calibri"/>
        </w:rPr>
        <w:t xml:space="preserve"> период</w:t>
      </w:r>
      <w:r w:rsidR="004A2932">
        <w:rPr>
          <w:rFonts w:eastAsia="Calibri"/>
        </w:rPr>
        <w:t>ом</w:t>
      </w:r>
      <w:r w:rsidRPr="00891C08">
        <w:rPr>
          <w:rFonts w:eastAsia="Calibri"/>
        </w:rPr>
        <w:t xml:space="preserve"> </w:t>
      </w:r>
      <w:r w:rsidRPr="00891C08">
        <w:rPr>
          <w:rFonts w:eastAsia="Calibri"/>
          <w:color w:val="FF0000"/>
        </w:rPr>
        <w:t>]</w:t>
      </w:r>
      <w:r w:rsidRPr="00891C08">
        <w:rPr>
          <w:rFonts w:eastAsia="Calibri"/>
        </w:rPr>
        <w:t>.</w:t>
      </w:r>
    </w:p>
    <w:bookmarkEnd w:id="19"/>
    <w:p w14:paraId="3126BA58" w14:textId="7F7A466D" w:rsidR="00F57EA4" w:rsidRPr="00966493" w:rsidRDefault="00F57EA4" w:rsidP="00F57EA4">
      <w:pPr>
        <w:pStyle w:val="afff0"/>
        <w:numPr>
          <w:ilvl w:val="1"/>
          <w:numId w:val="36"/>
        </w:numPr>
        <w:ind w:left="851" w:hanging="851"/>
        <w:rPr>
          <w:lang w:bidi="ru-RU"/>
        </w:rPr>
      </w:pPr>
      <w:r w:rsidRPr="00966493">
        <w:rPr>
          <w:lang w:bidi="ru-RU"/>
        </w:rPr>
        <w:t xml:space="preserve">Датой исполнения обязательств Исполнителя </w:t>
      </w:r>
      <w:proofErr w:type="gramStart"/>
      <w:r w:rsidR="007A0288" w:rsidRPr="00946AE0">
        <w:rPr>
          <w:rFonts w:eastAsia="Calibri"/>
          <w:color w:val="FF0000"/>
          <w:lang w:eastAsia="ru-RU"/>
        </w:rPr>
        <w:t xml:space="preserve">[ </w:t>
      </w:r>
      <w:r w:rsidR="007A0288" w:rsidRPr="007A0288">
        <w:rPr>
          <w:rFonts w:eastAsia="Calibri"/>
          <w:lang w:eastAsia="ru-RU"/>
        </w:rPr>
        <w:t>по</w:t>
      </w:r>
      <w:proofErr w:type="gramEnd"/>
      <w:r w:rsidR="007A0288" w:rsidRPr="007A0288">
        <w:rPr>
          <w:rFonts w:eastAsia="Calibri"/>
          <w:lang w:eastAsia="ru-RU"/>
        </w:rPr>
        <w:t xml:space="preserve"> Договору </w:t>
      </w:r>
      <w:r w:rsidR="007A0288" w:rsidRPr="00946AE0">
        <w:rPr>
          <w:rFonts w:eastAsia="Calibri"/>
          <w:color w:val="FF0000"/>
          <w:lang w:eastAsia="ru-RU"/>
        </w:rPr>
        <w:t xml:space="preserve">] </w:t>
      </w:r>
      <w:r w:rsidR="007A0288">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4338B9"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365092">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7A0288"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sidRPr="00833D8E">
        <w:rPr>
          <w:color w:val="FF0000"/>
          <w:lang w:bidi="ru-RU"/>
        </w:rPr>
        <w:t>/</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является дата подписания Заказчиком </w:t>
      </w:r>
      <w:r w:rsidR="007171D2">
        <w:rPr>
          <w:lang w:bidi="ru-RU"/>
        </w:rPr>
        <w:t>А</w:t>
      </w:r>
      <w:r w:rsidRPr="00966493">
        <w:rPr>
          <w:lang w:bidi="ru-RU"/>
        </w:rPr>
        <w:t xml:space="preserve">кта </w:t>
      </w:r>
      <w:r w:rsidR="00B82262">
        <w:rPr>
          <w:lang w:bidi="ru-RU"/>
        </w:rPr>
        <w:t>сдачи-приемки у</w:t>
      </w:r>
      <w:r w:rsidR="007171D2">
        <w:rPr>
          <w:lang w:bidi="ru-RU"/>
        </w:rPr>
        <w:t xml:space="preserve">слуг </w:t>
      </w:r>
      <w:r w:rsidR="007171D2" w:rsidRPr="00946AE0">
        <w:rPr>
          <w:rFonts w:eastAsia="Calibri"/>
          <w:color w:val="FF0000"/>
          <w:lang w:eastAsia="ru-RU"/>
        </w:rPr>
        <w:t>[</w:t>
      </w:r>
      <w:r w:rsidR="007171D2">
        <w:rPr>
          <w:rFonts w:eastAsia="Calibri"/>
          <w:color w:val="FF0000"/>
          <w:lang w:eastAsia="ru-RU"/>
        </w:rPr>
        <w:t xml:space="preserve"> </w:t>
      </w:r>
      <w:r w:rsidR="007171D2" w:rsidRPr="00AD2005">
        <w:rPr>
          <w:highlight w:val="darkGray"/>
          <w:lang w:bidi="ru-RU"/>
        </w:rPr>
        <w:t xml:space="preserve">по </w:t>
      </w:r>
      <w:r w:rsidR="004338B9" w:rsidRPr="00AD2005">
        <w:rPr>
          <w:highlight w:val="darkGray"/>
          <w:lang w:bidi="ru-RU"/>
        </w:rPr>
        <w:t>З</w:t>
      </w:r>
      <w:r w:rsidR="007171D2" w:rsidRPr="00AD2005">
        <w:rPr>
          <w:highlight w:val="darkGray"/>
          <w:lang w:bidi="ru-RU"/>
        </w:rPr>
        <w:t>аявке</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365092">
        <w:rPr>
          <w:color w:val="FF0000"/>
          <w:lang w:bidi="ru-RU"/>
        </w:rPr>
        <w:t>/</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7A0288">
        <w:rPr>
          <w:rFonts w:eastAsia="Calibri"/>
          <w:lang w:eastAsia="ru-RU"/>
        </w:rPr>
        <w:t xml:space="preserve">по </w:t>
      </w:r>
      <w:r w:rsidR="007171D2" w:rsidRPr="007A0288">
        <w:rPr>
          <w:lang w:bidi="ru-RU"/>
        </w:rPr>
        <w:t>этапу</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4338B9" w:rsidRPr="00833D8E">
        <w:rPr>
          <w:color w:val="FF0000"/>
          <w:lang w:bidi="ru-RU"/>
        </w:rPr>
        <w:t>/</w:t>
      </w:r>
      <w:r w:rsidR="004338B9" w:rsidRPr="00946AE0">
        <w:rPr>
          <w:rFonts w:eastAsia="Calibri"/>
          <w:color w:val="FF0000"/>
          <w:lang w:eastAsia="ru-RU"/>
        </w:rPr>
        <w:t xml:space="preserve"> [</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при условии предоставления Исполнителем отчетной документации, указанной в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Договоре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03509B" w:rsidRPr="00946AE0">
        <w:rPr>
          <w:rFonts w:eastAsia="Calibri"/>
          <w:color w:val="FF0000"/>
          <w:lang w:eastAsia="ru-RU"/>
        </w:rPr>
        <w:t>[</w:t>
      </w:r>
      <w:r w:rsidR="004338B9">
        <w:rPr>
          <w:lang w:bidi="ru-RU"/>
        </w:rPr>
        <w:t xml:space="preserve"> </w:t>
      </w:r>
      <w:r w:rsidR="0003509B" w:rsidRPr="00AD2005">
        <w:rPr>
          <w:highlight w:val="darkGray"/>
          <w:lang w:bidi="ru-RU"/>
        </w:rPr>
        <w:t>З</w:t>
      </w:r>
      <w:r w:rsidRPr="00AD2005">
        <w:rPr>
          <w:highlight w:val="darkGray"/>
          <w:lang w:bidi="ru-RU"/>
        </w:rPr>
        <w:t>аявке</w:t>
      </w:r>
      <w:r w:rsidR="0003509B">
        <w:rPr>
          <w:lang w:bidi="ru-RU"/>
        </w:rPr>
        <w:t xml:space="preserve"> </w:t>
      </w:r>
      <w:r w:rsidR="0003509B"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0003509B" w:rsidRPr="00946AE0">
        <w:rPr>
          <w:rFonts w:eastAsia="Calibri"/>
          <w:color w:val="FF0000"/>
          <w:lang w:eastAsia="ru-RU"/>
        </w:rPr>
        <w:t>[</w:t>
      </w:r>
      <w:r w:rsidR="0003509B">
        <w:rPr>
          <w:rFonts w:eastAsia="Calibri"/>
          <w:color w:val="FF0000"/>
          <w:lang w:eastAsia="ru-RU"/>
        </w:rPr>
        <w:t xml:space="preserve"> </w:t>
      </w:r>
      <w:r w:rsidRPr="00966493">
        <w:rPr>
          <w:lang w:bidi="ru-RU"/>
        </w:rPr>
        <w:t>по этапу</w:t>
      </w:r>
      <w:r w:rsidR="0003509B">
        <w:rPr>
          <w:lang w:bidi="ru-RU"/>
        </w:rPr>
        <w:t xml:space="preserve"> </w:t>
      </w:r>
      <w:r w:rsidR="0003509B" w:rsidRPr="00946AE0">
        <w:rPr>
          <w:rFonts w:eastAsia="Calibri"/>
          <w:color w:val="FF0000"/>
          <w:lang w:eastAsia="ru-RU"/>
        </w:rPr>
        <w:t>]</w:t>
      </w:r>
      <w:r w:rsidR="0003509B" w:rsidRPr="0003509B">
        <w:rPr>
          <w:rFonts w:eastAsia="Calibri"/>
          <w:color w:val="FF0000"/>
          <w:lang w:eastAsia="ru-RU"/>
        </w:rPr>
        <w:t xml:space="preserve"> </w:t>
      </w:r>
      <w:r w:rsidR="0003509B" w:rsidRPr="00946AE0">
        <w:rPr>
          <w:rFonts w:eastAsia="Calibri"/>
          <w:color w:val="FF0000"/>
          <w:lang w:eastAsia="ru-RU"/>
        </w:rPr>
        <w:t>]</w:t>
      </w:r>
      <w:r w:rsidRPr="00966493">
        <w:rPr>
          <w:lang w:bidi="ru-RU"/>
        </w:rPr>
        <w:t>.</w:t>
      </w:r>
    </w:p>
    <w:p w14:paraId="35C7900C" w14:textId="1078B85E" w:rsidR="00F57EA4" w:rsidRPr="00365092" w:rsidRDefault="00B31C60" w:rsidP="00F57EA4">
      <w:pPr>
        <w:pStyle w:val="afff0"/>
        <w:numPr>
          <w:ilvl w:val="1"/>
          <w:numId w:val="36"/>
        </w:numPr>
        <w:ind w:left="851" w:hanging="851"/>
        <w:rPr>
          <w:lang w:bidi="ru-RU"/>
        </w:rPr>
      </w:pPr>
      <w:proofErr w:type="gramStart"/>
      <w:r w:rsidRPr="00946AE0">
        <w:rPr>
          <w:rFonts w:eastAsia="Calibri"/>
          <w:color w:val="FF0000"/>
          <w:lang w:eastAsia="ru-RU"/>
        </w:rPr>
        <w:t>[</w:t>
      </w:r>
      <w:r>
        <w:rPr>
          <w:rFonts w:eastAsia="Calibri"/>
          <w:color w:val="FF0000"/>
          <w:lang w:eastAsia="ru-RU"/>
        </w:rPr>
        <w:t xml:space="preserve"> </w:t>
      </w:r>
      <w:r w:rsidR="00F57EA4" w:rsidRPr="00966493">
        <w:rPr>
          <w:lang w:bidi="ru-RU"/>
        </w:rPr>
        <w:t>Обязательства</w:t>
      </w:r>
      <w:proofErr w:type="gramEnd"/>
      <w:r w:rsidR="00F57EA4" w:rsidRPr="00966493">
        <w:rPr>
          <w:lang w:bidi="ru-RU"/>
        </w:rPr>
        <w:t xml:space="preserve"> Исполнителя по </w:t>
      </w:r>
      <w:r w:rsidRPr="00946AE0">
        <w:rPr>
          <w:rFonts w:eastAsia="Calibri"/>
          <w:color w:val="FF0000"/>
          <w:lang w:eastAsia="ru-RU"/>
        </w:rPr>
        <w:t>[</w:t>
      </w:r>
      <w:r>
        <w:rPr>
          <w:rFonts w:eastAsia="Calibri"/>
          <w:color w:val="FF0000"/>
          <w:lang w:eastAsia="ru-RU"/>
        </w:rPr>
        <w:t xml:space="preserve"> </w:t>
      </w:r>
      <w:r w:rsidR="00241E7A" w:rsidRPr="00365092">
        <w:rPr>
          <w:rFonts w:eastAsia="Calibri"/>
          <w:lang w:eastAsia="ru-RU"/>
        </w:rPr>
        <w:t>Договору</w:t>
      </w:r>
      <w:r w:rsidR="00241E7A">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00241E7A" w:rsidRPr="007A52A0">
        <w:rPr>
          <w:rFonts w:eastAsia="Calibri"/>
          <w:highlight w:val="darkGray"/>
          <w:lang w:eastAsia="ru-RU"/>
        </w:rPr>
        <w:t>Заявке</w:t>
      </w:r>
      <w:r w:rsidR="00241E7A"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00F57EA4" w:rsidRPr="00966493">
        <w:rPr>
          <w:lang w:bidi="ru-RU"/>
        </w:rPr>
        <w:t>счита</w:t>
      </w:r>
      <w:r w:rsidR="00F57EA4">
        <w:rPr>
          <w:lang w:bidi="ru-RU"/>
        </w:rPr>
        <w:t>ю</w:t>
      </w:r>
      <w:r w:rsidR="00F57EA4" w:rsidRPr="00966493">
        <w:rPr>
          <w:lang w:bidi="ru-RU"/>
        </w:rPr>
        <w:t xml:space="preserve">тся выполненными и принятыми Заказчиком с даты подписания Заказчиком </w:t>
      </w:r>
      <w:r w:rsidR="00241E7A">
        <w:rPr>
          <w:lang w:bidi="ru-RU"/>
        </w:rPr>
        <w:t>А</w:t>
      </w:r>
      <w:r w:rsidR="00F57EA4" w:rsidRPr="00966493">
        <w:rPr>
          <w:lang w:bidi="ru-RU"/>
        </w:rPr>
        <w:t xml:space="preserve">кта </w:t>
      </w:r>
      <w:r w:rsidR="00B82262">
        <w:rPr>
          <w:lang w:bidi="ru-RU"/>
        </w:rPr>
        <w:t>сдачи-приемки у</w:t>
      </w:r>
      <w:r w:rsidR="00241E7A">
        <w:rPr>
          <w:lang w:bidi="ru-RU"/>
        </w:rPr>
        <w:t>слуг</w:t>
      </w:r>
      <w:r w:rsidR="00F57EA4" w:rsidRPr="00966493">
        <w:rPr>
          <w:lang w:bidi="ru-RU"/>
        </w:rPr>
        <w:t xml:space="preserve"> </w:t>
      </w:r>
      <w:r w:rsidR="004338B9" w:rsidRPr="00AB4DD9">
        <w:rPr>
          <w:color w:val="FF0000"/>
        </w:rPr>
        <w:t>[</w:t>
      </w:r>
      <w:r w:rsidR="004338B9">
        <w:rPr>
          <w:color w:val="FF0000"/>
        </w:rPr>
        <w:t xml:space="preserve"> </w:t>
      </w:r>
      <w:r w:rsidR="004338B9" w:rsidRPr="00314323">
        <w:rPr>
          <w:lang w:bidi="ru-RU"/>
        </w:rPr>
        <w:t xml:space="preserve">по </w:t>
      </w:r>
      <w:r w:rsidR="004338B9">
        <w:rPr>
          <w:lang w:bidi="ru-RU"/>
        </w:rPr>
        <w:t>всем э</w:t>
      </w:r>
      <w:r w:rsidR="004338B9" w:rsidRPr="00314323">
        <w:rPr>
          <w:lang w:bidi="ru-RU"/>
        </w:rPr>
        <w:t>тап</w:t>
      </w:r>
      <w:r w:rsidR="004338B9">
        <w:rPr>
          <w:lang w:bidi="ru-RU"/>
        </w:rPr>
        <w:t xml:space="preserve">ам Услуг </w:t>
      </w:r>
      <w:r w:rsidR="004338B9" w:rsidRPr="009D5A54">
        <w:rPr>
          <w:color w:val="FF0000"/>
        </w:rPr>
        <w:t>]</w:t>
      </w:r>
      <w:r w:rsidR="004338B9" w:rsidRPr="00B656CC">
        <w:rPr>
          <w:color w:val="FF0000"/>
        </w:rPr>
        <w:t xml:space="preserve"> /</w:t>
      </w:r>
      <w:r w:rsidR="004338B9" w:rsidRPr="005903DB">
        <w:t xml:space="preserve"> </w:t>
      </w:r>
      <w:r w:rsidR="004338B9" w:rsidRPr="00AB4DD9">
        <w:rPr>
          <w:color w:val="FF0000"/>
        </w:rPr>
        <w:t>[</w:t>
      </w:r>
      <w:r w:rsidR="004338B9" w:rsidRPr="005903DB">
        <w:t xml:space="preserve"> за последний Отчётный период </w:t>
      </w:r>
      <w:r w:rsidR="004338B9" w:rsidRPr="00AB4DD9">
        <w:rPr>
          <w:color w:val="FF0000"/>
        </w:rPr>
        <w:t>]</w:t>
      </w:r>
      <w:r w:rsidR="004338B9" w:rsidRPr="00335249">
        <w:rPr>
          <w:rFonts w:eastAsia="Calibri"/>
          <w:lang w:eastAsia="ru-RU"/>
        </w:rPr>
        <w:t>.</w:t>
      </w:r>
      <w:r w:rsidR="00241E7A">
        <w:rPr>
          <w:rFonts w:eastAsia="Calibri"/>
          <w:color w:val="FF0000"/>
          <w:lang w:eastAsia="ru-RU"/>
        </w:rPr>
        <w:t xml:space="preserve"> </w:t>
      </w:r>
      <w:r w:rsidRPr="00946AE0">
        <w:rPr>
          <w:rFonts w:eastAsia="Calibri"/>
          <w:color w:val="FF0000"/>
          <w:lang w:eastAsia="ru-RU"/>
        </w:rPr>
        <w:t>]</w:t>
      </w:r>
      <w:r w:rsidR="00241E7A">
        <w:rPr>
          <w:rStyle w:val="a7"/>
          <w:rFonts w:eastAsia="Calibri"/>
          <w:color w:val="FF0000"/>
          <w:lang w:eastAsia="ru-RU"/>
        </w:rPr>
        <w:footnoteReference w:id="209"/>
      </w:r>
    </w:p>
    <w:p w14:paraId="43EDDA2D" w14:textId="77777777" w:rsidR="005C5780" w:rsidRPr="005C5780" w:rsidRDefault="005C5780" w:rsidP="005C5780">
      <w:pPr>
        <w:pStyle w:val="afff0"/>
        <w:numPr>
          <w:ilvl w:val="1"/>
          <w:numId w:val="36"/>
        </w:numPr>
        <w:ind w:left="851" w:hanging="851"/>
        <w:rPr>
          <w:lang w:bidi="ru-RU"/>
        </w:rPr>
      </w:pPr>
      <w:proofErr w:type="gramStart"/>
      <w:r w:rsidRPr="00946AE0">
        <w:rPr>
          <w:rFonts w:eastAsia="Calibri"/>
          <w:color w:val="FF0000"/>
          <w:lang w:eastAsia="ru-RU"/>
        </w:rPr>
        <w:t>[</w:t>
      </w:r>
      <w:r>
        <w:rPr>
          <w:rFonts w:eastAsia="Calibri"/>
          <w:color w:val="FF0000"/>
          <w:lang w:eastAsia="ru-RU"/>
        </w:rPr>
        <w:t xml:space="preserve"> </w:t>
      </w:r>
      <w:r w:rsidRPr="005C5780">
        <w:rPr>
          <w:lang w:bidi="ru-RU"/>
        </w:rPr>
        <w:t>Подписание</w:t>
      </w:r>
      <w:proofErr w:type="gramEnd"/>
      <w:r w:rsidRPr="005C5780">
        <w:rPr>
          <w:lang w:bidi="ru-RU"/>
        </w:rPr>
        <w:t xml:space="preserve"> </w:t>
      </w:r>
      <w:r w:rsidR="00293ACB">
        <w:rPr>
          <w:lang w:bidi="ru-RU"/>
        </w:rPr>
        <w:t>А</w:t>
      </w:r>
      <w:r w:rsidRPr="005C5780">
        <w:rPr>
          <w:lang w:bidi="ru-RU"/>
        </w:rPr>
        <w:t xml:space="preserve">кта </w:t>
      </w:r>
      <w:r w:rsidR="00B82262">
        <w:rPr>
          <w:lang w:bidi="ru-RU"/>
        </w:rPr>
        <w:t>сдачи-приемки у</w:t>
      </w:r>
      <w:r w:rsidR="00293ACB">
        <w:rPr>
          <w:lang w:bidi="ru-RU"/>
        </w:rPr>
        <w:t>слуг</w:t>
      </w:r>
      <w:r w:rsidRPr="005C5780">
        <w:rPr>
          <w:lang w:bidi="ru-RU"/>
        </w:rPr>
        <w:t xml:space="preserve"> не лишает Заказчика права на предъявление требований в связи с недостатками </w:t>
      </w:r>
      <w:r w:rsidR="00293ACB">
        <w:rPr>
          <w:lang w:bidi="ru-RU"/>
        </w:rPr>
        <w:t>У</w:t>
      </w:r>
      <w:r w:rsidRPr="005C5780">
        <w:rPr>
          <w:lang w:bidi="ru-RU"/>
        </w:rPr>
        <w:t>слуг, в том числе явными, обнаруженными в указанные ниже сроки.</w:t>
      </w:r>
    </w:p>
    <w:p w14:paraId="16D7C492" w14:textId="48F64B76" w:rsidR="005C5780" w:rsidRPr="005C5780" w:rsidRDefault="005C5780" w:rsidP="00D305A9">
      <w:pPr>
        <w:pStyle w:val="afff0"/>
        <w:ind w:firstLine="0"/>
        <w:rPr>
          <w:lang w:bidi="ru-RU"/>
        </w:rPr>
      </w:pPr>
      <w:r w:rsidRPr="005C5780">
        <w:rPr>
          <w:lang w:bidi="ru-RU"/>
        </w:rPr>
        <w:t xml:space="preserve">Заказчик осуществляет проверку оказанных </w:t>
      </w:r>
      <w:r w:rsidR="00293ACB">
        <w:rPr>
          <w:lang w:bidi="ru-RU"/>
        </w:rPr>
        <w:t>У</w:t>
      </w:r>
      <w:r w:rsidRPr="005C5780">
        <w:rPr>
          <w:lang w:bidi="ru-RU"/>
        </w:rPr>
        <w:t>слуг в течение 10</w:t>
      </w:r>
      <w:r w:rsidRPr="008C755B">
        <w:rPr>
          <w:color w:val="FF0000"/>
          <w:vertAlign w:val="superscript"/>
          <w:lang w:bidi="ru-RU"/>
        </w:rPr>
        <w:footnoteReference w:id="210"/>
      </w:r>
      <w:r w:rsidRPr="005C5780">
        <w:rPr>
          <w:lang w:bidi="ru-RU"/>
        </w:rPr>
        <w:t xml:space="preserve"> </w:t>
      </w:r>
      <w:proofErr w:type="spellStart"/>
      <w:r w:rsidRPr="005C5780">
        <w:rPr>
          <w:lang w:bidi="ru-RU"/>
        </w:rPr>
        <w:t>к</w:t>
      </w:r>
      <w:r w:rsidR="00293ACB">
        <w:rPr>
          <w:lang w:bidi="ru-RU"/>
        </w:rPr>
        <w:t>.</w:t>
      </w:r>
      <w:r w:rsidRPr="005C5780">
        <w:rPr>
          <w:lang w:bidi="ru-RU"/>
        </w:rPr>
        <w:t>д</w:t>
      </w:r>
      <w:proofErr w:type="spellEnd"/>
      <w:r w:rsidR="00293ACB">
        <w:rPr>
          <w:lang w:bidi="ru-RU"/>
        </w:rPr>
        <w:t>.</w:t>
      </w:r>
      <w:r w:rsidRPr="005C5780">
        <w:rPr>
          <w:lang w:bidi="ru-RU"/>
        </w:rPr>
        <w:t xml:space="preserve"> с даты получения от Исполнителя </w:t>
      </w:r>
      <w:r w:rsidR="00293ACB">
        <w:rPr>
          <w:lang w:bidi="ru-RU"/>
        </w:rPr>
        <w:t xml:space="preserve">Акта </w:t>
      </w:r>
      <w:r w:rsidRPr="005C5780">
        <w:rPr>
          <w:lang w:bidi="ru-RU"/>
        </w:rPr>
        <w:t>по электронной почте</w:t>
      </w:r>
      <w:r w:rsidRPr="008C755B">
        <w:rPr>
          <w:color w:val="FF0000"/>
          <w:lang w:bidi="ru-RU"/>
        </w:rPr>
        <w:t>.</w:t>
      </w:r>
    </w:p>
    <w:p w14:paraId="6E9CCECE" w14:textId="78950F36" w:rsidR="005C5780" w:rsidRPr="00D305A9" w:rsidRDefault="005C5780" w:rsidP="00D305A9">
      <w:pPr>
        <w:pStyle w:val="afff0"/>
        <w:ind w:firstLine="0"/>
        <w:rPr>
          <w:lang w:bidi="ru-RU"/>
        </w:rPr>
      </w:pPr>
      <w:r w:rsidRPr="00D305A9">
        <w:rPr>
          <w:lang w:bidi="ru-RU"/>
        </w:rPr>
        <w:t xml:space="preserve">В случае обнаружения во время проверки недостатков в </w:t>
      </w:r>
      <w:r w:rsidR="0035341A">
        <w:rPr>
          <w:lang w:bidi="ru-RU"/>
        </w:rPr>
        <w:t>У</w:t>
      </w:r>
      <w:r w:rsidRPr="00D305A9">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ED1B01">
        <w:rPr>
          <w:lang w:bidi="ru-RU"/>
        </w:rPr>
        <w:t>А</w:t>
      </w:r>
      <w:r w:rsidRPr="005C5780">
        <w:rPr>
          <w:lang w:bidi="ru-RU"/>
        </w:rPr>
        <w:t xml:space="preserve">кта </w:t>
      </w:r>
      <w:r w:rsidR="00B82262">
        <w:rPr>
          <w:lang w:bidi="ru-RU"/>
        </w:rPr>
        <w:t>сдачи-приемки у</w:t>
      </w:r>
      <w:r w:rsidR="00ED1B01">
        <w:rPr>
          <w:lang w:bidi="ru-RU"/>
        </w:rPr>
        <w:t xml:space="preserve">слуг </w:t>
      </w:r>
      <w:r w:rsidRPr="00D305A9">
        <w:rPr>
          <w:color w:val="FF0000"/>
          <w:lang w:bidi="ru-RU"/>
        </w:rPr>
        <w:t>[</w:t>
      </w:r>
      <w:r w:rsidRPr="00D305A9">
        <w:rPr>
          <w:lang w:bidi="ru-RU"/>
        </w:rPr>
        <w:t xml:space="preserve">, счета на </w:t>
      </w:r>
      <w:proofErr w:type="gramStart"/>
      <w:r w:rsidR="00032977" w:rsidRPr="00D305A9">
        <w:rPr>
          <w:lang w:bidi="ru-RU"/>
        </w:rPr>
        <w:t>оплату</w:t>
      </w:r>
      <w:r w:rsidR="00032977">
        <w:rPr>
          <w:lang w:bidi="ru-RU"/>
        </w:rPr>
        <w:t xml:space="preserve"> </w:t>
      </w:r>
      <w:r w:rsidR="00032977" w:rsidRPr="00032977">
        <w:rPr>
          <w:color w:val="FF0000"/>
          <w:lang w:bidi="ru-RU"/>
        </w:rPr>
        <w:t>]</w:t>
      </w:r>
      <w:proofErr w:type="gramEnd"/>
      <w:r w:rsidR="00ED1B01" w:rsidRPr="00293ACB">
        <w:rPr>
          <w:color w:val="FF0000"/>
          <w:lang w:bidi="ru-RU"/>
        </w:rPr>
        <w:t xml:space="preserve"> / </w:t>
      </w:r>
      <w:r w:rsidR="00ED1B01" w:rsidRPr="00D305A9">
        <w:rPr>
          <w:color w:val="FF0000"/>
          <w:lang w:bidi="ru-RU"/>
        </w:rPr>
        <w:t>[</w:t>
      </w:r>
      <w:r w:rsidR="00ED1B01">
        <w:rPr>
          <w:color w:val="FF0000"/>
          <w:lang w:bidi="ru-RU"/>
        </w:rPr>
        <w:t xml:space="preserve"> </w:t>
      </w:r>
      <w:r w:rsidR="00ED1B01">
        <w:rPr>
          <w:lang w:bidi="ru-RU"/>
        </w:rPr>
        <w:t>,</w:t>
      </w:r>
      <w:r w:rsidRPr="00D305A9">
        <w:rPr>
          <w:lang w:bidi="ru-RU"/>
        </w:rPr>
        <w:t>выставления корректировочного счета-фактуры.</w:t>
      </w:r>
      <w:r w:rsidR="00692C9A">
        <w:rPr>
          <w:lang w:bidi="ru-RU"/>
        </w:rPr>
        <w:t xml:space="preserve"> </w:t>
      </w:r>
      <w:r w:rsidRPr="00946AE0">
        <w:rPr>
          <w:rFonts w:eastAsia="Calibri"/>
          <w:color w:val="FF0000"/>
          <w:lang w:eastAsia="ru-RU"/>
        </w:rPr>
        <w:t>]</w:t>
      </w:r>
      <w:r w:rsidR="009B6F7B">
        <w:rPr>
          <w:rFonts w:eastAsia="Calibri"/>
          <w:color w:val="FF0000"/>
          <w:lang w:eastAsia="ru-RU"/>
        </w:rPr>
        <w:t xml:space="preserve"> </w:t>
      </w:r>
      <w:r w:rsidR="009B6F7B" w:rsidRPr="00946AE0">
        <w:rPr>
          <w:rFonts w:eastAsia="Calibri"/>
          <w:color w:val="FF0000"/>
          <w:lang w:eastAsia="ru-RU"/>
        </w:rPr>
        <w:t>]</w:t>
      </w:r>
      <w:r w:rsidRPr="008C755B">
        <w:rPr>
          <w:rStyle w:val="a7"/>
          <w:rFonts w:eastAsia="Calibri"/>
          <w:color w:val="FF0000"/>
          <w:lang w:eastAsia="ru-RU"/>
        </w:rPr>
        <w:footnoteReference w:id="211"/>
      </w:r>
    </w:p>
    <w:p w14:paraId="10B6B6C4" w14:textId="77777777" w:rsidR="00B77AAE" w:rsidRPr="00216BC8" w:rsidRDefault="00B77AAE" w:rsidP="00B77AAE">
      <w:pPr>
        <w:pStyle w:val="afff0"/>
        <w:ind w:firstLine="0"/>
        <w:rPr>
          <w:bCs/>
        </w:rPr>
      </w:pPr>
      <w:r w:rsidRPr="009E3AAC">
        <w:rPr>
          <w:bCs/>
          <w:color w:val="FF0000"/>
          <w:sz w:val="24"/>
          <w:szCs w:val="24"/>
        </w:rPr>
        <w:t>]</w:t>
      </w:r>
    </w:p>
    <w:p w14:paraId="4C8E2F7B" w14:textId="77777777" w:rsidR="00A00D51" w:rsidRPr="00314323" w:rsidRDefault="00A00D51" w:rsidP="00A00D51">
      <w:pPr>
        <w:pStyle w:val="affe"/>
        <w:numPr>
          <w:ilvl w:val="0"/>
          <w:numId w:val="36"/>
        </w:numPr>
        <w:ind w:left="851" w:hanging="851"/>
      </w:pPr>
      <w:r w:rsidRPr="00314323">
        <w:lastRenderedPageBreak/>
        <w:t>УСТРАНЕНИЕ НЕДОСТАТКОВ</w:t>
      </w:r>
    </w:p>
    <w:p w14:paraId="65AA6970" w14:textId="4ACF66AC" w:rsidR="00B11008" w:rsidRPr="00365092" w:rsidRDefault="004F3A32" w:rsidP="004F3A32">
      <w:pPr>
        <w:pStyle w:val="afff0"/>
        <w:numPr>
          <w:ilvl w:val="1"/>
          <w:numId w:val="36"/>
        </w:numPr>
        <w:ind w:left="851" w:hanging="851"/>
      </w:pPr>
      <w:proofErr w:type="gramStart"/>
      <w:r w:rsidRPr="002C7A9C">
        <w:rPr>
          <w:color w:val="FF0000"/>
        </w:rPr>
        <w:t>[</w:t>
      </w:r>
      <w:r>
        <w:t xml:space="preserve"> </w:t>
      </w:r>
      <w:r w:rsidRPr="007A52A0">
        <w:rPr>
          <w:highlight w:val="darkGray"/>
        </w:rPr>
        <w:t>В</w:t>
      </w:r>
      <w:proofErr w:type="gramEnd"/>
      <w:r w:rsidRPr="007A52A0">
        <w:rPr>
          <w:highlight w:val="darkGray"/>
        </w:rPr>
        <w:t xml:space="preserve"> случае, если при оказании </w:t>
      </w:r>
      <w:r>
        <w:rPr>
          <w:highlight w:val="darkGray"/>
        </w:rPr>
        <w:t>У</w:t>
      </w:r>
      <w:r w:rsidRPr="007A52A0">
        <w:rPr>
          <w:highlight w:val="darkGray"/>
        </w:rPr>
        <w:t xml:space="preserve">слуг были нарушены сроки регистрации запросов (инцидентов или запросов на обслуживание), запросов на консультации, предоставления консультаций, а также сроки исполнения запросов, а также иные сроки, установленные в Задании, Стороны подписывают Акт </w:t>
      </w:r>
      <w:r w:rsidR="00A71AE1">
        <w:rPr>
          <w:highlight w:val="darkGray"/>
        </w:rPr>
        <w:t xml:space="preserve">о </w:t>
      </w:r>
      <w:r w:rsidRPr="007A52A0">
        <w:rPr>
          <w:highlight w:val="darkGray"/>
        </w:rPr>
        <w:t>выявленных недостатк</w:t>
      </w:r>
      <w:r w:rsidR="00A71AE1">
        <w:rPr>
          <w:highlight w:val="darkGray"/>
        </w:rPr>
        <w:t>ах</w:t>
      </w:r>
      <w:r w:rsidRPr="007A52A0">
        <w:rPr>
          <w:highlight w:val="darkGray"/>
        </w:rPr>
        <w:t xml:space="preserve">. </w:t>
      </w:r>
      <w:r w:rsidR="00B11008" w:rsidRPr="002C7A9C">
        <w:rPr>
          <w:color w:val="FF0000"/>
        </w:rPr>
        <w:t>]</w:t>
      </w:r>
      <w:r w:rsidR="00B11008">
        <w:t xml:space="preserve"> </w:t>
      </w:r>
      <w:r w:rsidR="00B11008" w:rsidRPr="009E3AAC">
        <w:rPr>
          <w:color w:val="FF0000"/>
          <w:vertAlign w:val="superscript"/>
        </w:rPr>
        <w:footnoteReference w:id="212"/>
      </w:r>
    </w:p>
    <w:p w14:paraId="05C056F5" w14:textId="2BB9D44C" w:rsidR="00A00D51" w:rsidRPr="005903DB" w:rsidRDefault="00A00D51" w:rsidP="001B11B6">
      <w:pPr>
        <w:pStyle w:val="afff0"/>
        <w:numPr>
          <w:ilvl w:val="1"/>
          <w:numId w:val="36"/>
        </w:numPr>
        <w:ind w:left="851" w:hanging="851"/>
      </w:pPr>
      <w:r w:rsidRPr="005903DB">
        <w:t xml:space="preserve">Заказчик фиксирует недостатки в Акте о выявленных недостатках, в </w:t>
      </w:r>
      <w:proofErr w:type="spellStart"/>
      <w:r w:rsidRPr="005903DB">
        <w:t>т.ч</w:t>
      </w:r>
      <w:proofErr w:type="spellEnd"/>
      <w:r w:rsidRPr="005903DB">
        <w:t xml:space="preserve">. сроки устранения недостатков (несоблюдение формы акта не освобождает </w:t>
      </w:r>
      <w:r>
        <w:t>Исполнителя</w:t>
      </w:r>
      <w:r w:rsidRPr="005903DB">
        <w:t xml:space="preserve"> от необходимости устранения недостатков).</w:t>
      </w:r>
    </w:p>
    <w:p w14:paraId="3ED49D3E" w14:textId="3CD78713" w:rsidR="00A00D51" w:rsidRPr="005903DB" w:rsidRDefault="00A00D51" w:rsidP="00435944">
      <w:pPr>
        <w:pStyle w:val="afff0"/>
        <w:numPr>
          <w:ilvl w:val="1"/>
          <w:numId w:val="36"/>
        </w:numPr>
        <w:ind w:left="851" w:hanging="851"/>
      </w:pPr>
      <w:r w:rsidRPr="005903DB">
        <w:t xml:space="preserve">Недостатки, указанные в акте, имеют статус предписаний и обязательны для исполнения </w:t>
      </w:r>
      <w:r>
        <w:t>Исполнителем</w:t>
      </w:r>
      <w:r w:rsidRPr="005903DB">
        <w:t>.</w:t>
      </w:r>
    </w:p>
    <w:p w14:paraId="7DA11BC0" w14:textId="77777777" w:rsidR="00A00D51" w:rsidRPr="005903DB" w:rsidRDefault="00A00D51" w:rsidP="00435944">
      <w:pPr>
        <w:pStyle w:val="afff0"/>
        <w:numPr>
          <w:ilvl w:val="1"/>
          <w:numId w:val="36"/>
        </w:numPr>
        <w:ind w:left="851" w:hanging="851"/>
      </w:pPr>
      <w:r w:rsidRPr="005903DB">
        <w:t xml:space="preserve">Заказчик не принимает </w:t>
      </w:r>
      <w:r>
        <w:t>Услуги</w:t>
      </w:r>
      <w:r w:rsidRPr="005903DB">
        <w:t xml:space="preserve"> </w:t>
      </w:r>
      <w:r w:rsidRPr="005903DB">
        <w:rPr>
          <w:lang w:bidi="ru-RU"/>
        </w:rPr>
        <w:t>с недостатками.</w:t>
      </w:r>
    </w:p>
    <w:p w14:paraId="28B298DA" w14:textId="3F8E266A" w:rsidR="00A00D51" w:rsidRPr="005903DB" w:rsidRDefault="00A00D51" w:rsidP="00435944">
      <w:pPr>
        <w:pStyle w:val="afff0"/>
        <w:numPr>
          <w:ilvl w:val="1"/>
          <w:numId w:val="36"/>
        </w:numPr>
        <w:ind w:left="851" w:hanging="851"/>
      </w:pPr>
      <w:bookmarkStart w:id="20" w:name="_Toc528580216"/>
      <w:r w:rsidRPr="005903DB">
        <w:t xml:space="preserve">Подписанный Заказчиком Акт о выявленных недостатках направляется </w:t>
      </w:r>
      <w:r w:rsidR="00435944">
        <w:t>Исполнителю</w:t>
      </w:r>
      <w:r w:rsidRPr="005903DB">
        <w:t xml:space="preserve"> по электронной почте и на бумажном носителе. </w:t>
      </w:r>
      <w:r w:rsidR="00435944">
        <w:t>Исполнитель</w:t>
      </w:r>
      <w:r w:rsidRPr="005903DB">
        <w:t xml:space="preserve"> направляет Заказчику подписанные акты не позднее 2 </w:t>
      </w:r>
      <w:proofErr w:type="spellStart"/>
      <w:r w:rsidRPr="005903DB">
        <w:t>р.д</w:t>
      </w:r>
      <w:proofErr w:type="spellEnd"/>
      <w:r w:rsidRPr="005903DB">
        <w:t xml:space="preserve">. с даты их получения </w:t>
      </w:r>
      <w:r w:rsidR="00B11008">
        <w:t>по электронной почте</w:t>
      </w:r>
      <w:r w:rsidRPr="005903DB">
        <w:t>.</w:t>
      </w:r>
    </w:p>
    <w:p w14:paraId="569D1D76" w14:textId="0B02123F" w:rsidR="00B11008" w:rsidRPr="005903DB" w:rsidRDefault="00B11008" w:rsidP="00A00D51">
      <w:pPr>
        <w:pStyle w:val="afff0"/>
        <w:ind w:firstLine="0"/>
      </w:pPr>
      <w:r w:rsidRPr="00365092">
        <w:t xml:space="preserve">Акт </w:t>
      </w:r>
      <w:r w:rsidR="00A71AE1">
        <w:t xml:space="preserve">о </w:t>
      </w:r>
      <w:r w:rsidRPr="00365092">
        <w:t>выявленных недостатк</w:t>
      </w:r>
      <w:r w:rsidR="00A71AE1">
        <w:t>ах</w:t>
      </w:r>
      <w:r w:rsidRPr="00365092">
        <w:t xml:space="preserve"> считается подписанным Исполнителем, если Заказчику не поступили мотивированные возражения Исполнителя в течение 2 </w:t>
      </w:r>
      <w:proofErr w:type="spellStart"/>
      <w:r w:rsidRPr="00365092">
        <w:t>р.д</w:t>
      </w:r>
      <w:proofErr w:type="spellEnd"/>
      <w:r w:rsidRPr="00365092">
        <w:t>. с даты получения Исполнителем подписанного со стороны Заказчика акта.</w:t>
      </w:r>
      <w:r w:rsidRPr="00B11008">
        <w:t xml:space="preserve"> </w:t>
      </w:r>
      <w:bookmarkEnd w:id="20"/>
    </w:p>
    <w:p w14:paraId="6E6006A2" w14:textId="77777777" w:rsidR="00A00D51" w:rsidRPr="005903DB" w:rsidRDefault="00A00D51" w:rsidP="00435944">
      <w:pPr>
        <w:pStyle w:val="afff0"/>
        <w:ind w:firstLine="0"/>
      </w:pPr>
      <w:bookmarkStart w:id="21" w:name="_Toc528580217"/>
      <w:r w:rsidRPr="005903DB">
        <w:t xml:space="preserve">Если </w:t>
      </w:r>
      <w:r w:rsidR="00435944">
        <w:t>Исполнитель в</w:t>
      </w:r>
      <w:r w:rsidRPr="005903DB">
        <w:t xml:space="preserve"> установленные актом сроки не устранит недостатки, Заказчик вправе устранить их самостоятельно либо с привлечением третьих лиц.</w:t>
      </w:r>
      <w:bookmarkEnd w:id="21"/>
    </w:p>
    <w:p w14:paraId="74EB78CC" w14:textId="77777777" w:rsidR="00241E7A" w:rsidRPr="0046405C" w:rsidRDefault="000001F1" w:rsidP="00365092">
      <w:pPr>
        <w:pStyle w:val="affe"/>
        <w:numPr>
          <w:ilvl w:val="0"/>
          <w:numId w:val="36"/>
        </w:numPr>
        <w:ind w:left="851" w:hanging="851"/>
      </w:pPr>
      <w:proofErr w:type="gramStart"/>
      <w:r w:rsidRPr="00365092">
        <w:rPr>
          <w:b w:val="0"/>
          <w:bCs w:val="0"/>
          <w:color w:val="FF0000"/>
        </w:rPr>
        <w:t>[</w:t>
      </w:r>
      <w:r>
        <w:rPr>
          <w:color w:val="FF0000"/>
        </w:rPr>
        <w:t xml:space="preserve"> </w:t>
      </w:r>
      <w:r w:rsidR="00241E7A" w:rsidRPr="0046405C">
        <w:t>ГАРАНТИЙНЫЙ</w:t>
      </w:r>
      <w:proofErr w:type="gramEnd"/>
      <w:r w:rsidR="00241E7A" w:rsidRPr="0046405C">
        <w:t xml:space="preserve"> СРОК</w:t>
      </w:r>
    </w:p>
    <w:p w14:paraId="0886255F"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устанавливается равным </w:t>
      </w:r>
      <w:r w:rsidR="000001F1" w:rsidRPr="007F26A6">
        <w:rPr>
          <w:color w:val="FF0000"/>
        </w:rPr>
        <w:t>[</w:t>
      </w:r>
      <w:r w:rsidR="000001F1" w:rsidRPr="000001F1">
        <w:t>•</w:t>
      </w:r>
      <w:r w:rsidR="000001F1" w:rsidRPr="007F26A6">
        <w:rPr>
          <w:color w:val="FF0000"/>
        </w:rPr>
        <w:t>]</w:t>
      </w:r>
      <w:r w:rsidR="000001F1" w:rsidRPr="008C755B">
        <w:rPr>
          <w:rStyle w:val="a7"/>
          <w:color w:val="FF0000"/>
        </w:rPr>
        <w:footnoteReference w:id="213"/>
      </w:r>
      <w:r w:rsidRPr="00D305A9">
        <w:rPr>
          <w:lang w:bidi="ru-RU"/>
        </w:rPr>
        <w:t xml:space="preserve">. </w:t>
      </w:r>
    </w:p>
    <w:p w14:paraId="1D545959"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начинает исчисляться с момента приемки Заказчиком </w:t>
      </w:r>
      <w:r w:rsidR="00435944" w:rsidRPr="005903DB">
        <w:rPr>
          <w:color w:val="FF0000"/>
        </w:rPr>
        <w:t>[</w:t>
      </w:r>
      <w:r w:rsidR="00435944">
        <w:rPr>
          <w:color w:val="FF0000"/>
        </w:rPr>
        <w:t xml:space="preserve"> </w:t>
      </w:r>
      <w:r w:rsidR="00DD0195">
        <w:rPr>
          <w:lang w:bidi="ru-RU"/>
        </w:rPr>
        <w:t>всех У</w:t>
      </w:r>
      <w:r w:rsidRPr="00D305A9">
        <w:rPr>
          <w:lang w:bidi="ru-RU"/>
        </w:rPr>
        <w:t>слуг</w:t>
      </w:r>
      <w:r w:rsidR="00DD0195">
        <w:rPr>
          <w:lang w:bidi="ru-RU"/>
        </w:rPr>
        <w:t xml:space="preserve"> по Договору </w:t>
      </w:r>
      <w:r w:rsidR="00DD0195" w:rsidRPr="000C7173">
        <w:rPr>
          <w:color w:val="FF0000"/>
        </w:rPr>
        <w:t xml:space="preserve">] </w:t>
      </w:r>
      <w:r w:rsidR="00DD0195" w:rsidRPr="008C755B">
        <w:rPr>
          <w:rStyle w:val="a7"/>
          <w:color w:val="FF0000"/>
        </w:rPr>
        <w:footnoteReference w:id="214"/>
      </w:r>
      <w:r w:rsidR="00DD0195" w:rsidRPr="000C7173">
        <w:rPr>
          <w:color w:val="FF0000"/>
        </w:rPr>
        <w:t xml:space="preserve">/ </w:t>
      </w:r>
      <w:r w:rsidR="00DD0195" w:rsidRPr="00DD0195">
        <w:rPr>
          <w:color w:val="FF0000"/>
        </w:rPr>
        <w:t xml:space="preserve">[ </w:t>
      </w:r>
      <w:r w:rsidR="00DD0195" w:rsidRPr="007A52A0">
        <w:rPr>
          <w:highlight w:val="darkGray"/>
        </w:rPr>
        <w:t>всех Услуг по Заявке</w:t>
      </w:r>
      <w:r w:rsidR="00DD0195" w:rsidRPr="00DD0195">
        <w:t xml:space="preserve"> </w:t>
      </w:r>
      <w:r w:rsidR="00DD0195" w:rsidRPr="00DD0195">
        <w:rPr>
          <w:color w:val="FF0000"/>
        </w:rPr>
        <w:t>]</w:t>
      </w:r>
      <w:r w:rsidR="00DD0195">
        <w:rPr>
          <w:color w:val="FF0000"/>
        </w:rPr>
        <w:t xml:space="preserve"> </w:t>
      </w:r>
      <w:r w:rsidR="00DD0195" w:rsidRPr="008C755B">
        <w:rPr>
          <w:rStyle w:val="a7"/>
          <w:color w:val="FF0000"/>
        </w:rPr>
        <w:footnoteReference w:id="215"/>
      </w:r>
    </w:p>
    <w:p w14:paraId="47F468C6" w14:textId="4A7AF295" w:rsidR="00DD0195" w:rsidRPr="0046405C" w:rsidRDefault="00DD0195" w:rsidP="00DD0195">
      <w:pPr>
        <w:pStyle w:val="afff0"/>
        <w:ind w:firstLine="0"/>
        <w:rPr>
          <w:lang w:bidi="ru-RU"/>
        </w:rPr>
      </w:pPr>
      <w:r>
        <w:rPr>
          <w:lang w:bidi="ru-RU"/>
        </w:rPr>
        <w:t xml:space="preserve">В случае досрочного прекращения Договора </w:t>
      </w:r>
      <w:r w:rsidRPr="008C4832">
        <w:rPr>
          <w:color w:val="FF0000"/>
          <w:lang w:bidi="ru-RU"/>
        </w:rPr>
        <w:t>[</w:t>
      </w:r>
      <w:r w:rsidRPr="00DD0195">
        <w:rPr>
          <w:lang w:bidi="ru-RU"/>
        </w:rPr>
        <w:t xml:space="preserve"> /</w:t>
      </w:r>
      <w:r w:rsidRPr="007A52A0">
        <w:rPr>
          <w:highlight w:val="darkGray"/>
          <w:lang w:bidi="ru-RU"/>
        </w:rPr>
        <w:t>Заявки</w:t>
      </w:r>
      <w:r w:rsidRPr="00DD0195">
        <w:rPr>
          <w:lang w:bidi="ru-RU"/>
        </w:rPr>
        <w:t xml:space="preserve"> </w:t>
      </w:r>
      <w:r w:rsidRPr="008C4832">
        <w:rPr>
          <w:color w:val="FF0000"/>
          <w:lang w:bidi="ru-RU"/>
        </w:rPr>
        <w:t>]</w:t>
      </w:r>
      <w:r>
        <w:rPr>
          <w:lang w:bidi="ru-RU"/>
        </w:rPr>
        <w:t xml:space="preserve"> </w:t>
      </w:r>
      <w:r w:rsidRPr="008C755B">
        <w:rPr>
          <w:rStyle w:val="a7"/>
          <w:color w:val="FF0000"/>
        </w:rPr>
        <w:footnoteReference w:id="216"/>
      </w:r>
      <w:r w:rsidRPr="008C755B">
        <w:rPr>
          <w:rStyle w:val="a7"/>
          <w:color w:val="FF0000"/>
        </w:rPr>
        <w:t xml:space="preserve"> </w:t>
      </w:r>
      <w:r>
        <w:rPr>
          <w:lang w:bidi="ru-RU"/>
        </w:rPr>
        <w:t>г</w:t>
      </w:r>
      <w:r w:rsidRPr="00E43BE0">
        <w:rPr>
          <w:lang w:bidi="ru-RU"/>
        </w:rPr>
        <w:t xml:space="preserve">арантийный срок на </w:t>
      </w:r>
      <w:r w:rsidR="006E70D6">
        <w:rPr>
          <w:lang w:bidi="ru-RU"/>
        </w:rPr>
        <w:t>Услуги</w:t>
      </w:r>
      <w:r w:rsidRPr="00E43BE0">
        <w:rPr>
          <w:lang w:bidi="ru-RU"/>
        </w:rPr>
        <w:t>, принятые Заказчиком до прекращени</w:t>
      </w:r>
      <w:r>
        <w:rPr>
          <w:lang w:bidi="ru-RU"/>
        </w:rPr>
        <w:t>я</w:t>
      </w:r>
      <w:r w:rsidRPr="00E43BE0">
        <w:rPr>
          <w:lang w:bidi="ru-RU"/>
        </w:rPr>
        <w:t xml:space="preserve"> Договора</w:t>
      </w:r>
      <w:r>
        <w:rPr>
          <w:lang w:bidi="ru-RU"/>
        </w:rPr>
        <w:t xml:space="preserve"> </w:t>
      </w:r>
      <w:r w:rsidRPr="008C4832">
        <w:rPr>
          <w:color w:val="FF0000"/>
          <w:lang w:bidi="ru-RU"/>
        </w:rPr>
        <w:t>[</w:t>
      </w:r>
      <w:r w:rsidRPr="00DD0195">
        <w:rPr>
          <w:lang w:bidi="ru-RU"/>
        </w:rPr>
        <w:t xml:space="preserve"> /</w:t>
      </w:r>
      <w:r w:rsidRPr="007A52A0">
        <w:rPr>
          <w:highlight w:val="darkGray"/>
          <w:lang w:bidi="ru-RU"/>
        </w:rPr>
        <w:t>Заявки</w:t>
      </w:r>
      <w:r w:rsidRPr="00DD0195">
        <w:rPr>
          <w:lang w:bidi="ru-RU"/>
        </w:rPr>
        <w:t xml:space="preserve"> </w:t>
      </w:r>
      <w:r w:rsidRPr="008C4832">
        <w:rPr>
          <w:color w:val="FF0000"/>
          <w:lang w:bidi="ru-RU"/>
        </w:rPr>
        <w:t xml:space="preserve">] </w:t>
      </w:r>
      <w:r w:rsidRPr="008C755B">
        <w:rPr>
          <w:rStyle w:val="a7"/>
          <w:color w:val="FF0000"/>
        </w:rPr>
        <w:footnoteReference w:id="217"/>
      </w:r>
      <w:r w:rsidRPr="008C755B">
        <w:rPr>
          <w:rStyle w:val="a7"/>
          <w:color w:val="FF0000"/>
        </w:rPr>
        <w:t>,</w:t>
      </w:r>
      <w:r w:rsidRPr="00E43BE0">
        <w:rPr>
          <w:lang w:bidi="ru-RU"/>
        </w:rPr>
        <w:t xml:space="preserve"> исчисляется </w:t>
      </w:r>
      <w:r>
        <w:rPr>
          <w:lang w:bidi="ru-RU"/>
        </w:rPr>
        <w:t>с</w:t>
      </w:r>
      <w:r w:rsidRPr="00E43BE0">
        <w:rPr>
          <w:lang w:bidi="ru-RU"/>
        </w:rPr>
        <w:t xml:space="preserve"> даты подписания Сторонами последнего Акта </w:t>
      </w:r>
      <w:r w:rsidR="00B82262">
        <w:rPr>
          <w:lang w:bidi="ru-RU"/>
        </w:rPr>
        <w:t>сдачи-приемки у</w:t>
      </w:r>
      <w:r w:rsidR="006E70D6">
        <w:rPr>
          <w:lang w:bidi="ru-RU"/>
        </w:rPr>
        <w:t>слуг</w:t>
      </w:r>
      <w:r>
        <w:rPr>
          <w:lang w:bidi="ru-RU"/>
        </w:rPr>
        <w:t xml:space="preserve"> </w:t>
      </w:r>
      <w:r w:rsidRPr="008C4832">
        <w:rPr>
          <w:color w:val="FF0000"/>
          <w:lang w:bidi="ru-RU"/>
        </w:rPr>
        <w:t>[</w:t>
      </w:r>
      <w:r w:rsidRPr="00DD0195">
        <w:rPr>
          <w:lang w:bidi="ru-RU"/>
        </w:rPr>
        <w:t xml:space="preserve"> </w:t>
      </w:r>
      <w:r>
        <w:rPr>
          <w:lang w:bidi="ru-RU"/>
        </w:rPr>
        <w:t xml:space="preserve">по Договору </w:t>
      </w:r>
      <w:r w:rsidRPr="008C4832">
        <w:rPr>
          <w:color w:val="FF0000"/>
          <w:lang w:bidi="ru-RU"/>
        </w:rPr>
        <w:t>]</w:t>
      </w:r>
      <w:r w:rsidRPr="00DD0195">
        <w:rPr>
          <w:lang w:bidi="ru-RU"/>
        </w:rPr>
        <w:t xml:space="preserve"> </w:t>
      </w:r>
      <w:r w:rsidRPr="008C755B">
        <w:rPr>
          <w:rStyle w:val="a7"/>
          <w:color w:val="FF0000"/>
        </w:rPr>
        <w:footnoteReference w:id="218"/>
      </w:r>
      <w:r w:rsidRPr="006E70D6">
        <w:rPr>
          <w:rStyle w:val="a7"/>
        </w:rPr>
        <w:t xml:space="preserve"> </w:t>
      </w:r>
      <w:r w:rsidRPr="008C4832">
        <w:rPr>
          <w:color w:val="FF0000"/>
          <w:lang w:bidi="ru-RU"/>
        </w:rPr>
        <w:t>/ [</w:t>
      </w:r>
      <w:r w:rsidRPr="00DD0195">
        <w:rPr>
          <w:lang w:bidi="ru-RU"/>
        </w:rPr>
        <w:t xml:space="preserve"> </w:t>
      </w:r>
      <w:r w:rsidRPr="007A52A0">
        <w:rPr>
          <w:highlight w:val="darkGray"/>
          <w:lang w:bidi="ru-RU"/>
        </w:rPr>
        <w:t>по Заявке</w:t>
      </w:r>
      <w:r w:rsidRPr="00DD0195">
        <w:rPr>
          <w:lang w:bidi="ru-RU"/>
        </w:rPr>
        <w:t xml:space="preserve"> </w:t>
      </w:r>
      <w:r w:rsidR="006048F0" w:rsidRPr="00A41800">
        <w:rPr>
          <w:color w:val="FF0000"/>
          <w:lang w:bidi="ru-RU"/>
        </w:rPr>
        <w:t>]</w:t>
      </w:r>
      <w:r w:rsidRPr="008C755B">
        <w:rPr>
          <w:rStyle w:val="a7"/>
          <w:color w:val="FF0000"/>
        </w:rPr>
        <w:footnoteReference w:id="219"/>
      </w:r>
      <w:r w:rsidRPr="006E70D6">
        <w:rPr>
          <w:rStyle w:val="a7"/>
        </w:rPr>
        <w:t>.</w:t>
      </w:r>
    </w:p>
    <w:p w14:paraId="38C9BC8A" w14:textId="00B963F4" w:rsidR="000024CD" w:rsidRPr="00891C08" w:rsidRDefault="00692C9A" w:rsidP="00B656CC">
      <w:pPr>
        <w:pStyle w:val="afff0"/>
        <w:numPr>
          <w:ilvl w:val="1"/>
          <w:numId w:val="36"/>
        </w:numPr>
        <w:ind w:left="851" w:hanging="851"/>
        <w:rPr>
          <w:bCs/>
        </w:rPr>
      </w:pPr>
      <w:r w:rsidRPr="00D305A9">
        <w:rPr>
          <w:lang w:bidi="ru-RU"/>
        </w:rPr>
        <w:t>Гарантийный срок продлевается на время, в течение которого устранялись выявленные недостатки</w:t>
      </w:r>
      <w:r w:rsidR="000024CD">
        <w:rPr>
          <w:lang w:bidi="ru-RU"/>
        </w:rPr>
        <w:t xml:space="preserve"> </w:t>
      </w:r>
      <w:r w:rsidR="000024CD" w:rsidRPr="00891C08">
        <w:t xml:space="preserve">/или результаты </w:t>
      </w:r>
      <w:r w:rsidR="000024CD">
        <w:t>Услуг</w:t>
      </w:r>
      <w:r w:rsidR="000024CD" w:rsidRPr="00891C08">
        <w:t xml:space="preserve"> невозможно было использовать из-за недостатков.</w:t>
      </w:r>
    </w:p>
    <w:p w14:paraId="50B7D3DC" w14:textId="77777777" w:rsidR="00953F1D" w:rsidRPr="008C4832" w:rsidRDefault="00953F1D" w:rsidP="008C4832">
      <w:pPr>
        <w:pStyle w:val="afff0"/>
        <w:numPr>
          <w:ilvl w:val="1"/>
          <w:numId w:val="36"/>
        </w:numPr>
        <w:ind w:left="851" w:hanging="851"/>
        <w:rPr>
          <w:bCs/>
        </w:rPr>
      </w:pPr>
      <w:proofErr w:type="gramStart"/>
      <w:r w:rsidRPr="008C4832">
        <w:rPr>
          <w:color w:val="FF0000"/>
        </w:rPr>
        <w:t>[</w:t>
      </w:r>
      <w:r w:rsidRPr="005903DB">
        <w:t xml:space="preserve"> В</w:t>
      </w:r>
      <w:proofErr w:type="gramEnd"/>
      <w:r w:rsidRPr="005903DB">
        <w:t xml:space="preserve"> течение 2 </w:t>
      </w:r>
      <w:proofErr w:type="spellStart"/>
      <w:r w:rsidRPr="005903DB">
        <w:t>р.д</w:t>
      </w:r>
      <w:proofErr w:type="spellEnd"/>
      <w:r w:rsidRPr="005903DB">
        <w:t xml:space="preserve">. после окончания Гарантийного срока и при отсутствии </w:t>
      </w:r>
      <w:proofErr w:type="spellStart"/>
      <w:r w:rsidRPr="005903DB">
        <w:t>неустраненных</w:t>
      </w:r>
      <w:proofErr w:type="spellEnd"/>
      <w:r w:rsidRPr="005903DB">
        <w:t xml:space="preserve"> в гарантийный срок замечаний Заказчика Стороны подписывают Акт об окончании гарантийного срока. </w:t>
      </w:r>
      <w:r w:rsidRPr="008C4832">
        <w:rPr>
          <w:color w:val="FF0000"/>
        </w:rPr>
        <w:t xml:space="preserve">] </w:t>
      </w:r>
      <w:r w:rsidRPr="008C755B">
        <w:rPr>
          <w:rStyle w:val="a7"/>
          <w:color w:val="FF0000"/>
        </w:rPr>
        <w:footnoteReference w:id="220"/>
      </w:r>
    </w:p>
    <w:p w14:paraId="3747789D" w14:textId="65AB758D" w:rsidR="00E368B8" w:rsidRDefault="00E368B8" w:rsidP="00E368B8">
      <w:pPr>
        <w:pStyle w:val="affe"/>
        <w:ind w:firstLine="0"/>
        <w:rPr>
          <w:b w:val="0"/>
          <w:bCs w:val="0"/>
          <w:color w:val="FF0000"/>
        </w:rPr>
      </w:pPr>
      <w:r w:rsidRPr="009E3AAC">
        <w:rPr>
          <w:b w:val="0"/>
          <w:bCs w:val="0"/>
          <w:color w:val="FF0000"/>
        </w:rPr>
        <w:lastRenderedPageBreak/>
        <w:t>]</w:t>
      </w:r>
    </w:p>
    <w:p w14:paraId="24C800D7" w14:textId="012408A8" w:rsidR="00FD1ABA" w:rsidRPr="005903DB" w:rsidRDefault="00D36D06" w:rsidP="00FD1ABA">
      <w:pPr>
        <w:pStyle w:val="affe"/>
        <w:numPr>
          <w:ilvl w:val="0"/>
          <w:numId w:val="36"/>
        </w:numPr>
        <w:tabs>
          <w:tab w:val="clear" w:pos="1843"/>
        </w:tabs>
        <w:ind w:left="851" w:hanging="851"/>
      </w:pPr>
      <w:proofErr w:type="gramStart"/>
      <w:r w:rsidRPr="00833D8E">
        <w:rPr>
          <w:b w:val="0"/>
          <w:bCs w:val="0"/>
          <w:color w:val="FF0000"/>
        </w:rPr>
        <w:t>[</w:t>
      </w:r>
      <w:r>
        <w:rPr>
          <w:b w:val="0"/>
          <w:bCs w:val="0"/>
          <w:color w:val="FF0000"/>
        </w:rPr>
        <w:t xml:space="preserve"> </w:t>
      </w:r>
      <w:r w:rsidR="00FD1ABA" w:rsidRPr="005903DB">
        <w:t>ПОРЯДОК</w:t>
      </w:r>
      <w:proofErr w:type="gramEnd"/>
      <w:r w:rsidR="00FD1ABA" w:rsidRPr="005903DB">
        <w:t xml:space="preserve"> ОБРАБОТКИ ПЕРСОНАЛЬНЫХ ДАННЫХ</w:t>
      </w:r>
    </w:p>
    <w:p w14:paraId="27D50B21" w14:textId="0B1C583A" w:rsidR="00FD1ABA" w:rsidRPr="005903DB" w:rsidRDefault="00FD1ABA" w:rsidP="00365092">
      <w:pPr>
        <w:pStyle w:val="afff0"/>
        <w:numPr>
          <w:ilvl w:val="1"/>
          <w:numId w:val="36"/>
        </w:numPr>
        <w:ind w:left="851" w:hanging="851"/>
        <w:rPr>
          <w:bCs/>
        </w:rPr>
      </w:pPr>
      <w:r w:rsidRPr="005903DB">
        <w:t xml:space="preserve">Заказчик обязуется обеспечивать конфиденциальность и безопасность передаваемых </w:t>
      </w:r>
      <w:r w:rsidR="00A71AE1">
        <w:t>Исполнителем</w:t>
      </w:r>
      <w:r w:rsidRPr="005903DB">
        <w:t xml:space="preserve"> в рамках Договора персональных данных при их обработке в соответствии с требованиями статьи 7 и части 1 статьи 19 Федерального закона от 27.07.2006 № 152-ФЗ «О персональных данных», а также обеспечивать правомерную обработку персональных данных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3318AE5B"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заключение и (или) исполнение договоров и соглашений между Сторонами;</w:t>
      </w:r>
    </w:p>
    <w:p w14:paraId="54E5A9D5"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установление и поддержание делового общения между Сторонами;</w:t>
      </w:r>
    </w:p>
    <w:p w14:paraId="09B122E1"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информационного взаимодействия между Сторонами;</w:t>
      </w:r>
    </w:p>
    <w:p w14:paraId="6B93C4B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техники безопасности, пожарной безопасности, обеспечение безопасных условий выполнения работ, проведение инструктажей;</w:t>
      </w:r>
    </w:p>
    <w:p w14:paraId="1EED818F"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обеспечение </w:t>
      </w:r>
      <w:proofErr w:type="spellStart"/>
      <w:r w:rsidRPr="005903DB">
        <w:rPr>
          <w:rFonts w:ascii="Tahoma" w:eastAsia="Tahoma" w:hAnsi="Tahoma" w:cs="Tahoma"/>
          <w:bCs w:val="0"/>
          <w:sz w:val="20"/>
          <w:szCs w:val="20"/>
          <w:lang w:eastAsia="en-US"/>
        </w:rPr>
        <w:t>внутриобъектового</w:t>
      </w:r>
      <w:proofErr w:type="spellEnd"/>
      <w:r w:rsidRPr="005903DB">
        <w:rPr>
          <w:rFonts w:ascii="Tahoma" w:eastAsia="Tahoma" w:hAnsi="Tahoma" w:cs="Tahoma"/>
          <w:bCs w:val="0"/>
          <w:sz w:val="20"/>
          <w:szCs w:val="20"/>
          <w:lang w:eastAsia="en-US"/>
        </w:rPr>
        <w:t xml:space="preserve"> и пропускного режимов на объектах недвижимости Заказчика;</w:t>
      </w:r>
    </w:p>
    <w:p w14:paraId="18901AE7"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защита жизни и здоровья физических лиц, имущества и объектов недвижимости от противоправных посягательств;</w:t>
      </w:r>
    </w:p>
    <w:p w14:paraId="6B64BC2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защиты информации;</w:t>
      </w:r>
    </w:p>
    <w:p w14:paraId="1291F7E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техническая поддержка пользователей, эксплуатация и использование информационно-технологической инфраструктуры;</w:t>
      </w:r>
    </w:p>
    <w:p w14:paraId="04E068DC" w14:textId="06D99231"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проверка достоверности предоставленных </w:t>
      </w:r>
      <w:r w:rsidR="00A71AE1">
        <w:rPr>
          <w:rFonts w:ascii="Tahoma" w:eastAsia="Tahoma" w:hAnsi="Tahoma" w:cs="Tahoma"/>
          <w:bCs w:val="0"/>
          <w:sz w:val="20"/>
          <w:szCs w:val="20"/>
          <w:lang w:eastAsia="en-US"/>
        </w:rPr>
        <w:t>Исполнителем</w:t>
      </w:r>
      <w:r w:rsidRPr="005903DB">
        <w:rPr>
          <w:rFonts w:ascii="Tahoma" w:eastAsia="Tahoma" w:hAnsi="Tahoma" w:cs="Tahoma"/>
          <w:bCs w:val="0"/>
          <w:sz w:val="20"/>
          <w:szCs w:val="20"/>
          <w:lang w:eastAsia="en-US"/>
        </w:rPr>
        <w:t xml:space="preserve"> сведений;</w:t>
      </w:r>
    </w:p>
    <w:p w14:paraId="302370C7" w14:textId="44324074"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оценка благонадежности </w:t>
      </w:r>
      <w:r w:rsidR="00A71AE1">
        <w:rPr>
          <w:rFonts w:ascii="Tahoma" w:eastAsia="Tahoma" w:hAnsi="Tahoma" w:cs="Tahoma"/>
          <w:bCs w:val="0"/>
          <w:sz w:val="20"/>
          <w:szCs w:val="20"/>
          <w:lang w:eastAsia="en-US"/>
        </w:rPr>
        <w:t>Исполнителя</w:t>
      </w:r>
      <w:r w:rsidRPr="005903DB">
        <w:rPr>
          <w:rFonts w:ascii="Tahoma" w:eastAsia="Tahoma" w:hAnsi="Tahoma" w:cs="Tahoma"/>
          <w:bCs w:val="0"/>
          <w:sz w:val="20"/>
          <w:szCs w:val="20"/>
          <w:lang w:eastAsia="en-US"/>
        </w:rPr>
        <w:t>;</w:t>
      </w:r>
    </w:p>
    <w:p w14:paraId="5AAA464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предоставление персональных данных в составе информации, сообщаемой Заказчиком при проведении аудита (независимой проверки бухгалтерской (финансовой) отчетности) и при оказании Заказчику прочих связанных с аудиторской деятельностью услуг;</w:t>
      </w:r>
    </w:p>
    <w:p w14:paraId="5155FBC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ведение списка инсайдеров;</w:t>
      </w:r>
    </w:p>
    <w:p w14:paraId="6AA9357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включение в общедоступные источники персональных данных Заказчика, в том числе корпоративные информационные электронные ресурсы, справочники, адресные книги, информационные стенды, электронные периодические издания Заказчика, а также рассылки персональных данных по корпоративной электронной почте в составе информационных материалов;</w:t>
      </w:r>
    </w:p>
    <w:p w14:paraId="78761D0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прав, исполнение обязанностей и соблюдение запретов, предусмотренных применимым к деятельности Сторон законодательством.</w:t>
      </w:r>
    </w:p>
    <w:p w14:paraId="66458CB5" w14:textId="3A63789F" w:rsidR="00FD1ABA" w:rsidRPr="005903DB" w:rsidRDefault="00FD1ABA" w:rsidP="00365092">
      <w:pPr>
        <w:pStyle w:val="afff0"/>
        <w:numPr>
          <w:ilvl w:val="1"/>
          <w:numId w:val="36"/>
        </w:numPr>
        <w:ind w:left="851" w:hanging="851"/>
        <w:rPr>
          <w:bCs/>
        </w:rPr>
      </w:pPr>
      <w:r w:rsidRPr="005903DB">
        <w:t xml:space="preserve">Заказчик передает персональные данные </w:t>
      </w:r>
      <w:r w:rsidR="003808DA">
        <w:t>Исполнителя</w:t>
      </w:r>
      <w:r w:rsidRPr="005903DB">
        <w:t xml:space="preserve"> в государственные и муниципальные органы власти, для осуществления и выполнения возложенных законодательством Российской Федерации на Заказчика функций, полномочий и обязанностей.</w:t>
      </w:r>
    </w:p>
    <w:p w14:paraId="1533E7E1" w14:textId="15172C34" w:rsidR="00FD1ABA" w:rsidRPr="005903DB" w:rsidRDefault="00FD1ABA" w:rsidP="00365092">
      <w:pPr>
        <w:pStyle w:val="afff0"/>
        <w:numPr>
          <w:ilvl w:val="1"/>
          <w:numId w:val="36"/>
        </w:numPr>
        <w:ind w:left="851" w:hanging="851"/>
        <w:rPr>
          <w:bCs/>
        </w:rPr>
      </w:pPr>
      <w:r w:rsidRPr="005903DB">
        <w:t xml:space="preserve">В предусмотренных Договором целях Заказчик имеет право привлекать третьих лиц к обработке персональных данных, полученных от </w:t>
      </w:r>
      <w:r w:rsidR="00A71AE1">
        <w:t>Исполнителя</w:t>
      </w:r>
      <w:r w:rsidRPr="005903DB">
        <w:t xml:space="preserve">,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на основании Договора и иных правовых оснований обработки персональных данных при условии обеспечения третьими лицами конфиденциальности и безопасности персональных данных при их обработке. К третьим лицам, </w:t>
      </w:r>
      <w:r w:rsidRPr="005903DB">
        <w:lastRenderedPageBreak/>
        <w:t xml:space="preserve">в частности, относятся: </w:t>
      </w:r>
      <w:r w:rsidRPr="00AB4DD9">
        <w:rPr>
          <w:color w:val="FF0000"/>
        </w:rPr>
        <w:t>[</w:t>
      </w:r>
      <w:r w:rsidRPr="005903DB">
        <w:t xml:space="preserve">ООО «Норникель Спутник» (адрес: 125130, Москва, </w:t>
      </w:r>
      <w:proofErr w:type="spellStart"/>
      <w:r w:rsidRPr="005903DB">
        <w:t>Старопетровский</w:t>
      </w:r>
      <w:proofErr w:type="spellEnd"/>
      <w:r w:rsidRPr="005903DB">
        <w:t xml:space="preserve"> </w:t>
      </w:r>
      <w:proofErr w:type="spellStart"/>
      <w:r w:rsidRPr="005903DB">
        <w:t>пр</w:t>
      </w:r>
      <w:proofErr w:type="spellEnd"/>
      <w:r w:rsidRPr="005903DB">
        <w:t>-д, д. 11, к. 2),</w:t>
      </w:r>
      <w:r w:rsidRPr="00AB4DD9">
        <w:rPr>
          <w:color w:val="FF0000"/>
        </w:rPr>
        <w:t>]</w:t>
      </w:r>
      <w:r w:rsidRPr="005903DB">
        <w:rPr>
          <w:color w:val="FF0000"/>
          <w:vertAlign w:val="superscript"/>
        </w:rPr>
        <w:footnoteReference w:id="221"/>
      </w:r>
      <w:r w:rsidRPr="005903DB">
        <w:t xml:space="preserve"> </w:t>
      </w:r>
      <w:r w:rsidRPr="00AB4DD9">
        <w:rPr>
          <w:color w:val="FF0000"/>
        </w:rPr>
        <w:t>[</w:t>
      </w:r>
      <w:r w:rsidRPr="005903DB">
        <w:t>ПАО «ГМК «Норильский никель» (адрес: 647000, Красноярский край, Таймырский Долгано-Ненецкий р-н, г. Дудинка, ул. Морозова, д. 1),</w:t>
      </w:r>
      <w:r w:rsidRPr="00AB4DD9">
        <w:rPr>
          <w:color w:val="FF0000"/>
        </w:rPr>
        <w:t>]</w:t>
      </w:r>
      <w:r w:rsidRPr="005903DB">
        <w:t xml:space="preserve"> </w:t>
      </w:r>
      <w:r w:rsidRPr="005903DB">
        <w:rPr>
          <w:color w:val="FF0000"/>
          <w:vertAlign w:val="superscript"/>
        </w:rPr>
        <w:footnoteReference w:id="222"/>
      </w:r>
      <w:r w:rsidRPr="005903DB">
        <w:t xml:space="preserve"> </w:t>
      </w:r>
      <w:r w:rsidRPr="00AB4DD9">
        <w:rPr>
          <w:color w:val="FF0000"/>
        </w:rPr>
        <w:t>[</w:t>
      </w:r>
      <w:r w:rsidRPr="005903DB">
        <w:t xml:space="preserve">поставщики охранных услуг (а именно: </w:t>
      </w:r>
      <w:r w:rsidRPr="00AB4DD9">
        <w:rPr>
          <w:color w:val="FF0000"/>
        </w:rPr>
        <w:t>[</w:t>
      </w:r>
      <w:r w:rsidRPr="005903DB">
        <w:t>•</w:t>
      </w:r>
      <w:r w:rsidRPr="00AB4DD9">
        <w:rPr>
          <w:color w:val="FF0000"/>
        </w:rPr>
        <w:t>]</w:t>
      </w:r>
      <w:r w:rsidRPr="005903DB">
        <w:t xml:space="preserve"> </w:t>
      </w:r>
      <w:r w:rsidRPr="00A71AE1">
        <w:rPr>
          <w:rStyle w:val="a7"/>
          <w:color w:val="FF0000"/>
        </w:rPr>
        <w:footnoteReference w:id="223"/>
      </w:r>
      <w:r w:rsidRPr="005903DB">
        <w:t xml:space="preserve">, адрес: </w:t>
      </w:r>
      <w:r w:rsidRPr="00AB4DD9">
        <w:rPr>
          <w:color w:val="FF0000"/>
        </w:rPr>
        <w:t>[</w:t>
      </w:r>
      <w:r w:rsidRPr="005903DB">
        <w:t>•</w:t>
      </w:r>
      <w:r w:rsidRPr="00AB4DD9">
        <w:rPr>
          <w:color w:val="FF0000"/>
        </w:rPr>
        <w:t>]</w:t>
      </w:r>
      <w:r w:rsidRPr="005903DB">
        <w:t xml:space="preserve"> </w:t>
      </w:r>
      <w:r w:rsidRPr="00A71AE1">
        <w:rPr>
          <w:rStyle w:val="a7"/>
          <w:color w:val="FF0000"/>
        </w:rPr>
        <w:footnoteReference w:id="224"/>
      </w:r>
      <w:r w:rsidRPr="005903DB">
        <w:t>,</w:t>
      </w:r>
      <w:r w:rsidRPr="00AB4DD9">
        <w:rPr>
          <w:color w:val="FF0000"/>
        </w:rPr>
        <w:t>]</w:t>
      </w:r>
      <w:r w:rsidRPr="005903DB">
        <w:rPr>
          <w:color w:val="FF0000"/>
          <w:vertAlign w:val="superscript"/>
        </w:rPr>
        <w:footnoteReference w:id="225"/>
      </w:r>
      <w:r w:rsidRPr="005903DB">
        <w:t xml:space="preserve"> банки, осуществляющие перечисление оплаты в рамках Договора, организации, осуществляющие оценку благонадежности </w:t>
      </w:r>
      <w:r w:rsidR="003808DA">
        <w:t>Исполнителя</w:t>
      </w:r>
      <w:r w:rsidRPr="005903DB">
        <w:t xml:space="preserve"> (в случае если такая оценка проводится), поставщики услуг по сервисному и техническому обслуживанию информационных систем, поставщики услуг по информационной безопасности, аудиторские организации. Если третьим лицом, привлекаемым к обработке персональных данных, является ПАО «ГМК «Норильский никель» или организация, входящая в его группу лиц, то под третьими лицами понимается любая организация, входящая в Группу компаний «Норильский никель».</w:t>
      </w:r>
    </w:p>
    <w:p w14:paraId="03535A57" w14:textId="470182F5" w:rsidR="00FD1ABA" w:rsidRPr="005903DB" w:rsidRDefault="00FD1ABA" w:rsidP="00365092">
      <w:pPr>
        <w:pStyle w:val="afff0"/>
        <w:numPr>
          <w:ilvl w:val="1"/>
          <w:numId w:val="36"/>
        </w:numPr>
        <w:ind w:left="851" w:hanging="851"/>
        <w:rPr>
          <w:bCs/>
        </w:rPr>
      </w:pPr>
      <w:r w:rsidRPr="005903DB">
        <w:t xml:space="preserve">Обработка, в том числе хранение, персональных данных, полученных от </w:t>
      </w:r>
      <w:r w:rsidR="00A71AE1">
        <w:t>Исполнителя</w:t>
      </w:r>
      <w:r w:rsidRPr="005903DB">
        <w:t>, осуществляется в течение всего срока действия договорных отношений с Заказчиком, а также в течение 5 (пяти) лет после их прекращения.</w:t>
      </w:r>
    </w:p>
    <w:p w14:paraId="2FBD668A"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AB4DD9">
        <w:rPr>
          <w:rFonts w:ascii="Tahoma" w:eastAsia="Tahoma" w:hAnsi="Tahoma" w:cs="Tahoma"/>
          <w:bCs w:val="0"/>
          <w:color w:val="FF0000"/>
          <w:sz w:val="20"/>
          <w:szCs w:val="20"/>
          <w:lang w:eastAsia="en-US"/>
        </w:rPr>
        <w:t>]</w:t>
      </w:r>
      <w:r w:rsidRPr="005903DB">
        <w:rPr>
          <w:rFonts w:ascii="Tahoma" w:eastAsia="Tahoma" w:hAnsi="Tahoma" w:cs="Tahoma"/>
          <w:bCs w:val="0"/>
          <w:sz w:val="20"/>
          <w:szCs w:val="20"/>
          <w:lang w:eastAsia="en-US"/>
        </w:rPr>
        <w:t xml:space="preserve"> </w:t>
      </w:r>
      <w:r w:rsidRPr="00A71AE1">
        <w:rPr>
          <w:rStyle w:val="a7"/>
          <w:rFonts w:ascii="Tahoma" w:eastAsia="Tahoma" w:hAnsi="Tahoma" w:cs="Tahoma"/>
          <w:bCs w:val="0"/>
          <w:color w:val="FF0000"/>
          <w:sz w:val="20"/>
          <w:szCs w:val="20"/>
          <w:lang w:eastAsia="en-US"/>
        </w:rPr>
        <w:footnoteReference w:id="226"/>
      </w:r>
    </w:p>
    <w:p w14:paraId="4BEAE2C5" w14:textId="77777777" w:rsidR="00362966" w:rsidRPr="0046405C" w:rsidRDefault="00362966" w:rsidP="00101406">
      <w:pPr>
        <w:pStyle w:val="affe"/>
        <w:numPr>
          <w:ilvl w:val="0"/>
          <w:numId w:val="36"/>
        </w:numPr>
        <w:ind w:left="851" w:hanging="851"/>
      </w:pPr>
      <w:r w:rsidRPr="0046405C">
        <w:t>ОТВЕТСТВЕННОСТЬ</w:t>
      </w:r>
    </w:p>
    <w:tbl>
      <w:tblPr>
        <w:tblStyle w:val="2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FF03E7" w:rsidRPr="0046405C" w14:paraId="0DF36FB9" w14:textId="77777777" w:rsidTr="00C6122C">
        <w:trPr>
          <w:trHeight w:val="141"/>
          <w:tblHeader/>
        </w:trPr>
        <w:tc>
          <w:tcPr>
            <w:tcW w:w="851" w:type="dxa"/>
          </w:tcPr>
          <w:p w14:paraId="0D0A8134" w14:textId="77777777" w:rsidR="00FF03E7" w:rsidRPr="0046405C" w:rsidRDefault="00FF03E7" w:rsidP="00C6122C">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670B4F00" w14:textId="77777777" w:rsidR="00FF03E7" w:rsidRPr="0046405C" w:rsidRDefault="00FF03E7" w:rsidP="00C6122C">
            <w:pPr>
              <w:pStyle w:val="SL0CommentSimplawyer"/>
              <w:spacing w:before="0" w:after="100"/>
              <w:ind w:left="142" w:firstLine="5"/>
              <w:rPr>
                <w:b/>
                <w:sz w:val="24"/>
              </w:rPr>
            </w:pPr>
            <w:r w:rsidRPr="0046405C">
              <w:rPr>
                <w:b/>
                <w:sz w:val="24"/>
              </w:rPr>
              <w:t>Нарушение</w:t>
            </w:r>
          </w:p>
        </w:tc>
        <w:tc>
          <w:tcPr>
            <w:tcW w:w="3969" w:type="dxa"/>
            <w:tcBorders>
              <w:bottom w:val="dotted" w:sz="4" w:space="0" w:color="A6A6A6" w:themeColor="background1" w:themeShade="A6"/>
            </w:tcBorders>
          </w:tcPr>
          <w:p w14:paraId="37E2AC29" w14:textId="77777777" w:rsidR="00FF03E7" w:rsidRPr="0046405C" w:rsidRDefault="00FF03E7" w:rsidP="00C6122C">
            <w:pPr>
              <w:pStyle w:val="SL0CommentSimplawyer"/>
              <w:spacing w:before="0" w:after="100"/>
              <w:ind w:left="142" w:firstLine="5"/>
              <w:rPr>
                <w:b/>
                <w:sz w:val="24"/>
              </w:rPr>
            </w:pPr>
            <w:r>
              <w:rPr>
                <w:b/>
                <w:sz w:val="24"/>
              </w:rPr>
              <w:t>Ответственность</w:t>
            </w:r>
          </w:p>
        </w:tc>
      </w:tr>
      <w:tr w:rsidR="00FF03E7" w:rsidRPr="0046405C" w14:paraId="01A17B05" w14:textId="77777777" w:rsidTr="00C6122C">
        <w:tc>
          <w:tcPr>
            <w:tcW w:w="851" w:type="dxa"/>
          </w:tcPr>
          <w:p w14:paraId="4F11C2FB"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7771E88D" w14:textId="77777777" w:rsidR="00FF03E7" w:rsidRPr="0046405C" w:rsidRDefault="00FF03E7" w:rsidP="00652E71">
            <w:pPr>
              <w:pStyle w:val="SL0TextSimplawyer"/>
              <w:ind w:left="142"/>
            </w:pPr>
            <w:r w:rsidRPr="0046405C">
              <w:rPr>
                <w:rFonts w:eastAsiaTheme="minorHAnsi"/>
              </w:rPr>
              <w:t xml:space="preserve">Заказчик </w:t>
            </w:r>
            <w:r>
              <w:rPr>
                <w:rFonts w:eastAsiaTheme="minorHAnsi"/>
              </w:rPr>
              <w:t xml:space="preserve">нарушил </w:t>
            </w:r>
            <w:r w:rsidRPr="0046405C">
              <w:rPr>
                <w:rFonts w:eastAsiaTheme="minorHAnsi"/>
              </w:rPr>
              <w:t>срок</w:t>
            </w:r>
            <w:r>
              <w:rPr>
                <w:rFonts w:eastAsiaTheme="minorHAnsi"/>
              </w:rPr>
              <w:t>и</w:t>
            </w:r>
            <w:r w:rsidRPr="0046405C">
              <w:rPr>
                <w:rFonts w:eastAsiaTheme="minorHAnsi"/>
              </w:rPr>
              <w:t xml:space="preserve"> оплаты </w:t>
            </w:r>
            <w:r w:rsidR="00652E71">
              <w:rPr>
                <w:rFonts w:eastAsiaTheme="minorHAnsi"/>
              </w:rPr>
              <w:t>оказанных Исполнителем</w:t>
            </w:r>
            <w:r w:rsidRPr="0046405C">
              <w:rPr>
                <w:rFonts w:eastAsiaTheme="minorHAnsi"/>
              </w:rPr>
              <w:t xml:space="preserve"> </w:t>
            </w:r>
            <w:r w:rsidR="00652E71">
              <w:rPr>
                <w:rFonts w:eastAsiaTheme="minorHAnsi"/>
              </w:rPr>
              <w:t>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7F3737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w:t>
            </w:r>
            <w:r w:rsidRPr="0046405C">
              <w:rPr>
                <w:lang w:bidi="ru-RU"/>
              </w:rPr>
              <w:t xml:space="preserve"> </w:t>
            </w:r>
            <w:r w:rsidRPr="0046405C">
              <w:rPr>
                <w:rFonts w:eastAsiaTheme="minorHAnsi"/>
              </w:rPr>
              <w:t xml:space="preserve">от суммы </w:t>
            </w:r>
            <w:r w:rsidRPr="0046405C">
              <w:rPr>
                <w:rFonts w:eastAsiaTheme="minorHAnsi"/>
                <w:lang w:bidi="ru-RU"/>
              </w:rPr>
              <w:t>платежа, оплата которого просрочена,</w:t>
            </w:r>
            <w:r w:rsidRPr="0046405C">
              <w:rPr>
                <w:rFonts w:eastAsiaTheme="minorHAnsi"/>
              </w:rPr>
              <w:t xml:space="preserve"> за каждый день просрочки</w:t>
            </w:r>
          </w:p>
        </w:tc>
      </w:tr>
      <w:tr w:rsidR="00FF03E7" w:rsidRPr="0046405C" w14:paraId="1E17B3E6" w14:textId="77777777" w:rsidTr="00C6122C">
        <w:tc>
          <w:tcPr>
            <w:tcW w:w="851" w:type="dxa"/>
          </w:tcPr>
          <w:p w14:paraId="2AF919AD"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315AD7CB" w14:textId="77777777" w:rsidR="00FF03E7" w:rsidRPr="0046405C" w:rsidRDefault="00652E71" w:rsidP="00783FBE">
            <w:pPr>
              <w:pStyle w:val="SL0TextSimplawyer"/>
              <w:ind w:left="142" w:hanging="1"/>
            </w:pPr>
            <w:r>
              <w:rPr>
                <w:rFonts w:eastAsiaTheme="minorHAnsi"/>
              </w:rPr>
              <w:t>Исполнитель</w:t>
            </w:r>
            <w:r w:rsidR="00FF03E7">
              <w:rPr>
                <w:rFonts w:eastAsiaTheme="minorHAnsi"/>
              </w:rPr>
              <w:t xml:space="preserve"> нарушил</w:t>
            </w:r>
            <w:r w:rsidR="00FF03E7" w:rsidRPr="0046405C">
              <w:rPr>
                <w:rFonts w:eastAsiaTheme="minorHAnsi"/>
                <w:lang w:bidi="ru-RU"/>
              </w:rPr>
              <w:t xml:space="preserve"> начальн</w:t>
            </w:r>
            <w:r w:rsidR="00FF03E7">
              <w:rPr>
                <w:rFonts w:eastAsiaTheme="minorHAnsi"/>
                <w:lang w:bidi="ru-RU"/>
              </w:rPr>
              <w:t>ый</w:t>
            </w:r>
            <w:r w:rsidR="00FF03E7" w:rsidRPr="0046405C">
              <w:rPr>
                <w:rFonts w:eastAsiaTheme="minorHAnsi"/>
                <w:lang w:bidi="ru-RU"/>
              </w:rPr>
              <w:t xml:space="preserve"> и/или </w:t>
            </w:r>
            <w:r w:rsidR="00FF03E7">
              <w:rPr>
                <w:rFonts w:eastAsiaTheme="minorHAnsi"/>
              </w:rPr>
              <w:t>конечный</w:t>
            </w:r>
            <w:r w:rsidR="00FF03E7" w:rsidRPr="0046405C">
              <w:rPr>
                <w:rFonts w:eastAsiaTheme="minorHAnsi"/>
              </w:rPr>
              <w:t xml:space="preserve"> срок </w:t>
            </w:r>
            <w:r>
              <w:rPr>
                <w:rFonts w:eastAsiaTheme="minorHAnsi"/>
              </w:rPr>
              <w:t>оказания Услуг</w:t>
            </w:r>
            <w:r w:rsidR="00FF03E7" w:rsidRPr="0046405C">
              <w:rPr>
                <w:rFonts w:eastAsiaTheme="minorHAnsi"/>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51552D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 xml:space="preserve">% от цены </w:t>
            </w:r>
            <w:r w:rsidRPr="00AF5D9C">
              <w:rPr>
                <w:rFonts w:eastAsiaTheme="minorHAnsi"/>
                <w:color w:val="FF0000"/>
              </w:rPr>
              <w:t>[</w:t>
            </w:r>
            <w:r>
              <w:rPr>
                <w:rFonts w:eastAsiaTheme="minorHAnsi"/>
              </w:rPr>
              <w:t xml:space="preserve"> </w:t>
            </w:r>
            <w:r w:rsidRPr="0046405C">
              <w:rPr>
                <w:rFonts w:eastAsiaTheme="minorHAnsi"/>
              </w:rPr>
              <w:t>Договора</w:t>
            </w:r>
            <w:r>
              <w:rPr>
                <w:rFonts w:eastAsiaTheme="minorHAnsi"/>
              </w:rPr>
              <w:t xml:space="preserve"> </w:t>
            </w:r>
            <w:r w:rsidRPr="00AF5D9C">
              <w:rPr>
                <w:rFonts w:eastAsiaTheme="minorHAnsi"/>
                <w:color w:val="FF0000"/>
              </w:rPr>
              <w:t>]</w:t>
            </w:r>
            <w:r>
              <w:rPr>
                <w:rFonts w:eastAsiaTheme="minorHAnsi"/>
                <w:color w:val="FF0000"/>
              </w:rPr>
              <w:t xml:space="preserve"> </w:t>
            </w:r>
            <w:r w:rsidRPr="008C755B">
              <w:rPr>
                <w:rStyle w:val="a7"/>
                <w:rFonts w:eastAsiaTheme="minorHAnsi"/>
                <w:color w:val="FF0000"/>
              </w:rPr>
              <w:footnoteReference w:id="227"/>
            </w:r>
            <w:r w:rsidRPr="00AF5D9C">
              <w:rPr>
                <w:rFonts w:eastAsiaTheme="minorHAnsi"/>
                <w:color w:val="FF0000"/>
              </w:rPr>
              <w:t xml:space="preserve"> / </w:t>
            </w:r>
            <w:r w:rsidRPr="00652E71">
              <w:rPr>
                <w:rFonts w:eastAsiaTheme="minorHAnsi"/>
                <w:color w:val="FF0000"/>
              </w:rPr>
              <w:t>[</w:t>
            </w:r>
            <w:r w:rsidRPr="00652E71">
              <w:rPr>
                <w:rFonts w:eastAsiaTheme="minorHAnsi"/>
              </w:rPr>
              <w:t xml:space="preserve"> </w:t>
            </w:r>
            <w:r w:rsidRPr="007A52A0">
              <w:rPr>
                <w:rFonts w:eastAsiaTheme="minorHAnsi"/>
                <w:highlight w:val="darkGray"/>
              </w:rPr>
              <w:t>Заявки</w:t>
            </w:r>
            <w:r w:rsidRPr="00652E71">
              <w:rPr>
                <w:rFonts w:eastAsiaTheme="minorHAnsi"/>
              </w:rPr>
              <w:t xml:space="preserve"> </w:t>
            </w:r>
            <w:r w:rsidRPr="00652E71">
              <w:rPr>
                <w:rFonts w:eastAsiaTheme="minorHAnsi"/>
                <w:color w:val="FF0000"/>
              </w:rPr>
              <w:t>]</w:t>
            </w:r>
            <w:r>
              <w:rPr>
                <w:rFonts w:eastAsiaTheme="minorHAnsi"/>
              </w:rPr>
              <w:t xml:space="preserve"> </w:t>
            </w:r>
            <w:r w:rsidRPr="008C755B">
              <w:rPr>
                <w:rStyle w:val="a7"/>
                <w:rFonts w:eastAsiaTheme="minorHAnsi"/>
                <w:color w:val="FF0000"/>
              </w:rPr>
              <w:footnoteReference w:id="228"/>
            </w:r>
            <w:r>
              <w:rPr>
                <w:rFonts w:eastAsiaTheme="minorHAnsi"/>
              </w:rPr>
              <w:t xml:space="preserve"> </w:t>
            </w:r>
            <w:r w:rsidRPr="0046405C">
              <w:rPr>
                <w:rFonts w:eastAsiaTheme="minorHAnsi"/>
              </w:rPr>
              <w:t>за каждый день просрочки</w:t>
            </w:r>
          </w:p>
        </w:tc>
      </w:tr>
      <w:tr w:rsidR="00FF03E7" w:rsidRPr="0046405C" w14:paraId="1BBB928B" w14:textId="77777777" w:rsidTr="00C6122C">
        <w:tc>
          <w:tcPr>
            <w:tcW w:w="851" w:type="dxa"/>
          </w:tcPr>
          <w:p w14:paraId="0E5D39B7"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97BD153" w14:textId="1DF1034C" w:rsidR="00FF03E7" w:rsidRPr="0046405C" w:rsidRDefault="009F1A7D" w:rsidP="00783FBE">
            <w:pPr>
              <w:pStyle w:val="SL0TextSimplawyer"/>
              <w:ind w:left="142" w:hanging="1"/>
            </w:pPr>
            <w:r w:rsidRPr="00652E71">
              <w:rPr>
                <w:rFonts w:eastAsiaTheme="minorHAnsi"/>
                <w:color w:val="FF0000"/>
              </w:rPr>
              <w:t>[</w:t>
            </w:r>
            <w:r>
              <w:rPr>
                <w:rFonts w:eastAsiaTheme="minorHAnsi"/>
                <w:color w:val="FF0000"/>
              </w:rPr>
              <w:t xml:space="preserve"> </w:t>
            </w:r>
            <w:r w:rsidR="00C7285C">
              <w:t>Исполнитель</w:t>
            </w:r>
            <w:r w:rsidR="00FF03E7">
              <w:t xml:space="preserve"> нарушил</w:t>
            </w:r>
            <w:r w:rsidR="00FF03E7" w:rsidRPr="0046405C">
              <w:t xml:space="preserve"> промежуточны</w:t>
            </w:r>
            <w:r w:rsidR="00FF03E7">
              <w:t>е</w:t>
            </w:r>
            <w:r w:rsidR="00FF03E7" w:rsidRPr="0046405C">
              <w:t xml:space="preserve"> срок</w:t>
            </w:r>
            <w:r w:rsidR="00FF03E7">
              <w:t>и</w:t>
            </w:r>
            <w:r w:rsidR="00FF03E7" w:rsidRPr="0046405C">
              <w:t xml:space="preserve"> </w:t>
            </w:r>
            <w:r w:rsidR="00C7285C">
              <w:t>оказания 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E1A22F4" w14:textId="2D52507F" w:rsidR="00FF03E7" w:rsidRPr="0046405C" w:rsidRDefault="00FF03E7" w:rsidP="00652E71">
            <w:pPr>
              <w:pStyle w:val="SL0TextSimplawyer"/>
              <w:ind w:left="142" w:firstLine="5"/>
            </w:pPr>
            <w:r>
              <w:t>п</w:t>
            </w:r>
            <w:r w:rsidRPr="0046405C">
              <w:t>ени в размере 0,2</w:t>
            </w:r>
            <w:r>
              <w:t> </w:t>
            </w:r>
            <w:r w:rsidRPr="0046405C">
              <w:t xml:space="preserve">% от цены промежуточного объема </w:t>
            </w:r>
            <w:r w:rsidR="00652E71">
              <w:t>Услуг</w:t>
            </w:r>
            <w:r w:rsidRPr="0046405C">
              <w:t xml:space="preserve">, </w:t>
            </w:r>
            <w:r>
              <w:t>выполнение</w:t>
            </w:r>
            <w:r w:rsidRPr="0046405C">
              <w:t xml:space="preserve"> которого просрочено, за каждый день просрочки</w:t>
            </w:r>
            <w:r w:rsidR="009F1A7D">
              <w:t xml:space="preserve"> </w:t>
            </w:r>
            <w:r w:rsidR="009F1A7D" w:rsidRPr="00783FBE">
              <w:rPr>
                <w:color w:val="FF0000"/>
              </w:rPr>
              <w:t>]</w:t>
            </w:r>
            <w:r w:rsidR="009F1A7D" w:rsidRPr="0092649F">
              <w:rPr>
                <w:rStyle w:val="a7"/>
                <w:color w:val="FF0000"/>
              </w:rPr>
              <w:footnoteReference w:id="229"/>
            </w:r>
          </w:p>
        </w:tc>
      </w:tr>
      <w:tr w:rsidR="005D47F6" w:rsidRPr="0046405C" w14:paraId="07069DF5" w14:textId="77777777" w:rsidTr="00C6122C">
        <w:tc>
          <w:tcPr>
            <w:tcW w:w="851" w:type="dxa"/>
          </w:tcPr>
          <w:p w14:paraId="2EF3A795" w14:textId="77777777" w:rsidR="005D47F6" w:rsidRPr="0046405C" w:rsidRDefault="005D47F6"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5470B933" w14:textId="0E671838" w:rsidR="005D47F6" w:rsidRPr="00652E71" w:rsidRDefault="00593A64" w:rsidP="0049225D">
            <w:pPr>
              <w:pStyle w:val="SL0TextSimplawyer"/>
              <w:ind w:left="142" w:hanging="1"/>
              <w:rPr>
                <w:rFonts w:eastAsiaTheme="minorHAnsi"/>
                <w:color w:val="FF0000"/>
              </w:rPr>
            </w:pPr>
            <w:r w:rsidRPr="00193458">
              <w:rPr>
                <w:rFonts w:eastAsiaTheme="minorHAnsi"/>
              </w:rPr>
              <w:t xml:space="preserve">Исполнитель </w:t>
            </w:r>
            <w:r w:rsidR="0049225D" w:rsidRPr="00193458">
              <w:rPr>
                <w:rFonts w:eastAsiaTheme="minorHAnsi"/>
              </w:rPr>
              <w:t>нарушил требования к качеству  оказания 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37DAA9B" w14:textId="67964D0D" w:rsidR="005D47F6" w:rsidRDefault="006A0BD9" w:rsidP="00193458">
            <w:pPr>
              <w:pStyle w:val="SL0TextSimplawyer"/>
              <w:ind w:left="142" w:firstLine="5"/>
            </w:pPr>
            <w:r>
              <w:t>штраф 10</w:t>
            </w:r>
            <w:r w:rsidRPr="000633F1">
              <w:t xml:space="preserve"> % от стоимости</w:t>
            </w:r>
            <w:r>
              <w:t xml:space="preserve"> Услуг по </w:t>
            </w:r>
            <w:r w:rsidR="00193458">
              <w:t xml:space="preserve"> </w:t>
            </w:r>
            <w:r w:rsidRPr="00652E71">
              <w:rPr>
                <w:rFonts w:eastAsiaTheme="minorHAnsi"/>
                <w:color w:val="FF0000"/>
              </w:rPr>
              <w:t>[</w:t>
            </w:r>
            <w:r w:rsidR="00193458">
              <w:rPr>
                <w:rFonts w:eastAsiaTheme="minorHAnsi"/>
                <w:color w:val="FF0000"/>
              </w:rPr>
              <w:t xml:space="preserve"> </w:t>
            </w:r>
            <w:r>
              <w:t>Договору</w:t>
            </w:r>
            <w:r w:rsidR="00193458">
              <w:t xml:space="preserve"> </w:t>
            </w:r>
            <w:r w:rsidRPr="00783FBE">
              <w:rPr>
                <w:color w:val="FF0000"/>
              </w:rPr>
              <w:t>]</w:t>
            </w:r>
            <w:r>
              <w:rPr>
                <w:rStyle w:val="a7"/>
                <w:color w:val="FF0000"/>
              </w:rPr>
              <w:footnoteReference w:id="230"/>
            </w:r>
            <w:r>
              <w:rPr>
                <w:rFonts w:eastAsiaTheme="minorHAnsi"/>
                <w:color w:val="FF0000"/>
              </w:rPr>
              <w:t xml:space="preserve"> </w:t>
            </w:r>
            <w:r w:rsidRPr="00AF5D9C">
              <w:rPr>
                <w:rFonts w:eastAsiaTheme="minorHAnsi"/>
                <w:color w:val="FF0000"/>
              </w:rPr>
              <w:t>/</w:t>
            </w:r>
            <w:r w:rsidRPr="00652E71">
              <w:rPr>
                <w:rFonts w:eastAsiaTheme="minorHAnsi"/>
                <w:color w:val="FF0000"/>
              </w:rPr>
              <w:t xml:space="preserve"> [</w:t>
            </w:r>
            <w:r w:rsidR="00193458">
              <w:rPr>
                <w:rFonts w:eastAsiaTheme="minorHAnsi"/>
                <w:color w:val="FF0000"/>
              </w:rPr>
              <w:t xml:space="preserve"> </w:t>
            </w:r>
            <w:r>
              <w:t>Заявке</w:t>
            </w:r>
            <w:r w:rsidR="00193458">
              <w:t xml:space="preserve"> </w:t>
            </w:r>
            <w:r w:rsidRPr="00783FBE">
              <w:rPr>
                <w:color w:val="FF0000"/>
              </w:rPr>
              <w:t>]</w:t>
            </w:r>
            <w:r w:rsidRPr="00AF5D9C">
              <w:rPr>
                <w:rFonts w:eastAsiaTheme="minorHAnsi"/>
                <w:color w:val="FF0000"/>
              </w:rPr>
              <w:t xml:space="preserve"> </w:t>
            </w:r>
            <w:r>
              <w:rPr>
                <w:rStyle w:val="a7"/>
                <w:rFonts w:eastAsiaTheme="minorHAnsi"/>
                <w:color w:val="FF0000"/>
              </w:rPr>
              <w:footnoteReference w:id="231"/>
            </w:r>
            <w:r w:rsidRPr="00AF5D9C">
              <w:rPr>
                <w:rFonts w:eastAsiaTheme="minorHAnsi"/>
                <w:color w:val="FF0000"/>
              </w:rPr>
              <w:t>/</w:t>
            </w:r>
            <w:r>
              <w:rPr>
                <w:rFonts w:eastAsiaTheme="minorHAnsi"/>
                <w:color w:val="FF0000"/>
              </w:rPr>
              <w:t xml:space="preserve"> </w:t>
            </w:r>
            <w:r w:rsidRPr="00652E71">
              <w:rPr>
                <w:rFonts w:eastAsiaTheme="minorHAnsi"/>
                <w:color w:val="FF0000"/>
              </w:rPr>
              <w:t>[</w:t>
            </w:r>
            <w:r w:rsidR="00193458">
              <w:rPr>
                <w:rFonts w:eastAsiaTheme="minorHAnsi"/>
                <w:color w:val="FF0000"/>
              </w:rPr>
              <w:t xml:space="preserve"> </w:t>
            </w:r>
            <w:r>
              <w:t>Этапу</w:t>
            </w:r>
            <w:r w:rsidR="00193458">
              <w:t xml:space="preserve"> </w:t>
            </w:r>
            <w:r w:rsidRPr="00783FBE">
              <w:rPr>
                <w:color w:val="FF0000"/>
              </w:rPr>
              <w:t>]</w:t>
            </w:r>
            <w:r>
              <w:rPr>
                <w:rStyle w:val="a7"/>
                <w:color w:val="FF0000"/>
              </w:rPr>
              <w:footnoteReference w:id="232"/>
            </w:r>
            <w:r>
              <w:rPr>
                <w:color w:val="FF0000"/>
              </w:rPr>
              <w:t xml:space="preserve"> </w:t>
            </w:r>
            <w:r w:rsidRPr="00AF5D9C">
              <w:rPr>
                <w:rFonts w:eastAsiaTheme="minorHAnsi"/>
                <w:color w:val="FF0000"/>
              </w:rPr>
              <w:t xml:space="preserve">/ </w:t>
            </w:r>
            <w:r w:rsidR="00193458" w:rsidRPr="00652E71">
              <w:rPr>
                <w:rFonts w:eastAsiaTheme="minorHAnsi"/>
                <w:color w:val="FF0000"/>
              </w:rPr>
              <w:t>[</w:t>
            </w:r>
            <w:r w:rsidR="00193458">
              <w:rPr>
                <w:rFonts w:eastAsiaTheme="minorHAnsi"/>
                <w:color w:val="FF0000"/>
              </w:rPr>
              <w:t xml:space="preserve"> </w:t>
            </w:r>
            <w:r w:rsidR="00193458" w:rsidRPr="00193458">
              <w:rPr>
                <w:rFonts w:eastAsiaTheme="minorHAnsi"/>
              </w:rPr>
              <w:t xml:space="preserve">по Отчетному периоду </w:t>
            </w:r>
            <w:r w:rsidR="00193458" w:rsidRPr="00783FBE">
              <w:rPr>
                <w:color w:val="FF0000"/>
              </w:rPr>
              <w:t>]</w:t>
            </w:r>
            <w:r w:rsidR="00193458">
              <w:rPr>
                <w:color w:val="FF0000"/>
              </w:rPr>
              <w:t xml:space="preserve"> /</w:t>
            </w:r>
            <w:r w:rsidR="00193458">
              <w:rPr>
                <w:rFonts w:eastAsiaTheme="minorHAnsi"/>
                <w:color w:val="FF0000"/>
              </w:rPr>
              <w:t xml:space="preserve"> </w:t>
            </w:r>
            <w:r w:rsidRPr="0060273F">
              <w:rPr>
                <w:color w:val="FF0000"/>
                <w:u w:color="FFFFFF" w:themeColor="background1"/>
              </w:rPr>
              <w:t>[</w:t>
            </w:r>
            <w:r w:rsidRPr="0060273F">
              <w:t>•</w:t>
            </w:r>
            <w:r w:rsidRPr="0060273F">
              <w:rPr>
                <w:color w:val="FF0000"/>
                <w:u w:color="FFFFFF" w:themeColor="background1"/>
              </w:rPr>
              <w:t>]</w:t>
            </w:r>
            <w:r>
              <w:rPr>
                <w:rStyle w:val="a7"/>
                <w:color w:val="FF0000"/>
                <w:u w:color="FFFFFF" w:themeColor="background1"/>
              </w:rPr>
              <w:footnoteReference w:id="233"/>
            </w:r>
            <w:r>
              <w:rPr>
                <w:rFonts w:eastAsiaTheme="minorHAnsi"/>
                <w:color w:val="FF0000"/>
              </w:rPr>
              <w:t xml:space="preserve"> </w:t>
            </w:r>
            <w:r w:rsidRPr="00F47FDF">
              <w:rPr>
                <w:rFonts w:eastAsiaTheme="minorHAnsi"/>
              </w:rPr>
              <w:t>за каждый факт нарушения</w:t>
            </w:r>
            <w:r w:rsidRPr="00F47FDF">
              <w:t xml:space="preserve"> </w:t>
            </w:r>
            <w:r w:rsidRPr="00E33546">
              <w:t xml:space="preserve">  </w:t>
            </w:r>
          </w:p>
        </w:tc>
      </w:tr>
      <w:tr w:rsidR="00281C0D" w:rsidRPr="0046405C" w14:paraId="575B213B" w14:textId="77777777" w:rsidTr="00C6122C">
        <w:tc>
          <w:tcPr>
            <w:tcW w:w="851" w:type="dxa"/>
          </w:tcPr>
          <w:p w14:paraId="46D62EFC" w14:textId="77777777" w:rsidR="00281C0D" w:rsidRPr="0046405C" w:rsidRDefault="00281C0D" w:rsidP="00281C0D">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1D55B2E" w14:textId="01DC76CF" w:rsidR="00281C0D" w:rsidRPr="00193458" w:rsidRDefault="00281C0D" w:rsidP="00281C0D">
            <w:pPr>
              <w:pStyle w:val="SL0TextSimplawyer"/>
              <w:ind w:left="142" w:hanging="1"/>
              <w:rPr>
                <w:rFonts w:eastAsiaTheme="minorHAnsi"/>
              </w:rPr>
            </w:pPr>
            <w:r w:rsidRPr="00652E71">
              <w:rPr>
                <w:rFonts w:eastAsiaTheme="minorHAnsi"/>
                <w:color w:val="FF0000"/>
              </w:rPr>
              <w:t>[</w:t>
            </w:r>
            <w:r>
              <w:rPr>
                <w:rFonts w:eastAsiaTheme="minorHAnsi"/>
                <w:color w:val="FF0000"/>
              </w:rPr>
              <w:t xml:space="preserve"> </w:t>
            </w:r>
            <w:r>
              <w:t>Исполнитель</w:t>
            </w:r>
            <w:r w:rsidRPr="0087771A">
              <w:t xml:space="preserve"> не</w:t>
            </w:r>
            <w:r>
              <w:t xml:space="preserve"> оказал / не в полном объеме оказал промежуточный объем</w:t>
            </w:r>
            <w:r w:rsidRPr="0087771A">
              <w:t xml:space="preserve"> </w:t>
            </w:r>
            <w:r>
              <w:t>Услуг</w:t>
            </w:r>
            <w:r w:rsidRPr="00F47FDF">
              <w:t xml:space="preserve">, </w:t>
            </w:r>
            <w:r>
              <w:t xml:space="preserve">предусмотренный в </w:t>
            </w:r>
            <w:r w:rsidRPr="00F47FDF">
              <w:rPr>
                <w:color w:val="FF0000"/>
                <w:u w:color="FFFFFF" w:themeColor="background1"/>
              </w:rPr>
              <w:t>[</w:t>
            </w:r>
            <w:r w:rsidRPr="00F47FDF">
              <w:t>•</w:t>
            </w:r>
            <w:r w:rsidRPr="00F47FDF">
              <w:rPr>
                <w:color w:val="FF0000"/>
                <w:u w:color="FFFFFF" w:themeColor="background1"/>
              </w:rPr>
              <w:t>]</w:t>
            </w:r>
            <w:r>
              <w:rPr>
                <w:rStyle w:val="a7"/>
                <w:color w:val="FF0000"/>
                <w:u w:color="FFFFFF" w:themeColor="background1"/>
              </w:rPr>
              <w:footnoteReference w:id="234"/>
            </w:r>
            <w:r w:rsidRPr="00F47FDF">
              <w:t xml:space="preserve"> </w:t>
            </w:r>
            <w: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1117C131" w14:textId="05B47B40" w:rsidR="00281C0D" w:rsidRDefault="00281C0D" w:rsidP="00281C0D">
            <w:pPr>
              <w:pStyle w:val="SL0TextSimplawyer"/>
              <w:ind w:left="142" w:firstLine="5"/>
            </w:pPr>
            <w:r>
              <w:t xml:space="preserve">штраф 10 % от стоимости не оказанного объема Услуг </w:t>
            </w:r>
            <w:r w:rsidRPr="0060273F">
              <w:rPr>
                <w:rFonts w:eastAsiaTheme="minorHAnsi"/>
              </w:rPr>
              <w:t>за каждый факт нарушения</w:t>
            </w:r>
            <w:r>
              <w:rPr>
                <w:rFonts w:eastAsiaTheme="minorHAnsi"/>
              </w:rPr>
              <w:t xml:space="preserve"> </w:t>
            </w:r>
            <w:r w:rsidRPr="00783FBE">
              <w:rPr>
                <w:color w:val="FF0000"/>
              </w:rPr>
              <w:t>]</w:t>
            </w:r>
            <w:r>
              <w:rPr>
                <w:rStyle w:val="a7"/>
                <w:color w:val="FF0000"/>
              </w:rPr>
              <w:footnoteReference w:id="235"/>
            </w:r>
          </w:p>
        </w:tc>
      </w:tr>
      <w:tr w:rsidR="00281C0D" w:rsidRPr="0046405C" w14:paraId="63CC7CAE" w14:textId="77777777" w:rsidTr="00C6122C">
        <w:tc>
          <w:tcPr>
            <w:tcW w:w="851" w:type="dxa"/>
          </w:tcPr>
          <w:p w14:paraId="05F19A8E" w14:textId="77777777" w:rsidR="00281C0D" w:rsidRPr="0046405C" w:rsidRDefault="00281C0D" w:rsidP="00281C0D">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0C2F053" w14:textId="43B41A63" w:rsidR="00281C0D" w:rsidRPr="0046405C" w:rsidRDefault="00281C0D" w:rsidP="00281C0D">
            <w:pPr>
              <w:widowControl w:val="0"/>
              <w:autoSpaceDE w:val="0"/>
              <w:autoSpaceDN w:val="0"/>
              <w:adjustRightInd w:val="0"/>
              <w:ind w:left="142" w:hanging="1"/>
              <w:jc w:val="both"/>
            </w:pPr>
            <w:r w:rsidRPr="00652E71">
              <w:rPr>
                <w:rFonts w:eastAsiaTheme="minorHAnsi"/>
                <w:color w:val="FF0000"/>
              </w:rPr>
              <w:t>[</w:t>
            </w:r>
            <w:r>
              <w:rPr>
                <w:rFonts w:eastAsiaTheme="minorHAnsi"/>
                <w:color w:val="FF0000"/>
              </w:rPr>
              <w:t xml:space="preserve"> </w:t>
            </w:r>
            <w:r w:rsidRPr="00E070A3">
              <w:rPr>
                <w:rFonts w:ascii="Tahoma" w:eastAsia="Tahoma" w:hAnsi="Tahoma" w:cs="Tahoma"/>
                <w:lang w:eastAsia="en-US"/>
              </w:rPr>
              <w:t>Исполнитель нарушил конкретны</w:t>
            </w:r>
            <w:r>
              <w:rPr>
                <w:rFonts w:ascii="Tahoma" w:eastAsia="Tahoma" w:hAnsi="Tahoma" w:cs="Tahoma"/>
                <w:lang w:eastAsia="en-US"/>
              </w:rPr>
              <w:t>е</w:t>
            </w:r>
            <w:r w:rsidRPr="00E070A3">
              <w:rPr>
                <w:rFonts w:ascii="Tahoma" w:eastAsia="Tahoma" w:hAnsi="Tahoma" w:cs="Tahoma"/>
                <w:lang w:eastAsia="en-US"/>
              </w:rPr>
              <w:t xml:space="preserve"> регламентированны</w:t>
            </w:r>
            <w:r>
              <w:rPr>
                <w:rFonts w:ascii="Tahoma" w:eastAsia="Tahoma" w:hAnsi="Tahoma" w:cs="Tahoma"/>
                <w:lang w:eastAsia="en-US"/>
              </w:rPr>
              <w:t>е</w:t>
            </w:r>
            <w:r w:rsidRPr="00E070A3">
              <w:rPr>
                <w:rFonts w:ascii="Tahoma" w:eastAsia="Tahoma" w:hAnsi="Tahoma" w:cs="Tahoma"/>
                <w:lang w:eastAsia="en-US"/>
              </w:rPr>
              <w:t xml:space="preserve"> срок</w:t>
            </w:r>
            <w:r>
              <w:rPr>
                <w:rFonts w:ascii="Tahoma" w:eastAsia="Tahoma" w:hAnsi="Tahoma" w:cs="Tahoma"/>
                <w:lang w:eastAsia="en-US"/>
              </w:rPr>
              <w:t>и</w:t>
            </w:r>
            <w:r w:rsidRPr="00E070A3">
              <w:rPr>
                <w:rFonts w:ascii="Tahoma" w:eastAsia="Tahoma" w:hAnsi="Tahoma" w:cs="Tahoma"/>
                <w:lang w:eastAsia="en-US"/>
              </w:rPr>
              <w:t xml:space="preserve"> выполнения отдельных действий в ходе оказания </w:t>
            </w:r>
            <w:r>
              <w:rPr>
                <w:rFonts w:ascii="Tahoma" w:eastAsia="Tahoma" w:hAnsi="Tahoma" w:cs="Tahoma"/>
                <w:lang w:eastAsia="en-US"/>
              </w:rPr>
              <w:t>У</w:t>
            </w:r>
            <w:r w:rsidRPr="00E070A3">
              <w:rPr>
                <w:rFonts w:ascii="Tahoma" w:eastAsia="Tahoma" w:hAnsi="Tahoma" w:cs="Tahoma"/>
                <w:lang w:eastAsia="en-US"/>
              </w:rPr>
              <w:t>слуг</w:t>
            </w:r>
            <w:r>
              <w:rPr>
                <w:rFonts w:ascii="Tahoma" w:eastAsia="Tahoma" w:hAnsi="Tahoma" w:cs="Tahoma"/>
                <w:lang w:eastAsia="en-US"/>
              </w:rPr>
              <w:t xml:space="preserve">, предусмотренные </w:t>
            </w:r>
            <w:r w:rsidRPr="00E070A3">
              <w:rPr>
                <w:rFonts w:ascii="Tahoma" w:eastAsia="Tahoma" w:hAnsi="Tahoma" w:cs="Tahoma"/>
                <w:lang w:eastAsia="en-US"/>
              </w:rPr>
              <w:t xml:space="preserve"> </w:t>
            </w:r>
            <w:r w:rsidRPr="007A52A0">
              <w:rPr>
                <w:rFonts w:ascii="Tahoma" w:eastAsia="Tahoma" w:hAnsi="Tahoma" w:cs="Tahoma"/>
                <w:highlight w:val="darkGray"/>
                <w:lang w:eastAsia="en-US"/>
              </w:rPr>
              <w:t>Заданием</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18A5ADB" w14:textId="2DB1C0E0" w:rsidR="00281C0D" w:rsidRPr="0046405C" w:rsidRDefault="00281C0D" w:rsidP="00281C0D">
            <w:pPr>
              <w:pStyle w:val="SL0TextSimplawyer"/>
              <w:ind w:left="142" w:firstLine="5"/>
            </w:pPr>
            <w:r>
              <w:t xml:space="preserve">пени в размере, </w:t>
            </w:r>
            <w:r w:rsidRPr="00E070A3">
              <w:t xml:space="preserve">указанном в приложении </w:t>
            </w:r>
            <w:r>
              <w:t xml:space="preserve">к </w:t>
            </w:r>
            <w:r w:rsidRPr="00AD2005">
              <w:rPr>
                <w:highlight w:val="darkGray"/>
              </w:rPr>
              <w:t>Заданию</w:t>
            </w:r>
            <w:r w:rsidRPr="00E070A3">
              <w:t>.</w:t>
            </w:r>
            <w:r>
              <w:t xml:space="preserve"> </w:t>
            </w:r>
            <w:r w:rsidRPr="00783FBE">
              <w:rPr>
                <w:color w:val="FF0000"/>
              </w:rPr>
              <w:t>]</w:t>
            </w:r>
            <w:r w:rsidRPr="008C755B">
              <w:rPr>
                <w:color w:val="FF0000"/>
                <w:vertAlign w:val="superscript"/>
              </w:rPr>
              <w:footnoteReference w:id="236"/>
            </w:r>
          </w:p>
        </w:tc>
      </w:tr>
      <w:tr w:rsidR="00281C0D" w:rsidRPr="0046405C" w14:paraId="57C24DD4" w14:textId="77777777" w:rsidTr="00C6122C">
        <w:trPr>
          <w:trHeight w:val="1335"/>
        </w:trPr>
        <w:tc>
          <w:tcPr>
            <w:tcW w:w="851" w:type="dxa"/>
          </w:tcPr>
          <w:p w14:paraId="36D7FDD9" w14:textId="77777777" w:rsidR="00281C0D" w:rsidRPr="0046405C" w:rsidRDefault="00281C0D" w:rsidP="00281C0D">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32311F" w14:textId="42A98C8F" w:rsidR="00281C0D" w:rsidRDefault="00281C0D" w:rsidP="00281C0D">
            <w:pPr>
              <w:pStyle w:val="SL0TextSimplawyer"/>
              <w:ind w:left="142" w:hanging="1"/>
            </w:pPr>
            <w:r w:rsidRPr="00652E71">
              <w:rPr>
                <w:rFonts w:eastAsiaTheme="minorHAnsi"/>
                <w:color w:val="FF0000"/>
              </w:rPr>
              <w:t>[</w:t>
            </w:r>
            <w:r>
              <w:rPr>
                <w:rFonts w:eastAsiaTheme="minorHAnsi"/>
                <w:color w:val="FF0000"/>
              </w:rPr>
              <w:t xml:space="preserve"> </w:t>
            </w:r>
            <w:r>
              <w:t>Исполнитель нарушил сроки возврата полученных от Заказчика и не использованных при оказании Услуг материалов, возврата инвентаря/оборудования</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B932A14" w14:textId="00573C52" w:rsidR="00281C0D" w:rsidRPr="007825AF" w:rsidRDefault="00281C0D" w:rsidP="00281C0D">
            <w:pPr>
              <w:pStyle w:val="SL0TextSimplawyer"/>
              <w:ind w:left="142" w:firstLine="5"/>
            </w:pPr>
            <w:r>
              <w:t xml:space="preserve">штраф в размере </w:t>
            </w:r>
            <w:r w:rsidRPr="006E20F6">
              <w:t>10</w:t>
            </w:r>
            <w:r>
              <w:t> </w:t>
            </w:r>
            <w:r w:rsidRPr="006E20F6">
              <w:t xml:space="preserve">% от стоимости своевременно не возвращенных или необоснованно перерасходованных </w:t>
            </w:r>
            <w:r>
              <w:t xml:space="preserve">материалов, инвентаря/оборудования. </w:t>
            </w:r>
            <w:r w:rsidRPr="00783FBE">
              <w:rPr>
                <w:color w:val="FF0000"/>
              </w:rPr>
              <w:t>]</w:t>
            </w:r>
          </w:p>
        </w:tc>
      </w:tr>
      <w:tr w:rsidR="00281C0D" w:rsidRPr="0046405C" w14:paraId="5EEDD9A0" w14:textId="77777777" w:rsidTr="00C6122C">
        <w:trPr>
          <w:trHeight w:val="1335"/>
        </w:trPr>
        <w:tc>
          <w:tcPr>
            <w:tcW w:w="851" w:type="dxa"/>
          </w:tcPr>
          <w:p w14:paraId="5430B4ED" w14:textId="77777777" w:rsidR="00281C0D" w:rsidRPr="0046405C" w:rsidRDefault="00281C0D" w:rsidP="00281C0D">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99CC0D" w14:textId="77777777" w:rsidR="00281C0D" w:rsidRDefault="00281C0D" w:rsidP="00281C0D">
            <w:pPr>
              <w:pStyle w:val="SL0TextSimplawyer"/>
              <w:ind w:left="142" w:hanging="1"/>
            </w:pPr>
            <w:r w:rsidRPr="005903DB">
              <w:rPr>
                <w:color w:val="FF0000"/>
              </w:rPr>
              <w:t>[</w:t>
            </w:r>
            <w:r w:rsidRPr="005903DB">
              <w:t xml:space="preserve"> </w:t>
            </w:r>
            <w:r>
              <w:t>Исполнитель</w:t>
            </w:r>
            <w:r w:rsidRPr="005903DB">
              <w:t xml:space="preserve"> не исполнил обязательства, предусмотренные пунктом Договора о налогообложении налогом на профессиональный доход («</w:t>
            </w:r>
            <w:proofErr w:type="spellStart"/>
            <w:r w:rsidRPr="005903DB">
              <w:t>самозанятых</w:t>
            </w:r>
            <w:proofErr w:type="spellEnd"/>
            <w:r w:rsidRPr="005903DB">
              <w:t>»)</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635F467" w14:textId="77777777" w:rsidR="00281C0D" w:rsidRDefault="00281C0D" w:rsidP="00281C0D">
            <w:pPr>
              <w:pStyle w:val="SL0TextSimplawyer"/>
              <w:ind w:left="142" w:firstLine="5"/>
            </w:pPr>
            <w:r w:rsidRPr="005903DB">
              <w:t xml:space="preserve">убытки (включая суммы уплаченных в бюджет налогов, штрафов, пени) и неустойка в размере 10 % от цены </w:t>
            </w:r>
            <w:r w:rsidRPr="005903DB">
              <w:rPr>
                <w:rFonts w:eastAsiaTheme="minorHAnsi"/>
                <w:color w:val="FF0000"/>
              </w:rPr>
              <w:t>[</w:t>
            </w:r>
            <w:r w:rsidRPr="005903DB">
              <w:rPr>
                <w:rFonts w:eastAsiaTheme="minorHAnsi"/>
              </w:rPr>
              <w:t xml:space="preserve"> Договора </w:t>
            </w:r>
            <w:r w:rsidRPr="005903DB">
              <w:rPr>
                <w:rFonts w:eastAsiaTheme="minorHAnsi"/>
                <w:color w:val="FF0000"/>
              </w:rPr>
              <w:t xml:space="preserve">] </w:t>
            </w:r>
            <w:r w:rsidRPr="008C755B">
              <w:rPr>
                <w:rStyle w:val="a7"/>
                <w:rFonts w:eastAsiaTheme="minorHAnsi"/>
                <w:color w:val="FF0000"/>
              </w:rPr>
              <w:footnoteReference w:id="237"/>
            </w:r>
            <w:r w:rsidRPr="005903DB">
              <w:rPr>
                <w:rFonts w:eastAsiaTheme="minorHAnsi"/>
                <w:color w:val="FF0000"/>
              </w:rPr>
              <w:t xml:space="preserve"> / [</w:t>
            </w:r>
            <w:r w:rsidRPr="007F5F18">
              <w:rPr>
                <w:rFonts w:eastAsiaTheme="minorHAnsi"/>
                <w:highlight w:val="darkGray"/>
              </w:rPr>
              <w:t xml:space="preserve"> Заявки </w:t>
            </w:r>
            <w:r w:rsidRPr="005903DB">
              <w:rPr>
                <w:rFonts w:eastAsiaTheme="minorHAnsi"/>
                <w:color w:val="FF0000"/>
              </w:rPr>
              <w:t>]</w:t>
            </w:r>
            <w:r w:rsidRPr="005903DB">
              <w:rPr>
                <w:rFonts w:eastAsiaTheme="minorHAnsi"/>
              </w:rPr>
              <w:t xml:space="preserve"> </w:t>
            </w:r>
            <w:r w:rsidRPr="008C755B">
              <w:rPr>
                <w:rStyle w:val="a7"/>
                <w:rFonts w:eastAsiaTheme="minorHAnsi"/>
                <w:color w:val="FF0000"/>
              </w:rPr>
              <w:footnoteReference w:id="238"/>
            </w:r>
            <w:r w:rsidRPr="005903DB">
              <w:rPr>
                <w:rFonts w:eastAsiaTheme="minorHAnsi"/>
              </w:rPr>
              <w:t xml:space="preserve"> </w:t>
            </w:r>
            <w:r w:rsidRPr="005903DB">
              <w:t xml:space="preserve">за каждое нарушение </w:t>
            </w:r>
            <w:r w:rsidRPr="005903DB">
              <w:rPr>
                <w:color w:val="FF0000"/>
              </w:rPr>
              <w:t>]</w:t>
            </w:r>
          </w:p>
        </w:tc>
      </w:tr>
    </w:tbl>
    <w:p w14:paraId="65C2B088" w14:textId="77777777" w:rsidR="00362966" w:rsidRDefault="00362966" w:rsidP="00101406">
      <w:pPr>
        <w:pStyle w:val="affe"/>
        <w:numPr>
          <w:ilvl w:val="0"/>
          <w:numId w:val="36"/>
        </w:numPr>
        <w:ind w:left="851" w:hanging="851"/>
      </w:pPr>
      <w:r w:rsidRPr="0046405C">
        <w:t>ФОРМЫ ДОКУМЕНТОВ</w:t>
      </w:r>
    </w:p>
    <w:tbl>
      <w:tblPr>
        <w:tblStyle w:val="aff1"/>
        <w:tblW w:w="9072" w:type="dxa"/>
        <w:tblInd w:w="846" w:type="dxa"/>
        <w:tblLook w:val="04A0" w:firstRow="1" w:lastRow="0" w:firstColumn="1" w:lastColumn="0" w:noHBand="0" w:noVBand="1"/>
      </w:tblPr>
      <w:tblGrid>
        <w:gridCol w:w="4252"/>
        <w:gridCol w:w="4820"/>
      </w:tblGrid>
      <w:tr w:rsidR="00FF03E7" w:rsidRPr="0046405C" w14:paraId="0BAC250F" w14:textId="77777777" w:rsidTr="00C6122C">
        <w:tc>
          <w:tcPr>
            <w:tcW w:w="4252" w:type="dxa"/>
            <w:vAlign w:val="center"/>
          </w:tcPr>
          <w:p w14:paraId="78FB3056"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Обозначение документа в тексте Договора</w:t>
            </w:r>
          </w:p>
        </w:tc>
        <w:tc>
          <w:tcPr>
            <w:tcW w:w="4820" w:type="dxa"/>
            <w:vAlign w:val="center"/>
          </w:tcPr>
          <w:p w14:paraId="577A58C3"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По какой форме составляется</w:t>
            </w:r>
          </w:p>
        </w:tc>
      </w:tr>
      <w:tr w:rsidR="00FF03E7" w:rsidRPr="0046405C" w14:paraId="0059B62A" w14:textId="77777777" w:rsidTr="00C6122C">
        <w:tc>
          <w:tcPr>
            <w:tcW w:w="4252" w:type="dxa"/>
            <w:vAlign w:val="center"/>
          </w:tcPr>
          <w:p w14:paraId="6616595C" w14:textId="77777777" w:rsidR="00FF03E7" w:rsidRPr="0046405C"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B5CB2">
              <w:rPr>
                <w:rFonts w:ascii="Tahoma" w:hAnsi="Tahoma" w:cs="Tahoma"/>
                <w:sz w:val="20"/>
                <w:szCs w:val="20"/>
              </w:rPr>
              <w:t xml:space="preserve">Акт </w:t>
            </w:r>
            <w:r w:rsidR="00B82262">
              <w:rPr>
                <w:rFonts w:ascii="Tahoma" w:hAnsi="Tahoma" w:cs="Tahoma"/>
                <w:sz w:val="20"/>
                <w:szCs w:val="20"/>
              </w:rPr>
              <w:t>сдачи-приемки у</w:t>
            </w:r>
            <w:r w:rsidR="007B5CB2" w:rsidRPr="007B5CB2">
              <w:rPr>
                <w:rFonts w:ascii="Tahoma" w:hAnsi="Tahoma" w:cs="Tahoma"/>
                <w:sz w:val="20"/>
                <w:szCs w:val="20"/>
              </w:rPr>
              <w:t>слуг</w:t>
            </w:r>
          </w:p>
        </w:tc>
        <w:tc>
          <w:tcPr>
            <w:tcW w:w="4820" w:type="dxa"/>
            <w:vAlign w:val="center"/>
          </w:tcPr>
          <w:p w14:paraId="026EFF02" w14:textId="25E1B2DF" w:rsidR="00FF03E7" w:rsidRDefault="00FF03E7"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Pr>
                <w:rFonts w:ascii="Tahoma" w:hAnsi="Tahoma" w:cs="Tahoma"/>
                <w:sz w:val="20"/>
                <w:szCs w:val="20"/>
              </w:rPr>
              <w:t>Акт сдачи-приемки работ (услуг) НН.ДК</w:t>
            </w:r>
            <w:r w:rsidRPr="00512EF8">
              <w:rPr>
                <w:rFonts w:ascii="Tahoma" w:hAnsi="Tahoma" w:cs="Tahoma"/>
                <w:sz w:val="20"/>
                <w:szCs w:val="20"/>
              </w:rPr>
              <w:t>-4.1</w:t>
            </w:r>
            <w:r>
              <w:rPr>
                <w:rFonts w:ascii="Tahoma" w:hAnsi="Tahoma" w:cs="Tahoma"/>
                <w:color w:val="FF0000"/>
                <w:sz w:val="20"/>
                <w:szCs w:val="20"/>
              </w:rPr>
              <w:t xml:space="preserve"> </w:t>
            </w:r>
            <w:r w:rsidRPr="00B656CC">
              <w:rPr>
                <w:rFonts w:ascii="Tahoma" w:hAnsi="Tahoma" w:cs="Tahoma"/>
                <w:sz w:val="20"/>
                <w:szCs w:val="20"/>
              </w:rPr>
              <w:t>/</w:t>
            </w:r>
          </w:p>
          <w:p w14:paraId="79FD2AA3" w14:textId="6C3E633A" w:rsidR="00FF03E7" w:rsidRPr="00FC35B9" w:rsidRDefault="007B5CB2"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Pr>
                <w:rFonts w:ascii="Tahoma" w:hAnsi="Tahoma" w:cs="Tahoma"/>
                <w:sz w:val="20"/>
                <w:szCs w:val="20"/>
              </w:rPr>
              <w:t xml:space="preserve">Универсальный передаточный документ </w:t>
            </w:r>
          </w:p>
        </w:tc>
      </w:tr>
      <w:tr w:rsidR="002E7312" w:rsidRPr="0046405C" w14:paraId="7C48AAE3" w14:textId="77777777" w:rsidTr="00B656CC">
        <w:tc>
          <w:tcPr>
            <w:tcW w:w="4252" w:type="dxa"/>
          </w:tcPr>
          <w:p w14:paraId="3158FFDC" w14:textId="384CDA17" w:rsidR="002E7312" w:rsidRPr="007B5CB2" w:rsidRDefault="002E7312" w:rsidP="002E7312">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sidRPr="00891C08">
              <w:rPr>
                <w:rFonts w:ascii="Tahoma" w:eastAsiaTheme="minorHAnsi" w:hAnsi="Tahoma" w:cs="Tahoma"/>
                <w:color w:val="FF0000"/>
                <w:sz w:val="20"/>
                <w:szCs w:val="20"/>
                <w:lang w:eastAsia="en-US"/>
              </w:rPr>
              <w:t>[</w:t>
            </w:r>
            <w:r w:rsidRPr="00891C08">
              <w:rPr>
                <w:rFonts w:ascii="Tahoma" w:eastAsiaTheme="minorHAnsi" w:hAnsi="Tahoma" w:cs="Tahoma"/>
                <w:sz w:val="20"/>
                <w:szCs w:val="20"/>
                <w:lang w:eastAsia="en-US"/>
              </w:rPr>
              <w:t xml:space="preserve"> Отчет о фактически понесённых дополнительных расходах</w:t>
            </w:r>
          </w:p>
        </w:tc>
        <w:tc>
          <w:tcPr>
            <w:tcW w:w="4820" w:type="dxa"/>
            <w:vAlign w:val="center"/>
          </w:tcPr>
          <w:p w14:paraId="3E5C76DC" w14:textId="775767A3" w:rsidR="002E7312" w:rsidRPr="007F26A6" w:rsidDel="009B6F7B" w:rsidRDefault="002E7312" w:rsidP="002E7312">
            <w:pPr>
              <w:pStyle w:val="a1"/>
              <w:widowControl w:val="0"/>
              <w:tabs>
                <w:tab w:val="left" w:pos="1276"/>
              </w:tabs>
              <w:autoSpaceDE w:val="0"/>
              <w:autoSpaceDN w:val="0"/>
              <w:adjustRightInd w:val="0"/>
              <w:spacing w:before="120" w:beforeAutospacing="0" w:after="120" w:afterAutospacing="0"/>
              <w:rPr>
                <w:rFonts w:ascii="Tahoma" w:hAnsi="Tahoma" w:cs="Tahoma"/>
                <w:color w:val="FF0000"/>
                <w:sz w:val="20"/>
                <w:szCs w:val="20"/>
              </w:rPr>
            </w:pPr>
            <w:r w:rsidRPr="00891C08">
              <w:rPr>
                <w:rFonts w:ascii="Tahoma" w:eastAsiaTheme="minorHAnsi" w:hAnsi="Tahoma" w:cs="Tahoma"/>
                <w:sz w:val="20"/>
                <w:szCs w:val="20"/>
                <w:lang w:eastAsia="en-US"/>
              </w:rPr>
              <w:t xml:space="preserve">Приложение «Отчёт о фактически понесённых дополнительных расходах» </w:t>
            </w:r>
            <w:r w:rsidRPr="00891C08">
              <w:rPr>
                <w:rFonts w:ascii="Tahoma" w:eastAsiaTheme="minorHAnsi" w:hAnsi="Tahoma" w:cs="Tahoma"/>
                <w:color w:val="FF0000"/>
                <w:sz w:val="20"/>
                <w:szCs w:val="20"/>
                <w:lang w:eastAsia="en-US"/>
              </w:rPr>
              <w:t>]</w:t>
            </w:r>
          </w:p>
        </w:tc>
      </w:tr>
      <w:tr w:rsidR="002E7312" w:rsidRPr="0046405C" w14:paraId="1944EB36" w14:textId="77777777" w:rsidTr="007F5F18">
        <w:tc>
          <w:tcPr>
            <w:tcW w:w="4252" w:type="dxa"/>
          </w:tcPr>
          <w:p w14:paraId="0CAE21FB" w14:textId="42A1E7D5" w:rsidR="002E7312" w:rsidRPr="007F26A6"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7F26A6">
              <w:rPr>
                <w:rFonts w:ascii="Tahoma" w:eastAsiaTheme="minorHAnsi" w:hAnsi="Tahoma" w:cs="Tahoma"/>
                <w:color w:val="FF0000"/>
                <w:sz w:val="20"/>
                <w:szCs w:val="20"/>
                <w:lang w:eastAsia="en-US"/>
              </w:rPr>
              <w:t>[</w:t>
            </w:r>
            <w:r w:rsidRPr="00891C08">
              <w:rPr>
                <w:rFonts w:ascii="Tahoma" w:eastAsiaTheme="minorHAnsi" w:hAnsi="Tahoma" w:cs="Tahoma"/>
                <w:sz w:val="20"/>
                <w:szCs w:val="20"/>
                <w:lang w:eastAsia="en-US"/>
              </w:rPr>
              <w:t xml:space="preserve"> Акт приёма-передачи материалов</w:t>
            </w:r>
          </w:p>
        </w:tc>
        <w:tc>
          <w:tcPr>
            <w:tcW w:w="4820" w:type="dxa"/>
          </w:tcPr>
          <w:p w14:paraId="0F5A60EC" w14:textId="77777777" w:rsidR="002E731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Акт приема-передачи давальческих материалов (кроме КС) </w:t>
            </w:r>
            <w:r w:rsidRPr="00FD0E93">
              <w:rPr>
                <w:rFonts w:ascii="Tahoma" w:eastAsiaTheme="minorHAnsi" w:hAnsi="Tahoma" w:cs="Tahoma"/>
                <w:sz w:val="20"/>
                <w:szCs w:val="20"/>
                <w:lang w:eastAsia="en-US"/>
              </w:rPr>
              <w:t>НН.М-5.1</w:t>
            </w:r>
            <w:r>
              <w:rPr>
                <w:rFonts w:ascii="Tahoma" w:eastAsiaTheme="minorHAnsi" w:hAnsi="Tahoma" w:cs="Tahoma"/>
                <w:sz w:val="20"/>
                <w:szCs w:val="20"/>
                <w:lang w:eastAsia="en-US"/>
              </w:rPr>
              <w:t xml:space="preserve"> </w:t>
            </w:r>
            <w:r w:rsidRPr="00B74122">
              <w:rPr>
                <w:rFonts w:ascii="Tahoma" w:eastAsiaTheme="minorHAnsi" w:hAnsi="Tahoma" w:cs="Tahoma"/>
                <w:color w:val="FF0000"/>
                <w:sz w:val="20"/>
                <w:szCs w:val="20"/>
                <w:lang w:eastAsia="en-US"/>
              </w:rPr>
              <w:t>]</w:t>
            </w:r>
          </w:p>
        </w:tc>
      </w:tr>
      <w:tr w:rsidR="002E7312" w:rsidRPr="0046405C" w14:paraId="034559E6" w14:textId="77777777" w:rsidTr="00C6122C">
        <w:tc>
          <w:tcPr>
            <w:tcW w:w="4252" w:type="dxa"/>
          </w:tcPr>
          <w:p w14:paraId="68469879" w14:textId="01CCFF5C" w:rsidR="002E7312" w:rsidRPr="007F26A6"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B74122">
              <w:rPr>
                <w:rFonts w:ascii="Tahoma" w:eastAsiaTheme="minorHAnsi" w:hAnsi="Tahoma" w:cs="Tahoma"/>
                <w:color w:val="FF0000"/>
                <w:sz w:val="20"/>
                <w:szCs w:val="20"/>
                <w:lang w:eastAsia="en-US"/>
              </w:rPr>
              <w:t>[</w:t>
            </w:r>
            <w:r w:rsidR="008C4832">
              <w:rPr>
                <w:rFonts w:ascii="Tahoma" w:eastAsiaTheme="minorHAnsi" w:hAnsi="Tahoma" w:cs="Tahoma"/>
                <w:color w:val="FF0000"/>
                <w:sz w:val="20"/>
                <w:szCs w:val="20"/>
                <w:lang w:eastAsia="en-US"/>
              </w:rPr>
              <w:t xml:space="preserve"> </w:t>
            </w:r>
            <w:r w:rsidRPr="00891C08">
              <w:rPr>
                <w:rFonts w:ascii="Tahoma" w:eastAsiaTheme="minorHAnsi" w:hAnsi="Tahoma" w:cs="Tahoma"/>
                <w:sz w:val="20"/>
                <w:szCs w:val="20"/>
                <w:lang w:eastAsia="en-US"/>
              </w:rPr>
              <w:t>Отчёт об использовании материалов</w:t>
            </w:r>
          </w:p>
        </w:tc>
        <w:tc>
          <w:tcPr>
            <w:tcW w:w="4820" w:type="dxa"/>
          </w:tcPr>
          <w:p w14:paraId="7667B2DA" w14:textId="42274204" w:rsidR="002E7312" w:rsidRPr="007B5CB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745F2A">
              <w:rPr>
                <w:rFonts w:ascii="Tahoma" w:eastAsiaTheme="minorHAnsi" w:hAnsi="Tahoma" w:cs="Tahoma"/>
                <w:sz w:val="20"/>
                <w:szCs w:val="20"/>
                <w:lang w:eastAsia="en-US"/>
              </w:rPr>
              <w:t xml:space="preserve">Акт на списание материально-производственных запасов в производство (эксплуатацию) </w:t>
            </w:r>
            <w:r>
              <w:rPr>
                <w:rFonts w:ascii="Tahoma" w:eastAsiaTheme="minorHAnsi" w:hAnsi="Tahoma" w:cs="Tahoma"/>
                <w:sz w:val="20"/>
                <w:szCs w:val="20"/>
                <w:lang w:eastAsia="en-US"/>
              </w:rPr>
              <w:t xml:space="preserve">НН.М-20.1 </w:t>
            </w:r>
            <w:r w:rsidRPr="00B74122">
              <w:rPr>
                <w:rFonts w:ascii="Tahoma" w:eastAsiaTheme="minorHAnsi" w:hAnsi="Tahoma" w:cs="Tahoma"/>
                <w:color w:val="FF0000"/>
                <w:sz w:val="20"/>
                <w:szCs w:val="20"/>
                <w:lang w:eastAsia="en-US"/>
              </w:rPr>
              <w:t xml:space="preserve">] </w:t>
            </w:r>
            <w:r>
              <w:rPr>
                <w:rFonts w:ascii="Tahoma" w:eastAsiaTheme="minorHAnsi" w:hAnsi="Tahoma" w:cs="Tahoma"/>
                <w:color w:val="FF0000"/>
                <w:sz w:val="20"/>
                <w:szCs w:val="20"/>
                <w:lang w:eastAsia="en-US"/>
              </w:rPr>
              <w:t xml:space="preserve"> </w:t>
            </w:r>
          </w:p>
        </w:tc>
      </w:tr>
      <w:tr w:rsidR="002E7312" w:rsidRPr="0046405C" w14:paraId="61757A95" w14:textId="77777777" w:rsidTr="00C6122C">
        <w:tc>
          <w:tcPr>
            <w:tcW w:w="4252" w:type="dxa"/>
          </w:tcPr>
          <w:p w14:paraId="47BE6D66" w14:textId="4080EA25" w:rsidR="002E7312" w:rsidRPr="00B7412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891C08">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Акт сверки материалов</w:t>
            </w:r>
          </w:p>
        </w:tc>
        <w:tc>
          <w:tcPr>
            <w:tcW w:w="4820" w:type="dxa"/>
          </w:tcPr>
          <w:p w14:paraId="6F77C961" w14:textId="58179570" w:rsidR="002E7312" w:rsidRPr="00B7412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891C08">
              <w:rPr>
                <w:rFonts w:ascii="Tahoma" w:eastAsiaTheme="minorHAnsi" w:hAnsi="Tahoma" w:cs="Tahoma"/>
                <w:sz w:val="20"/>
                <w:szCs w:val="20"/>
                <w:lang w:eastAsia="en-US"/>
              </w:rPr>
              <w:t xml:space="preserve">Акт сверки материальных ценностей, переданных Заказчиком Подрядчику для производства работ на объектах Заказчика, НН.М-49.2 </w:t>
            </w:r>
            <w:r w:rsidRPr="00891C08">
              <w:rPr>
                <w:rFonts w:ascii="Tahoma" w:eastAsiaTheme="minorHAnsi" w:hAnsi="Tahoma" w:cs="Tahoma"/>
                <w:color w:val="FF0000"/>
                <w:sz w:val="20"/>
                <w:szCs w:val="20"/>
                <w:lang w:eastAsia="en-US"/>
              </w:rPr>
              <w:t xml:space="preserve">] </w:t>
            </w:r>
            <w:r w:rsidRPr="00891C08">
              <w:rPr>
                <w:rStyle w:val="a7"/>
                <w:rFonts w:eastAsiaTheme="minorHAnsi" w:cs="Tahoma"/>
                <w:szCs w:val="20"/>
                <w:lang w:eastAsia="en-US"/>
              </w:rPr>
              <w:footnoteReference w:id="239"/>
            </w:r>
          </w:p>
        </w:tc>
      </w:tr>
      <w:tr w:rsidR="002E7312" w:rsidRPr="0046405C" w14:paraId="0EC39981" w14:textId="77777777" w:rsidTr="00C6122C">
        <w:tc>
          <w:tcPr>
            <w:tcW w:w="4252" w:type="dxa"/>
          </w:tcPr>
          <w:p w14:paraId="357C539D" w14:textId="2CAD6DC0" w:rsidR="002E7312" w:rsidRPr="00FD0E93"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Товарная накладная</w:t>
            </w:r>
          </w:p>
        </w:tc>
        <w:tc>
          <w:tcPr>
            <w:tcW w:w="4820" w:type="dxa"/>
          </w:tcPr>
          <w:p w14:paraId="7DA06EB2" w14:textId="59890850" w:rsidR="002E7312" w:rsidRPr="0034320C" w:rsidRDefault="002E7312" w:rsidP="00B656CC">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sz w:val="20"/>
                <w:szCs w:val="20"/>
                <w:lang w:eastAsia="en-US"/>
              </w:rPr>
              <w:t xml:space="preserve">Товарная накладная </w:t>
            </w:r>
            <w:r w:rsidRPr="00E36482">
              <w:rPr>
                <w:rFonts w:ascii="Tahoma" w:eastAsiaTheme="minorHAnsi" w:hAnsi="Tahoma" w:cs="Tahoma"/>
                <w:sz w:val="20"/>
                <w:szCs w:val="20"/>
                <w:lang w:eastAsia="en-US"/>
              </w:rPr>
              <w:t>НН.ТОРГ-12.</w:t>
            </w:r>
            <w:r w:rsidRPr="00F3607D">
              <w:rPr>
                <w:rFonts w:ascii="Tahoma" w:eastAsiaTheme="minorHAnsi" w:hAnsi="Tahoma" w:cs="Tahoma"/>
                <w:sz w:val="20"/>
                <w:szCs w:val="20"/>
                <w:lang w:eastAsia="en-US"/>
              </w:rPr>
              <w:t xml:space="preserve">1 / Универсальный передаточный документ </w:t>
            </w:r>
          </w:p>
        </w:tc>
      </w:tr>
      <w:tr w:rsidR="002E7312" w:rsidRPr="0046405C" w14:paraId="75CC3E18" w14:textId="77777777" w:rsidTr="00C6122C">
        <w:tc>
          <w:tcPr>
            <w:tcW w:w="4252" w:type="dxa"/>
          </w:tcPr>
          <w:p w14:paraId="5AA0DD67" w14:textId="0A1A4A16" w:rsidR="002E7312" w:rsidRPr="00B7412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7F59AE">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Запрос о выдаче материалов</w:t>
            </w:r>
          </w:p>
        </w:tc>
        <w:tc>
          <w:tcPr>
            <w:tcW w:w="4820" w:type="dxa"/>
          </w:tcPr>
          <w:p w14:paraId="685A9327" w14:textId="40F70C78" w:rsidR="002E731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Приложение «Заявка на выдачу давальческих материалов» </w:t>
            </w:r>
            <w:r w:rsidRPr="007F59AE">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8C4832">
              <w:rPr>
                <w:rStyle w:val="a7"/>
                <w:rFonts w:ascii="Tahoma" w:eastAsiaTheme="minorHAnsi" w:hAnsi="Tahoma" w:cs="Tahoma"/>
                <w:color w:val="FF0000"/>
                <w:sz w:val="20"/>
                <w:szCs w:val="20"/>
                <w:lang w:eastAsia="en-US"/>
              </w:rPr>
              <w:footnoteReference w:id="240"/>
            </w:r>
          </w:p>
        </w:tc>
      </w:tr>
      <w:tr w:rsidR="002E7312" w:rsidRPr="0046405C" w14:paraId="026F597B" w14:textId="77777777" w:rsidTr="00C6122C">
        <w:tc>
          <w:tcPr>
            <w:tcW w:w="4252" w:type="dxa"/>
          </w:tcPr>
          <w:p w14:paraId="3C7A6E4D" w14:textId="5ED5E0D1" w:rsidR="002E7312" w:rsidRPr="007F59AE"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Акт о замене материалов</w:t>
            </w:r>
          </w:p>
        </w:tc>
        <w:tc>
          <w:tcPr>
            <w:tcW w:w="4820" w:type="dxa"/>
          </w:tcPr>
          <w:p w14:paraId="3FE6559E" w14:textId="4E1EA1DE" w:rsidR="002E7312" w:rsidRDefault="002E7312"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Приложение «Акт о замене материалов» </w:t>
            </w:r>
            <w:r w:rsidRPr="00420D86">
              <w:rPr>
                <w:rFonts w:ascii="Tahoma" w:eastAsiaTheme="minorHAnsi" w:hAnsi="Tahoma" w:cs="Tahoma"/>
                <w:color w:val="FF0000"/>
                <w:sz w:val="20"/>
                <w:szCs w:val="20"/>
                <w:lang w:eastAsia="en-US"/>
              </w:rPr>
              <w:t>]</w:t>
            </w:r>
          </w:p>
        </w:tc>
      </w:tr>
      <w:tr w:rsidR="00384AE8" w:rsidRPr="0046405C" w14:paraId="4F5662DB" w14:textId="77777777" w:rsidTr="00C6122C">
        <w:tc>
          <w:tcPr>
            <w:tcW w:w="4252" w:type="dxa"/>
          </w:tcPr>
          <w:p w14:paraId="6973823E" w14:textId="58479BD6" w:rsidR="00384AE8" w:rsidRDefault="00384AE8" w:rsidP="008C483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891C08">
              <w:rPr>
                <w:rFonts w:ascii="Tahoma" w:eastAsiaTheme="minorHAnsi" w:hAnsi="Tahoma" w:cs="Tahoma"/>
                <w:color w:val="FF0000"/>
                <w:sz w:val="20"/>
                <w:szCs w:val="20"/>
                <w:lang w:eastAsia="en-US"/>
              </w:rPr>
              <w:lastRenderedPageBreak/>
              <w:t xml:space="preserve">[ </w:t>
            </w:r>
            <w:r w:rsidRPr="00305BB4">
              <w:rPr>
                <w:rFonts w:ascii="Tahoma" w:eastAsiaTheme="minorHAnsi" w:hAnsi="Tahoma" w:cs="Tahoma"/>
                <w:sz w:val="20"/>
                <w:szCs w:val="20"/>
                <w:lang w:eastAsia="en-US"/>
              </w:rPr>
              <w:t>Доверенность на получение материалов</w:t>
            </w:r>
          </w:p>
        </w:tc>
        <w:tc>
          <w:tcPr>
            <w:tcW w:w="4820" w:type="dxa"/>
          </w:tcPr>
          <w:p w14:paraId="0F587392" w14:textId="4A3985AC" w:rsidR="00384AE8" w:rsidRDefault="00384AE8" w:rsidP="00384AE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891C08">
              <w:rPr>
                <w:rFonts w:ascii="Tahoma" w:eastAsiaTheme="minorHAnsi" w:hAnsi="Tahoma" w:cs="Tahoma"/>
                <w:sz w:val="20"/>
                <w:szCs w:val="20"/>
                <w:lang w:eastAsia="en-US"/>
              </w:rPr>
              <w:t xml:space="preserve">Приложение «Доверенность» </w:t>
            </w:r>
            <w:r w:rsidRPr="00305BB4">
              <w:rPr>
                <w:rFonts w:ascii="Tahoma" w:eastAsiaTheme="minorHAnsi" w:hAnsi="Tahoma" w:cs="Tahoma"/>
                <w:color w:val="FF0000"/>
                <w:sz w:val="20"/>
                <w:szCs w:val="20"/>
                <w:lang w:eastAsia="en-US"/>
              </w:rPr>
              <w:t>[</w:t>
            </w:r>
            <w:r w:rsidRPr="00891C08">
              <w:rPr>
                <w:rFonts w:ascii="Tahoma" w:eastAsiaTheme="minorHAnsi" w:hAnsi="Tahoma" w:cs="Tahoma"/>
                <w:sz w:val="20"/>
                <w:szCs w:val="20"/>
                <w:lang w:eastAsia="en-US"/>
              </w:rPr>
              <w:t xml:space="preserve"> / свободная форма </w:t>
            </w:r>
            <w:r w:rsidRPr="00305BB4">
              <w:rPr>
                <w:rFonts w:ascii="Tahoma" w:eastAsiaTheme="minorHAnsi" w:hAnsi="Tahoma" w:cs="Tahoma"/>
                <w:color w:val="FF0000"/>
                <w:sz w:val="20"/>
                <w:szCs w:val="20"/>
                <w:lang w:eastAsia="en-US"/>
              </w:rPr>
              <w:t xml:space="preserve">] </w:t>
            </w:r>
            <w:r w:rsidRPr="008C4832">
              <w:rPr>
                <w:rStyle w:val="a7"/>
                <w:rFonts w:ascii="Tahoma" w:eastAsiaTheme="minorHAnsi" w:hAnsi="Tahoma" w:cs="Tahoma"/>
                <w:color w:val="FF0000"/>
                <w:sz w:val="20"/>
                <w:szCs w:val="20"/>
                <w:lang w:eastAsia="en-US"/>
              </w:rPr>
              <w:footnoteReference w:id="241"/>
            </w:r>
            <w:r w:rsidRPr="00891C08">
              <w:rPr>
                <w:rFonts w:ascii="Tahoma" w:eastAsiaTheme="minorHAnsi" w:hAnsi="Tahoma" w:cs="Tahoma"/>
                <w:color w:val="FF0000"/>
                <w:sz w:val="20"/>
                <w:szCs w:val="20"/>
                <w:lang w:eastAsia="en-US"/>
              </w:rPr>
              <w:t xml:space="preserve"> ] </w:t>
            </w:r>
            <w:r w:rsidRPr="008C4832">
              <w:rPr>
                <w:rStyle w:val="a7"/>
                <w:rFonts w:ascii="Tahoma" w:eastAsiaTheme="minorHAnsi" w:hAnsi="Tahoma" w:cs="Tahoma"/>
                <w:color w:val="FF0000"/>
                <w:sz w:val="20"/>
                <w:szCs w:val="20"/>
                <w:lang w:eastAsia="en-US"/>
              </w:rPr>
              <w:footnoteReference w:id="242"/>
            </w:r>
          </w:p>
        </w:tc>
      </w:tr>
      <w:tr w:rsidR="00384AE8" w:rsidRPr="0046405C" w14:paraId="24397467" w14:textId="77777777" w:rsidTr="00C6122C">
        <w:tc>
          <w:tcPr>
            <w:tcW w:w="4252" w:type="dxa"/>
          </w:tcPr>
          <w:p w14:paraId="23756714" w14:textId="04EB80A4" w:rsidR="00384AE8" w:rsidRPr="00420D86" w:rsidRDefault="00384AE8"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891C08">
              <w:rPr>
                <w:rFonts w:ascii="Tahoma" w:eastAsiaTheme="minorHAnsi" w:hAnsi="Tahoma" w:cs="Tahoma"/>
                <w:color w:val="FF0000"/>
                <w:sz w:val="20"/>
                <w:szCs w:val="20"/>
                <w:lang w:eastAsia="en-US"/>
              </w:rPr>
              <w:t>[</w:t>
            </w:r>
            <w:r>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Дополнительный акт сдачи-приемки услуг</w:t>
            </w:r>
          </w:p>
        </w:tc>
        <w:tc>
          <w:tcPr>
            <w:tcW w:w="4820" w:type="dxa"/>
          </w:tcPr>
          <w:p w14:paraId="6A002FDF" w14:textId="4739A260" w:rsidR="00384AE8" w:rsidRDefault="00384AE8" w:rsidP="002E731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Акт сдачи-приемки работ (услуг) НН.ДК-4.1 </w:t>
            </w:r>
            <w:r w:rsidRPr="00420D86">
              <w:rPr>
                <w:rFonts w:ascii="Tahoma" w:eastAsiaTheme="minorHAnsi" w:hAnsi="Tahoma" w:cs="Tahoma"/>
                <w:color w:val="FF0000"/>
                <w:sz w:val="20"/>
                <w:szCs w:val="20"/>
                <w:lang w:eastAsia="en-US"/>
              </w:rPr>
              <w:t>]</w:t>
            </w:r>
          </w:p>
        </w:tc>
      </w:tr>
      <w:tr w:rsidR="00384AE8" w:rsidRPr="0046405C" w14:paraId="2B148D29" w14:textId="77777777" w:rsidTr="00C6122C">
        <w:tc>
          <w:tcPr>
            <w:tcW w:w="4252" w:type="dxa"/>
          </w:tcPr>
          <w:p w14:paraId="31B40E40" w14:textId="52F5EF66" w:rsidR="00384AE8" w:rsidRDefault="00384AE8" w:rsidP="00384AE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891C08">
              <w:rPr>
                <w:rFonts w:ascii="Tahoma" w:eastAsiaTheme="minorHAnsi" w:hAnsi="Tahoma" w:cs="Tahoma"/>
                <w:color w:val="FF0000"/>
                <w:sz w:val="20"/>
                <w:szCs w:val="20"/>
                <w:lang w:eastAsia="en-US"/>
              </w:rPr>
              <w:t>[</w:t>
            </w:r>
            <w:r w:rsidRPr="00891C08">
              <w:rPr>
                <w:rFonts w:ascii="Tahoma" w:eastAsiaTheme="minorHAnsi" w:hAnsi="Tahoma" w:cs="Tahoma"/>
                <w:sz w:val="20"/>
                <w:szCs w:val="20"/>
                <w:lang w:eastAsia="en-US"/>
              </w:rPr>
              <w:t xml:space="preserve"> Акт приёма-передачи имущества</w:t>
            </w:r>
          </w:p>
        </w:tc>
        <w:tc>
          <w:tcPr>
            <w:tcW w:w="4820" w:type="dxa"/>
          </w:tcPr>
          <w:p w14:paraId="639375A1" w14:textId="3FEE106B" w:rsidR="00384AE8" w:rsidRDefault="00384AE8" w:rsidP="00384AE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891C08">
              <w:rPr>
                <w:rFonts w:ascii="Tahoma" w:eastAsiaTheme="minorHAnsi" w:hAnsi="Tahoma" w:cs="Tahoma"/>
                <w:sz w:val="20"/>
                <w:szCs w:val="20"/>
                <w:lang w:eastAsia="en-US"/>
              </w:rPr>
              <w:t xml:space="preserve">Приложение «Акт приёма-передачи имущества </w:t>
            </w:r>
            <w:r w:rsidRPr="00891C08">
              <w:rPr>
                <w:rFonts w:ascii="Tahoma" w:eastAsiaTheme="minorHAnsi" w:hAnsi="Tahoma" w:cs="Tahoma"/>
                <w:color w:val="FF0000"/>
                <w:sz w:val="20"/>
                <w:szCs w:val="20"/>
                <w:lang w:eastAsia="en-US"/>
              </w:rPr>
              <w:t>]</w:t>
            </w:r>
          </w:p>
        </w:tc>
      </w:tr>
      <w:tr w:rsidR="004A2932" w:rsidRPr="0046405C" w14:paraId="1BEBF3F2" w14:textId="77777777" w:rsidTr="00C6122C">
        <w:tc>
          <w:tcPr>
            <w:tcW w:w="4252" w:type="dxa"/>
          </w:tcPr>
          <w:p w14:paraId="69B0A538" w14:textId="6719A928" w:rsidR="004A2932" w:rsidRPr="00891C08" w:rsidRDefault="004A2932" w:rsidP="004A293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891C08">
              <w:rPr>
                <w:rFonts w:ascii="Tahoma" w:eastAsiaTheme="minorHAnsi" w:hAnsi="Tahoma" w:cs="Tahoma"/>
                <w:color w:val="FF0000"/>
                <w:sz w:val="20"/>
                <w:szCs w:val="20"/>
                <w:lang w:eastAsia="en-US"/>
              </w:rPr>
              <w:t>[</w:t>
            </w:r>
            <w:r w:rsidRPr="00891C08">
              <w:rPr>
                <w:rFonts w:ascii="Tahoma" w:eastAsiaTheme="minorHAnsi" w:hAnsi="Tahoma" w:cs="Tahoma"/>
                <w:sz w:val="20"/>
                <w:szCs w:val="20"/>
                <w:lang w:eastAsia="en-US"/>
              </w:rPr>
              <w:t xml:space="preserve"> Акт об окончании гарантийного срока</w:t>
            </w:r>
          </w:p>
        </w:tc>
        <w:tc>
          <w:tcPr>
            <w:tcW w:w="4820" w:type="dxa"/>
          </w:tcPr>
          <w:p w14:paraId="38BF3F4B" w14:textId="5E7B44F0" w:rsidR="004A2932" w:rsidRPr="00891C08" w:rsidRDefault="004A2932" w:rsidP="004A293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891C08">
              <w:rPr>
                <w:rFonts w:ascii="Tahoma" w:eastAsiaTheme="minorHAnsi" w:hAnsi="Tahoma" w:cs="Tahoma"/>
                <w:sz w:val="20"/>
                <w:szCs w:val="20"/>
                <w:lang w:eastAsia="en-US"/>
              </w:rPr>
              <w:t xml:space="preserve">Приложение «Акт об окончании гарантийного срока» </w:t>
            </w:r>
            <w:r w:rsidRPr="00891C08">
              <w:rPr>
                <w:rFonts w:ascii="Tahoma" w:eastAsiaTheme="minorHAnsi" w:hAnsi="Tahoma" w:cs="Tahoma"/>
                <w:color w:val="FF0000"/>
                <w:sz w:val="20"/>
                <w:szCs w:val="20"/>
                <w:lang w:eastAsia="en-US"/>
              </w:rPr>
              <w:t>]</w:t>
            </w:r>
          </w:p>
        </w:tc>
      </w:tr>
    </w:tbl>
    <w:p w14:paraId="00E4A0A4" w14:textId="77777777" w:rsidR="00C8406B" w:rsidRPr="0046405C" w:rsidRDefault="00C8406B" w:rsidP="00101406">
      <w:pPr>
        <w:pStyle w:val="affe"/>
        <w:numPr>
          <w:ilvl w:val="0"/>
          <w:numId w:val="36"/>
        </w:numPr>
        <w:ind w:left="851" w:hanging="851"/>
      </w:pPr>
      <w:r w:rsidRPr="0046405C">
        <w:t>ПОДСУДНОСТЬ</w:t>
      </w:r>
    </w:p>
    <w:p w14:paraId="5DF35E96" w14:textId="77777777" w:rsidR="00C8406B" w:rsidRDefault="00C8406B" w:rsidP="00101406">
      <w:pPr>
        <w:pStyle w:val="aff6"/>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8C4832">
        <w:rPr>
          <w:rStyle w:val="a7"/>
          <w:color w:val="FF0000"/>
        </w:rPr>
        <w:footnoteReference w:id="243"/>
      </w:r>
      <w:r w:rsidRPr="008C4832">
        <w:rPr>
          <w:color w:val="FF0000"/>
        </w:rPr>
        <w:t>] /</w:t>
      </w:r>
      <w:r w:rsidRPr="0046405C">
        <w:t xml:space="preserve"> </w:t>
      </w:r>
      <w:r w:rsidRPr="007F26A6">
        <w:rPr>
          <w:color w:val="FF0000"/>
        </w:rPr>
        <w:t>[</w:t>
      </w:r>
      <w:r w:rsidRPr="0046405C">
        <w:t xml:space="preserve"> </w:t>
      </w:r>
      <w:r w:rsidRPr="00AF58A6">
        <w:t xml:space="preserve">в </w:t>
      </w:r>
      <w:r w:rsidRPr="00AF58A6">
        <w:rPr>
          <w:iCs/>
        </w:rPr>
        <w:t xml:space="preserve">суде по месту нахождения </w:t>
      </w:r>
      <w:r w:rsidRPr="007F26A6">
        <w:rPr>
          <w:color w:val="FF0000"/>
        </w:rPr>
        <w:t>[</w:t>
      </w:r>
      <w:r w:rsidRPr="0046405C">
        <w:t>•</w:t>
      </w:r>
      <w:r w:rsidRPr="007F26A6">
        <w:rPr>
          <w:color w:val="FF0000"/>
        </w:rPr>
        <w:t>]</w:t>
      </w:r>
      <w:r>
        <w:rPr>
          <w:iCs/>
        </w:rPr>
        <w:t xml:space="preserve"> </w:t>
      </w:r>
      <w:r w:rsidRPr="008C755B">
        <w:rPr>
          <w:rStyle w:val="a7"/>
          <w:color w:val="FF0000"/>
        </w:rPr>
        <w:footnoteReference w:id="244"/>
      </w:r>
      <w:r w:rsidRPr="00AF58A6">
        <w:rPr>
          <w:iCs/>
        </w:rPr>
        <w:t xml:space="preserve"> Заказчика</w:t>
      </w:r>
      <w:r w:rsidRPr="007F26A6">
        <w:rPr>
          <w:color w:val="FF0000"/>
        </w:rPr>
        <w:t>]</w:t>
      </w:r>
      <w:r w:rsidRPr="0046405C">
        <w:t xml:space="preserve"> </w:t>
      </w:r>
      <w:r w:rsidRPr="008C755B">
        <w:rPr>
          <w:rStyle w:val="a7"/>
          <w:color w:val="FF0000"/>
        </w:rPr>
        <w:footnoteReference w:id="245"/>
      </w:r>
      <w:r w:rsidRPr="0046405C">
        <w:t>.</w:t>
      </w:r>
    </w:p>
    <w:p w14:paraId="5C80845F" w14:textId="77777777" w:rsidR="002439F5" w:rsidRDefault="00C66790" w:rsidP="00101406">
      <w:pPr>
        <w:pStyle w:val="affe"/>
        <w:numPr>
          <w:ilvl w:val="0"/>
          <w:numId w:val="36"/>
        </w:numPr>
        <w:ind w:left="851" w:hanging="851"/>
      </w:pPr>
      <w:proofErr w:type="gramStart"/>
      <w:r w:rsidRPr="009E3AAC">
        <w:rPr>
          <w:b w:val="0"/>
          <w:bCs w:val="0"/>
          <w:color w:val="FF0000"/>
        </w:rPr>
        <w:t>[</w:t>
      </w:r>
      <w:r>
        <w:rPr>
          <w:color w:val="FF0000"/>
        </w:rPr>
        <w:t xml:space="preserve"> </w:t>
      </w:r>
      <w:r w:rsidR="002439F5">
        <w:t>ОЗНАКОМЛЕНИЕ</w:t>
      </w:r>
      <w:proofErr w:type="gramEnd"/>
      <w:r w:rsidR="002439F5">
        <w:t xml:space="preserve"> С ДОКУМЕНТАМИ О ПБОТ</w:t>
      </w:r>
    </w:p>
    <w:p w14:paraId="49631AAF" w14:textId="77777777" w:rsidR="002439F5" w:rsidRDefault="002439F5" w:rsidP="00101406">
      <w:pPr>
        <w:pStyle w:val="aff6"/>
        <w:rPr>
          <w:color w:val="FF0000"/>
        </w:rPr>
      </w:pPr>
      <w:r w:rsidRPr="007A0E03">
        <w:t xml:space="preserve">Подписанием Договора </w:t>
      </w:r>
      <w:r w:rsidR="00C7285C">
        <w:t>Исполнитель</w:t>
      </w:r>
      <w:r w:rsidRPr="007A0E03">
        <w:t xml:space="preserve"> подтверждает, что ознакомлен с локальными нормативными актами Заказчика в области </w:t>
      </w:r>
      <w:proofErr w:type="spellStart"/>
      <w:r w:rsidRPr="007A0E03">
        <w:t>ПБиОТ</w:t>
      </w:r>
      <w:proofErr w:type="spellEnd"/>
      <w:r w:rsidRPr="007A0E03">
        <w:t xml:space="preserve">: </w:t>
      </w:r>
      <w:r w:rsidRPr="007F26A6">
        <w:rPr>
          <w:color w:val="FF0000"/>
        </w:rPr>
        <w:t>[</w:t>
      </w:r>
      <w:r w:rsidRPr="0046405C">
        <w:t>•</w:t>
      </w:r>
      <w:r w:rsidRPr="007F26A6">
        <w:rPr>
          <w:color w:val="FF0000"/>
        </w:rPr>
        <w:t>]</w:t>
      </w:r>
      <w:r w:rsidRPr="007A0E03">
        <w:t xml:space="preserve">. </w:t>
      </w:r>
      <w:proofErr w:type="gramStart"/>
      <w:r w:rsidRPr="007F26A6">
        <w:rPr>
          <w:color w:val="FF0000"/>
        </w:rPr>
        <w:t>[</w:t>
      </w:r>
      <w:r>
        <w:t xml:space="preserve"> </w:t>
      </w:r>
      <w:r w:rsidRPr="007A0E03">
        <w:t>Указанные</w:t>
      </w:r>
      <w:proofErr w:type="gramEnd"/>
      <w:r w:rsidRPr="007A0E03">
        <w:t xml:space="preserve"> документы размещены на сайте по адресу: </w:t>
      </w:r>
      <w:r w:rsidRPr="007F26A6">
        <w:rPr>
          <w:color w:val="FF0000"/>
        </w:rPr>
        <w:t>[</w:t>
      </w:r>
      <w:r w:rsidRPr="0046405C">
        <w:t>•</w:t>
      </w:r>
      <w:r w:rsidRPr="007F26A6">
        <w:rPr>
          <w:color w:val="FF0000"/>
        </w:rPr>
        <w:t>]</w:t>
      </w:r>
      <w:r w:rsidRPr="007A0E03">
        <w:t>.</w:t>
      </w:r>
      <w:r>
        <w:t xml:space="preserve"> </w:t>
      </w:r>
      <w:r w:rsidRPr="007F26A6">
        <w:rPr>
          <w:color w:val="FF0000"/>
        </w:rPr>
        <w:t>]</w:t>
      </w:r>
    </w:p>
    <w:p w14:paraId="7A03942C" w14:textId="77777777" w:rsidR="002439F5" w:rsidRPr="007A0E03" w:rsidRDefault="002439F5" w:rsidP="00101406">
      <w:pPr>
        <w:pStyle w:val="aff6"/>
        <w:rPr>
          <w:bCs/>
        </w:rPr>
      </w:pPr>
      <w:r w:rsidRPr="009E3AAC">
        <w:rPr>
          <w:bCs/>
          <w:color w:val="FF0000"/>
          <w:sz w:val="24"/>
          <w:szCs w:val="24"/>
        </w:rPr>
        <w:t>]</w:t>
      </w:r>
      <w:r w:rsidRPr="009E3AAC">
        <w:rPr>
          <w:bCs/>
          <w:color w:val="FF0000"/>
        </w:rPr>
        <w:t xml:space="preserve"> </w:t>
      </w:r>
      <w:r w:rsidRPr="003C4CFB">
        <w:rPr>
          <w:color w:val="FF0000"/>
          <w:vertAlign w:val="superscript"/>
        </w:rPr>
        <w:footnoteReference w:id="246"/>
      </w:r>
    </w:p>
    <w:p w14:paraId="76584BB3" w14:textId="77777777" w:rsidR="00C8406B" w:rsidRPr="0005793C" w:rsidRDefault="00C8406B" w:rsidP="00101406">
      <w:pPr>
        <w:pStyle w:val="affe"/>
        <w:numPr>
          <w:ilvl w:val="0"/>
          <w:numId w:val="36"/>
        </w:numPr>
        <w:ind w:left="851" w:hanging="851"/>
      </w:pPr>
      <w:r w:rsidRPr="0005793C">
        <w:t xml:space="preserve">ЗАВЕРЕНИЯ О ПОДЛИННОСТИ </w:t>
      </w:r>
      <w:r>
        <w:t xml:space="preserve">РАНЕЕ ПЕРЕДАННЫХ </w:t>
      </w:r>
      <w:r w:rsidRPr="0005793C">
        <w:t>ДОКУМЕНТОВ</w:t>
      </w:r>
    </w:p>
    <w:p w14:paraId="47C88FFA" w14:textId="77777777" w:rsidR="000024CD" w:rsidRPr="00891C08" w:rsidRDefault="000024CD" w:rsidP="00B656CC">
      <w:pPr>
        <w:pStyle w:val="aff6"/>
      </w:pPr>
      <w:r w:rsidRPr="00305BB4">
        <w:rPr>
          <w:color w:val="FF0000"/>
        </w:rPr>
        <w:t>[</w:t>
      </w:r>
    </w:p>
    <w:p w14:paraId="74484B4D" w14:textId="4B3BAA84" w:rsidR="000024CD" w:rsidRPr="00891C08" w:rsidRDefault="007A4DFB" w:rsidP="00B656CC">
      <w:pPr>
        <w:pStyle w:val="aff6"/>
      </w:pPr>
      <w:r>
        <w:t>Исполнитель</w:t>
      </w:r>
      <w:r w:rsidR="000024CD" w:rsidRPr="00891C08">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 п., которые были направлены по электронной почте (</w:t>
      </w:r>
      <w:r w:rsidR="000024CD" w:rsidRPr="00891C08">
        <w:rPr>
          <w:color w:val="FF0000"/>
        </w:rPr>
        <w:t>[</w:t>
      </w:r>
      <w:r w:rsidR="000024CD" w:rsidRPr="00891C08">
        <w:t xml:space="preserve"> с любого адреса домена @</w:t>
      </w:r>
      <w:r w:rsidR="000024CD" w:rsidRPr="00891C08">
        <w:rPr>
          <w:color w:val="FF0000"/>
        </w:rPr>
        <w:t>[</w:t>
      </w:r>
      <w:r w:rsidR="000024CD" w:rsidRPr="00891C08">
        <w:t>•</w:t>
      </w:r>
      <w:r w:rsidR="000024CD" w:rsidRPr="00891C08">
        <w:rPr>
          <w:color w:val="FF0000"/>
        </w:rPr>
        <w:t>]</w:t>
      </w:r>
      <w:r w:rsidR="000024CD" w:rsidRPr="00891C08">
        <w:t>.</w:t>
      </w:r>
      <w:r w:rsidR="000024CD" w:rsidRPr="00891C08">
        <w:rPr>
          <w:color w:val="FF0000"/>
        </w:rPr>
        <w:t>[</w:t>
      </w:r>
      <w:r w:rsidR="000024CD" w:rsidRPr="00891C08">
        <w:t>•</w:t>
      </w:r>
      <w:r w:rsidR="000024CD" w:rsidRPr="00891C08">
        <w:rPr>
          <w:color w:val="FF0000"/>
        </w:rPr>
        <w:t>]</w:t>
      </w:r>
      <w:r w:rsidR="000024CD">
        <w:rPr>
          <w:color w:val="FF0000"/>
        </w:rPr>
        <w:t xml:space="preserve"> </w:t>
      </w:r>
      <w:r w:rsidR="000024CD" w:rsidRPr="00891C08">
        <w:rPr>
          <w:color w:val="FF0000"/>
        </w:rPr>
        <w:t>]</w:t>
      </w:r>
      <w:r w:rsidR="000024CD" w:rsidRPr="00891C08">
        <w:t xml:space="preserve"> </w:t>
      </w:r>
      <w:r w:rsidR="000024CD" w:rsidRPr="00891C08">
        <w:rPr>
          <w:color w:val="FF0000"/>
        </w:rPr>
        <w:t>[</w:t>
      </w:r>
      <w:r w:rsidR="000024CD">
        <w:rPr>
          <w:color w:val="FF0000"/>
        </w:rPr>
        <w:t xml:space="preserve"> </w:t>
      </w:r>
      <w:r w:rsidR="000024CD" w:rsidRPr="00891C08">
        <w:t>,</w:t>
      </w:r>
      <w:r w:rsidR="000024CD">
        <w:t xml:space="preserve"> </w:t>
      </w:r>
      <w:r w:rsidR="000024CD" w:rsidRPr="00891C08">
        <w:rPr>
          <w:color w:val="FF0000"/>
        </w:rPr>
        <w:t>]</w:t>
      </w:r>
      <w:r w:rsidR="000024CD" w:rsidRPr="00891C08">
        <w:t xml:space="preserve"> </w:t>
      </w:r>
      <w:r w:rsidR="000024CD" w:rsidRPr="00891C08">
        <w:rPr>
          <w:color w:val="FF0000"/>
        </w:rPr>
        <w:t>[</w:t>
      </w:r>
      <w:r w:rsidR="000024CD">
        <w:rPr>
          <w:color w:val="FF0000"/>
        </w:rPr>
        <w:t xml:space="preserve"> </w:t>
      </w:r>
      <w:r w:rsidR="000024CD" w:rsidRPr="00891C08">
        <w:t>с адрес</w:t>
      </w:r>
      <w:r w:rsidR="000024CD">
        <w:t>а/адресов</w:t>
      </w:r>
      <w:r w:rsidR="000024CD" w:rsidRPr="00891C08">
        <w:t xml:space="preserve"> </w:t>
      </w:r>
      <w:r w:rsidR="000024CD" w:rsidRPr="00891C08">
        <w:rPr>
          <w:color w:val="FF0000"/>
        </w:rPr>
        <w:t>[</w:t>
      </w:r>
      <w:r w:rsidR="000024CD" w:rsidRPr="00891C08">
        <w:t>•</w:t>
      </w:r>
      <w:r w:rsidR="000024CD" w:rsidRPr="00891C08">
        <w:rPr>
          <w:color w:val="FF0000"/>
        </w:rPr>
        <w:t>]</w:t>
      </w:r>
      <w:r w:rsidR="000024CD" w:rsidRPr="00891C08">
        <w:t>@</w:t>
      </w:r>
      <w:r w:rsidR="000024CD" w:rsidRPr="00891C08">
        <w:rPr>
          <w:color w:val="FF0000"/>
        </w:rPr>
        <w:t>[</w:t>
      </w:r>
      <w:r w:rsidR="000024CD" w:rsidRPr="00891C08">
        <w:t>•</w:t>
      </w:r>
      <w:r w:rsidR="000024CD" w:rsidRPr="00891C08">
        <w:rPr>
          <w:color w:val="FF0000"/>
        </w:rPr>
        <w:t>]</w:t>
      </w:r>
      <w:r w:rsidR="000024CD" w:rsidRPr="00891C08">
        <w:t>.</w:t>
      </w:r>
      <w:r w:rsidR="000024CD" w:rsidRPr="00891C08">
        <w:rPr>
          <w:color w:val="FF0000"/>
        </w:rPr>
        <w:t>[</w:t>
      </w:r>
      <w:r w:rsidR="000024CD" w:rsidRPr="00891C08">
        <w:t>•</w:t>
      </w:r>
      <w:r w:rsidR="000024CD" w:rsidRPr="00891C08">
        <w:rPr>
          <w:color w:val="FF0000"/>
        </w:rPr>
        <w:t>]</w:t>
      </w:r>
      <w:r w:rsidR="000024CD">
        <w:rPr>
          <w:color w:val="FF0000"/>
        </w:rPr>
        <w:t xml:space="preserve"> ] </w:t>
      </w:r>
      <w:r w:rsidR="000024CD" w:rsidRPr="00891C08">
        <w:rPr>
          <w:color w:val="FF0000"/>
          <w:vertAlign w:val="superscript"/>
        </w:rPr>
        <w:footnoteReference w:id="247"/>
      </w:r>
      <w:r w:rsidR="000024CD" w:rsidRPr="00891C08">
        <w:t xml:space="preserve"> )</w:t>
      </w:r>
      <w:r w:rsidR="000024CD" w:rsidRPr="00B93714">
        <w:rPr>
          <w:color w:val="FF0000"/>
          <w:vertAlign w:val="superscript"/>
        </w:rPr>
        <w:t xml:space="preserve"> </w:t>
      </w:r>
      <w:r w:rsidR="000024CD" w:rsidRPr="00891C08">
        <w:rPr>
          <w:color w:val="FF0000"/>
          <w:vertAlign w:val="superscript"/>
        </w:rPr>
        <w:footnoteReference w:id="248"/>
      </w:r>
      <w:r w:rsidR="000024CD" w:rsidRPr="00891C08">
        <w:t>, соответствуют подлинникам документов/соответствует действительности.</w:t>
      </w:r>
    </w:p>
    <w:p w14:paraId="147DAEE1" w14:textId="77777777" w:rsidR="000024CD" w:rsidRPr="00891C08" w:rsidRDefault="000024CD" w:rsidP="00B656CC">
      <w:pPr>
        <w:pStyle w:val="aff6"/>
        <w:rPr>
          <w:bCs/>
        </w:rPr>
      </w:pPr>
      <w:r w:rsidRPr="00891C08">
        <w:t>Сторона подтверждает, что указанные адреса электронной почты на момент направления документов/информации находились под её контролем или контролем её уполномоченных сотрудников/представителей.</w:t>
      </w:r>
    </w:p>
    <w:p w14:paraId="34AAA26A" w14:textId="77777777" w:rsidR="000024CD" w:rsidRPr="00891C08" w:rsidRDefault="000024CD" w:rsidP="00B656CC">
      <w:pPr>
        <w:pStyle w:val="aff6"/>
      </w:pPr>
      <w:r w:rsidRPr="00891C08">
        <w:rPr>
          <w:color w:val="FF0000"/>
        </w:rPr>
        <w:t>[</w:t>
      </w:r>
      <w:r w:rsidRPr="00891C08">
        <w:t xml:space="preserve"> Документы Заказчика размещены на официальном сайте по адресу: </w:t>
      </w:r>
      <w:hyperlink r:id="rId10" w:history="1">
        <w:r w:rsidRPr="00891C08">
          <w:t>https://www.nornickel.ru</w:t>
        </w:r>
      </w:hyperlink>
      <w:r w:rsidRPr="00891C08">
        <w:t xml:space="preserve">. </w:t>
      </w:r>
      <w:r w:rsidRPr="00891C08">
        <w:rPr>
          <w:color w:val="FF0000"/>
        </w:rPr>
        <w:t>]</w:t>
      </w:r>
      <w:r w:rsidRPr="00891C08">
        <w:t xml:space="preserve"> </w:t>
      </w:r>
      <w:r w:rsidRPr="00891C08">
        <w:rPr>
          <w:color w:val="FF0000"/>
          <w:vertAlign w:val="superscript"/>
        </w:rPr>
        <w:footnoteReference w:id="249"/>
      </w:r>
    </w:p>
    <w:p w14:paraId="11258A96" w14:textId="77777777" w:rsidR="000024CD" w:rsidRPr="00891C08" w:rsidRDefault="000024CD" w:rsidP="00B656CC">
      <w:pPr>
        <w:pStyle w:val="aff6"/>
      </w:pPr>
      <w:r w:rsidRPr="00305BB4">
        <w:rPr>
          <w:color w:val="FF0000"/>
        </w:rPr>
        <w:lastRenderedPageBreak/>
        <w:t xml:space="preserve">] </w:t>
      </w:r>
      <w:r w:rsidRPr="00891C08">
        <w:rPr>
          <w:color w:val="FF0000"/>
          <w:vertAlign w:val="superscript"/>
        </w:rPr>
        <w:footnoteReference w:id="250"/>
      </w:r>
    </w:p>
    <w:p w14:paraId="68425A4E" w14:textId="77777777" w:rsidR="000024CD" w:rsidRPr="00891C08" w:rsidRDefault="000024CD" w:rsidP="00B656CC">
      <w:pPr>
        <w:pStyle w:val="aff6"/>
        <w:rPr>
          <w:color w:val="FF0000"/>
        </w:rPr>
      </w:pPr>
      <w:r w:rsidRPr="00891C08">
        <w:rPr>
          <w:color w:val="FF0000"/>
        </w:rPr>
        <w:t>/</w:t>
      </w:r>
    </w:p>
    <w:p w14:paraId="548F5CEB" w14:textId="77777777" w:rsidR="000024CD" w:rsidRPr="00891C08" w:rsidRDefault="000024CD" w:rsidP="00B656CC">
      <w:pPr>
        <w:pStyle w:val="aff6"/>
        <w:rPr>
          <w:bCs/>
        </w:rPr>
      </w:pPr>
      <w:r w:rsidRPr="00305BB4">
        <w:rPr>
          <w:color w:val="FF0000"/>
        </w:rPr>
        <w:t>[</w:t>
      </w:r>
      <w:r w:rsidRPr="00891C08">
        <w:t xml:space="preserve"> Стороны подтверждают, что скан-копии документов о наличии полномочий у их представителей, которые </w:t>
      </w:r>
      <w:r w:rsidRPr="00305BB4">
        <w:t>были направлены по электронной почте (с любого адреса домена @nornik.ru</w:t>
      </w:r>
      <w:r w:rsidRPr="00891C08">
        <w:rPr>
          <w:color w:val="FF0000"/>
          <w:vertAlign w:val="superscript"/>
        </w:rPr>
        <w:footnoteReference w:id="251"/>
      </w:r>
      <w:r w:rsidRPr="00891C08">
        <w:t xml:space="preserve">), соответствуют подлинникам документов. </w:t>
      </w:r>
      <w:r w:rsidRPr="00305BB4">
        <w:rPr>
          <w:color w:val="FF0000"/>
        </w:rPr>
        <w:t>]</w:t>
      </w:r>
      <w:r w:rsidRPr="00891C08">
        <w:rPr>
          <w:color w:val="FF0000"/>
        </w:rPr>
        <w:t xml:space="preserve"> </w:t>
      </w:r>
      <w:r w:rsidRPr="00891C08">
        <w:rPr>
          <w:color w:val="FF0000"/>
          <w:vertAlign w:val="superscript"/>
        </w:rPr>
        <w:footnoteReference w:id="252"/>
      </w:r>
    </w:p>
    <w:p w14:paraId="28E886F4" w14:textId="77777777" w:rsidR="00C8406B" w:rsidRPr="00E14F92" w:rsidRDefault="00101406" w:rsidP="00C8406B">
      <w:pPr>
        <w:pStyle w:val="affe"/>
        <w:numPr>
          <w:ilvl w:val="0"/>
          <w:numId w:val="36"/>
        </w:numPr>
        <w:ind w:left="851" w:hanging="851"/>
      </w:pPr>
      <w:proofErr w:type="gramStart"/>
      <w:r w:rsidRPr="009E3AAC">
        <w:rPr>
          <w:b w:val="0"/>
          <w:bCs w:val="0"/>
          <w:color w:val="FF0000"/>
        </w:rPr>
        <w:t>[</w:t>
      </w:r>
      <w:bookmarkStart w:id="22" w:name="_Toc183113068"/>
      <w:r>
        <w:t xml:space="preserve"> </w:t>
      </w:r>
      <w:r w:rsidR="00C8406B" w:rsidRPr="00E14F92">
        <w:t>ЛИЧНЫЙ</w:t>
      </w:r>
      <w:proofErr w:type="gramEnd"/>
      <w:r w:rsidR="00C8406B" w:rsidRPr="00E14F92">
        <w:t xml:space="preserve"> КАБИНЕТ ПОСТАВЩИКА В SAP SRM</w:t>
      </w:r>
    </w:p>
    <w:p w14:paraId="7B8DF556" w14:textId="77777777" w:rsidR="00C8406B" w:rsidRPr="00D179C3" w:rsidRDefault="00C8406B" w:rsidP="00C8406B">
      <w:pPr>
        <w:pStyle w:val="aff6"/>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t>Заказчика</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1"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009EC04" w14:textId="77777777" w:rsidR="00C8406B" w:rsidRPr="00D179C3"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Стороны соглашаются следовать правилам регистрации и работы в Личном кабинете, размещенным по </w:t>
      </w:r>
      <w:r w:rsidRPr="00176E0B">
        <w:rPr>
          <w:rFonts w:ascii="Tahoma" w:eastAsia="Tahoma" w:hAnsi="Tahoma" w:cs="Tahoma"/>
          <w:bCs w:val="0"/>
          <w:sz w:val="20"/>
          <w:szCs w:val="20"/>
          <w:lang w:eastAsia="en-US"/>
        </w:rPr>
        <w:t xml:space="preserve">адресу: </w:t>
      </w:r>
      <w:hyperlink r:id="rId12" w:history="1">
        <w:r w:rsidRPr="00176E0B">
          <w:rPr>
            <w:rFonts w:ascii="Tahoma" w:eastAsia="Tahoma" w:hAnsi="Tahoma" w:cs="Tahoma"/>
            <w:bCs w:val="0"/>
            <w:sz w:val="20"/>
            <w:szCs w:val="20"/>
            <w:lang w:eastAsia="en-US"/>
          </w:rPr>
          <w:t>https://srm.nornik.ru</w:t>
        </w:r>
      </w:hyperlink>
      <w:r w:rsidRPr="00176E0B">
        <w:rPr>
          <w:rFonts w:ascii="Tahoma" w:eastAsia="Tahoma" w:hAnsi="Tahoma" w:cs="Tahoma"/>
          <w:bCs w:val="0"/>
          <w:sz w:val="20"/>
          <w:szCs w:val="20"/>
          <w:lang w:eastAsia="en-US"/>
        </w:rPr>
        <w:t>. Все</w:t>
      </w:r>
      <w:r w:rsidRPr="00D179C3">
        <w:rPr>
          <w:rFonts w:ascii="Tahoma" w:eastAsia="Tahoma" w:hAnsi="Tahoma" w:cs="Tahoma"/>
          <w:bCs w:val="0"/>
          <w:sz w:val="20"/>
          <w:szCs w:val="20"/>
          <w:lang w:eastAsia="en-US"/>
        </w:rPr>
        <w:t xml:space="preserve">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7B00E06" w14:textId="77777777" w:rsidR="00C8406B"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rFonts w:ascii="Tahoma" w:eastAsia="Tahoma" w:hAnsi="Tahoma" w:cs="Tahoma"/>
          <w:bCs w:val="0"/>
          <w:sz w:val="20"/>
          <w:szCs w:val="20"/>
          <w:lang w:eastAsia="en-US"/>
        </w:rPr>
        <w:t>Д</w:t>
      </w:r>
      <w:r w:rsidRPr="00D179C3">
        <w:rPr>
          <w:rFonts w:ascii="Tahoma" w:eastAsia="Tahoma" w:hAnsi="Tahoma" w:cs="Tahoma"/>
          <w:bCs w:val="0"/>
          <w:sz w:val="20"/>
          <w:szCs w:val="20"/>
          <w:lang w:eastAsia="en-US"/>
        </w:rPr>
        <w:t>оговора.</w:t>
      </w:r>
    </w:p>
    <w:p w14:paraId="6816DB56" w14:textId="77777777" w:rsidR="00C8406B" w:rsidRPr="00303DEA" w:rsidRDefault="00C8406B" w:rsidP="00101406">
      <w:pPr>
        <w:pStyle w:val="3"/>
        <w:keepNext w:val="0"/>
        <w:tabs>
          <w:tab w:val="clear" w:pos="720"/>
          <w:tab w:val="left" w:pos="851"/>
          <w:tab w:val="left" w:pos="1418"/>
          <w:tab w:val="left" w:pos="3119"/>
        </w:tabs>
        <w:suppressAutoHyphens/>
        <w:spacing w:before="120" w:after="240"/>
        <w:ind w:left="851" w:firstLine="0"/>
        <w:rPr>
          <w:color w:val="FF0000"/>
        </w:rPr>
      </w:pPr>
      <w:r w:rsidRPr="009E3AAC">
        <w:rPr>
          <w:rFonts w:ascii="Tahoma" w:eastAsia="Tahoma" w:hAnsi="Tahoma" w:cs="Tahoma"/>
          <w:color w:val="FF0000"/>
          <w:lang w:eastAsia="en-US"/>
        </w:rPr>
        <w:t>]</w:t>
      </w:r>
      <w:r w:rsidRPr="00D179C3">
        <w:rPr>
          <w:rFonts w:ascii="Tahoma" w:eastAsia="Tahoma" w:hAnsi="Tahoma" w:cs="Tahoma"/>
          <w:bCs w:val="0"/>
          <w:sz w:val="20"/>
          <w:szCs w:val="20"/>
          <w:lang w:eastAsia="en-US"/>
        </w:rPr>
        <w:t xml:space="preserve"> </w:t>
      </w:r>
      <w:r w:rsidRPr="00193458">
        <w:rPr>
          <w:rFonts w:ascii="Tahoma" w:eastAsia="Tahoma" w:hAnsi="Tahoma" w:cs="Tahoma"/>
          <w:bCs w:val="0"/>
          <w:color w:val="FF0000"/>
          <w:sz w:val="20"/>
          <w:szCs w:val="20"/>
          <w:vertAlign w:val="superscript"/>
          <w:lang w:eastAsia="en-US"/>
        </w:rPr>
        <w:footnoteReference w:id="253"/>
      </w:r>
    </w:p>
    <w:p w14:paraId="4FE9664E" w14:textId="77777777" w:rsidR="001154B4" w:rsidRPr="00E36911" w:rsidRDefault="00101406" w:rsidP="001154B4">
      <w:pPr>
        <w:pStyle w:val="affe"/>
        <w:numPr>
          <w:ilvl w:val="0"/>
          <w:numId w:val="36"/>
        </w:numPr>
        <w:ind w:left="851" w:hanging="851"/>
      </w:pPr>
      <w:proofErr w:type="gramStart"/>
      <w:r w:rsidRPr="009E3AAC">
        <w:rPr>
          <w:b w:val="0"/>
          <w:bCs w:val="0"/>
          <w:color w:val="FF0000"/>
        </w:rPr>
        <w:t>[</w:t>
      </w:r>
      <w:r>
        <w:rPr>
          <w:color w:val="FF0000"/>
        </w:rPr>
        <w:t xml:space="preserve"> </w:t>
      </w:r>
      <w:r w:rsidR="001154B4" w:rsidRPr="006E0961">
        <w:t>ПРОЧИЕ</w:t>
      </w:r>
      <w:proofErr w:type="gramEnd"/>
      <w:r w:rsidR="001154B4" w:rsidRPr="006E0961">
        <w:t xml:space="preserve"> УСЛОВИЯ</w:t>
      </w:r>
      <w:bookmarkEnd w:id="22"/>
    </w:p>
    <w:p w14:paraId="4806A609" w14:textId="77777777" w:rsidR="00E368B8" w:rsidRPr="00032977" w:rsidRDefault="00E368B8" w:rsidP="00E368B8">
      <w:pPr>
        <w:pStyle w:val="afff0"/>
        <w:numPr>
          <w:ilvl w:val="1"/>
          <w:numId w:val="36"/>
        </w:numPr>
        <w:ind w:left="851" w:hanging="851"/>
        <w:rPr>
          <w:lang w:bidi="ru-RU"/>
        </w:rPr>
      </w:pPr>
      <w:r w:rsidRPr="00032977">
        <w:rPr>
          <w:lang w:bidi="ru-RU"/>
        </w:rPr>
        <w:t>Заказчик вправе в одностороннем порядке отказаться от настоящего договора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настоящий договор.</w:t>
      </w:r>
    </w:p>
    <w:p w14:paraId="421C9018" w14:textId="77777777" w:rsidR="00E368B8" w:rsidRPr="00032977" w:rsidRDefault="00E368B8" w:rsidP="00E368B8">
      <w:pPr>
        <w:pStyle w:val="afff0"/>
        <w:ind w:firstLine="0"/>
        <w:rPr>
          <w:lang w:bidi="ru-RU"/>
        </w:rPr>
      </w:pPr>
      <w:r w:rsidRPr="00032977">
        <w:rPr>
          <w:lang w:bidi="ru-RU"/>
        </w:rPr>
        <w:t xml:space="preserve">Под санкциями/ограничениями/запретами понимаются экономические, торговые или финансовые </w:t>
      </w:r>
      <w:proofErr w:type="gramStart"/>
      <w:r w:rsidRPr="00032977">
        <w:rPr>
          <w:lang w:bidi="ru-RU"/>
        </w:rPr>
        <w:t>санкции</w:t>
      </w:r>
      <w:proofErr w:type="gramEnd"/>
      <w:r w:rsidRPr="00032977">
        <w:rPr>
          <w:lang w:bidi="ru-RU"/>
        </w:rPr>
        <w:t xml:space="preserve">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5CD0C6FA" w14:textId="77777777" w:rsidR="00E368B8" w:rsidRDefault="00E368B8" w:rsidP="00122006">
      <w:pPr>
        <w:pStyle w:val="afff0"/>
        <w:ind w:firstLine="0"/>
        <w:rPr>
          <w:lang w:bidi="ru-RU"/>
        </w:rPr>
      </w:pPr>
      <w:r w:rsidRPr="00032977">
        <w:rPr>
          <w:lang w:bidi="ru-RU"/>
        </w:rPr>
        <w:t xml:space="preserve">В случае отказа Заказчика от настоящего договора, оплате Исполнителю подлежат услуги, которые фактически оказаны Исполнителем до получения извещения об отказе Заказчика от исполнения договора, иные убытки возмещению не подлежат. </w:t>
      </w:r>
    </w:p>
    <w:p w14:paraId="506E51FD" w14:textId="77777777" w:rsidR="00101406" w:rsidRPr="00032977" w:rsidRDefault="00101406" w:rsidP="00122006">
      <w:pPr>
        <w:pStyle w:val="afff0"/>
        <w:ind w:firstLine="0"/>
        <w:rPr>
          <w:lang w:bidi="ru-RU"/>
        </w:rPr>
      </w:pPr>
      <w:r w:rsidRPr="009E3AAC">
        <w:rPr>
          <w:color w:val="FF0000"/>
          <w:sz w:val="24"/>
          <w:szCs w:val="24"/>
        </w:rPr>
        <w:lastRenderedPageBreak/>
        <w:t>]</w:t>
      </w:r>
      <w:r w:rsidRPr="00101406">
        <w:rPr>
          <w:rStyle w:val="a7"/>
        </w:rPr>
        <w:t xml:space="preserve"> </w:t>
      </w:r>
      <w:r w:rsidRPr="008C755B">
        <w:rPr>
          <w:rStyle w:val="a7"/>
          <w:color w:val="FF0000"/>
        </w:rPr>
        <w:footnoteReference w:id="254"/>
      </w:r>
    </w:p>
    <w:p w14:paraId="334C49B4" w14:textId="77777777" w:rsidR="00362966" w:rsidRPr="007027CA" w:rsidRDefault="00362966" w:rsidP="00362966">
      <w:pPr>
        <w:pStyle w:val="affe"/>
        <w:numPr>
          <w:ilvl w:val="0"/>
          <w:numId w:val="36"/>
        </w:numPr>
        <w:ind w:left="851" w:hanging="851"/>
      </w:pPr>
      <w:r w:rsidRPr="007027CA">
        <w:t>ПРИЛОЖЕНИЯ</w:t>
      </w:r>
    </w:p>
    <w:p w14:paraId="379812C3" w14:textId="77777777" w:rsidR="000024CD" w:rsidRPr="00891C08" w:rsidRDefault="000024CD" w:rsidP="00B656CC">
      <w:pPr>
        <w:pStyle w:val="aff6"/>
      </w:pPr>
      <w:bookmarkStart w:id="23" w:name="_Toc528580331"/>
      <w:r w:rsidRPr="00891C08">
        <w:t>При противоречии между Договором и приложениями Договор имеет приоритет.</w:t>
      </w:r>
      <w:bookmarkEnd w:id="23"/>
    </w:p>
    <w:p w14:paraId="60148AFF" w14:textId="77777777" w:rsidR="000024CD" w:rsidRPr="00891C08" w:rsidRDefault="000024CD" w:rsidP="00B656CC">
      <w:pPr>
        <w:pStyle w:val="aff6"/>
      </w:pPr>
      <w:r w:rsidRPr="00891C08">
        <w:t>Приложения, упомянутые в тексте Договора, но не приложенные к Договору, содержатся в Сборнике приложений к договорам, используемых при заключении и исполнении договоров, согласно Общим условиям.</w:t>
      </w:r>
    </w:p>
    <w:p w14:paraId="0F252F68" w14:textId="77777777" w:rsidR="000024CD" w:rsidRPr="00891C08" w:rsidRDefault="000024CD" w:rsidP="00B656CC">
      <w:pPr>
        <w:pStyle w:val="aff6"/>
        <w:rPr>
          <w:bCs/>
          <w:color w:val="FF0000"/>
        </w:rPr>
      </w:pPr>
      <w:r w:rsidRPr="00891C08">
        <w:t xml:space="preserve">Подписанием Договора Стороны подтверждают согласие со следующими Приложениями: </w:t>
      </w:r>
      <w:r w:rsidRPr="00891C08">
        <w:rPr>
          <w:rStyle w:val="a7"/>
        </w:rPr>
        <w:footnoteReference w:id="255"/>
      </w:r>
    </w:p>
    <w:p w14:paraId="6D7C5136" w14:textId="77777777" w:rsidR="00503878" w:rsidRDefault="00503878" w:rsidP="00503878">
      <w:pPr>
        <w:pStyle w:val="aff6"/>
        <w:ind w:left="6238" w:hanging="5387"/>
      </w:pPr>
      <w:r>
        <w:t xml:space="preserve">- Приложение № 1. </w:t>
      </w:r>
      <w:r w:rsidRPr="007F26A6">
        <w:rPr>
          <w:bCs/>
          <w:color w:val="FF0000"/>
        </w:rPr>
        <w:t>[</w:t>
      </w:r>
      <w:r w:rsidRPr="0046405C">
        <w:rPr>
          <w:bCs/>
        </w:rPr>
        <w:t>•</w:t>
      </w:r>
      <w:r w:rsidRPr="007F26A6">
        <w:rPr>
          <w:bCs/>
          <w:color w:val="FF0000"/>
        </w:rPr>
        <w:t>]</w:t>
      </w:r>
    </w:p>
    <w:p w14:paraId="554482DF" w14:textId="77777777" w:rsidR="00503878" w:rsidRDefault="00503878" w:rsidP="00503878">
      <w:pPr>
        <w:pStyle w:val="aff6"/>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p>
    <w:p w14:paraId="405D8166" w14:textId="47A2CBAE" w:rsidR="00503878" w:rsidRPr="007027CA" w:rsidRDefault="00503878" w:rsidP="00503878">
      <w:pPr>
        <w:pStyle w:val="aff6"/>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r w:rsidR="004C65B4">
        <w:rPr>
          <w:bCs/>
          <w:color w:val="FF0000"/>
        </w:rPr>
        <w:t xml:space="preserve"> </w:t>
      </w:r>
      <w:r w:rsidR="004C65B4" w:rsidRPr="007F26A6">
        <w:rPr>
          <w:bCs/>
          <w:color w:val="FF0000"/>
        </w:rPr>
        <w:t>]</w:t>
      </w:r>
      <w:r w:rsidR="004C65B4" w:rsidRPr="004C65B4">
        <w:rPr>
          <w:rStyle w:val="a7"/>
          <w:bCs/>
          <w:color w:val="FF0000"/>
        </w:rPr>
        <w:t xml:space="preserve"> </w:t>
      </w:r>
      <w:r w:rsidR="004C65B4" w:rsidRPr="004C65B4">
        <w:rPr>
          <w:rStyle w:val="a7"/>
          <w:bCs/>
          <w:color w:val="FF0000"/>
        </w:rPr>
        <w:footnoteReference w:id="256"/>
      </w:r>
    </w:p>
    <w:p w14:paraId="5E39FE78" w14:textId="77777777" w:rsidR="00362966" w:rsidRDefault="00362966" w:rsidP="00362966">
      <w:pPr>
        <w:pStyle w:val="affe"/>
        <w:numPr>
          <w:ilvl w:val="0"/>
          <w:numId w:val="36"/>
        </w:numPr>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6973E2" w:rsidRPr="00592D52" w14:paraId="644F2F5E"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E42851" w14:textId="77777777" w:rsidR="006973E2" w:rsidRPr="006973E2" w:rsidRDefault="008C755B" w:rsidP="00AF12ED">
            <w:pPr>
              <w:tabs>
                <w:tab w:val="left" w:pos="1134"/>
              </w:tabs>
              <w:spacing w:before="120" w:after="240"/>
              <w:ind w:left="34" w:right="140"/>
              <w:jc w:val="center"/>
              <w:rPr>
                <w:rFonts w:ascii="Tahoma" w:hAnsi="Tahoma" w:cs="Tahoma"/>
                <w:sz w:val="20"/>
              </w:rPr>
            </w:pPr>
            <w:r>
              <w:rPr>
                <w:rFonts w:ascii="Tahoma" w:hAnsi="Tahoma" w:cs="Tahoma"/>
                <w:sz w:val="20"/>
              </w:rPr>
              <w:t>Исполнитель</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EBACC0" w14:textId="77777777" w:rsidR="006973E2" w:rsidRPr="005903DB" w:rsidRDefault="006973E2" w:rsidP="006973E2">
            <w:pPr>
              <w:tabs>
                <w:tab w:val="left" w:pos="1134"/>
              </w:tabs>
              <w:spacing w:before="120" w:after="240"/>
              <w:ind w:left="34" w:right="140"/>
              <w:jc w:val="center"/>
              <w:rPr>
                <w:rFonts w:ascii="Tahoma" w:hAnsi="Tahoma" w:cs="Tahoma"/>
                <w:sz w:val="20"/>
              </w:rPr>
            </w:pPr>
            <w:r w:rsidRPr="006973E2">
              <w:rPr>
                <w:rFonts w:ascii="Tahoma" w:hAnsi="Tahoma" w:cs="Tahoma"/>
                <w:sz w:val="20"/>
              </w:rPr>
              <w:t>Заказчик</w:t>
            </w:r>
          </w:p>
        </w:tc>
      </w:tr>
      <w:tr w:rsidR="006973E2" w:rsidRPr="00592D52" w14:paraId="6383411B"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CD91F63" w14:textId="77777777" w:rsidR="006973E2" w:rsidRPr="00A24100" w:rsidRDefault="006973E2" w:rsidP="006973E2">
            <w:pPr>
              <w:suppressAutoHyphens/>
              <w:spacing w:after="0" w:line="240" w:lineRule="auto"/>
              <w:ind w:left="34" w:right="142"/>
              <w:rPr>
                <w:rFonts w:ascii="Tahoma" w:hAnsi="Tahoma" w:cs="Tahoma"/>
                <w:color w:val="FF0000"/>
                <w:sz w:val="20"/>
              </w:rPr>
            </w:pPr>
            <w:r w:rsidRPr="00A24100">
              <w:rPr>
                <w:rFonts w:ascii="Tahoma" w:hAnsi="Tahoma" w:cs="Tahoma"/>
                <w:color w:val="FF0000"/>
                <w:sz w:val="20"/>
              </w:rPr>
              <w:t>[</w:t>
            </w:r>
          </w:p>
          <w:p w14:paraId="4095E49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16E731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2C3E51A6" w14:textId="77777777" w:rsidR="000024CD" w:rsidRPr="00891C08" w:rsidRDefault="000024CD" w:rsidP="00B656CC">
            <w:pPr>
              <w:spacing w:after="0"/>
              <w:ind w:left="34" w:right="142"/>
              <w:rPr>
                <w:rFonts w:ascii="Tahoma" w:hAnsi="Tahoma" w:cs="Tahoma"/>
                <w:sz w:val="20"/>
              </w:rPr>
            </w:pPr>
            <w:proofErr w:type="gramStart"/>
            <w:r w:rsidRPr="00891C08">
              <w:rPr>
                <w:rFonts w:ascii="Tahoma" w:hAnsi="Tahoma" w:cs="Tahoma"/>
                <w:color w:val="FF0000"/>
                <w:sz w:val="20"/>
                <w:u w:color="FF0000"/>
              </w:rPr>
              <w:t xml:space="preserve">[ </w:t>
            </w:r>
            <w:r w:rsidRPr="00305BB4">
              <w:rPr>
                <w:rFonts w:ascii="Tahoma" w:hAnsi="Tahoma" w:cs="Tahoma"/>
                <w:sz w:val="20"/>
                <w:u w:color="FF0000"/>
              </w:rPr>
              <w:t>Наименование</w:t>
            </w:r>
            <w:proofErr w:type="gramEnd"/>
            <w:r w:rsidRPr="00305BB4">
              <w:rPr>
                <w:rFonts w:ascii="Tahoma" w:hAnsi="Tahoma" w:cs="Tahoma"/>
                <w:sz w:val="20"/>
                <w:u w:color="FF0000"/>
              </w:rPr>
              <w:t xml:space="preserve"> ф</w:t>
            </w:r>
            <w:r w:rsidRPr="00891C08">
              <w:rPr>
                <w:rFonts w:ascii="Tahoma" w:hAnsi="Tahoma" w:cs="Tahoma"/>
                <w:sz w:val="20"/>
              </w:rPr>
              <w:t xml:space="preserve">илиала / представительства: </w:t>
            </w:r>
            <w:r w:rsidRPr="00891C08">
              <w:rPr>
                <w:rFonts w:ascii="Tahoma" w:hAnsi="Tahoma" w:cs="Tahoma"/>
                <w:color w:val="FF0000"/>
                <w:sz w:val="20"/>
                <w:u w:color="FF0000"/>
              </w:rPr>
              <w:t>[</w:t>
            </w:r>
            <w:r w:rsidRPr="00891C08">
              <w:rPr>
                <w:rFonts w:ascii="Tahoma" w:hAnsi="Tahoma" w:cs="Tahoma"/>
                <w:sz w:val="20"/>
              </w:rPr>
              <w:t>•</w:t>
            </w:r>
            <w:r w:rsidRPr="00891C08">
              <w:rPr>
                <w:rFonts w:ascii="Tahoma" w:hAnsi="Tahoma" w:cs="Tahoma"/>
                <w:color w:val="FF0000"/>
                <w:sz w:val="20"/>
              </w:rPr>
              <w:t>]</w:t>
            </w:r>
            <w:r w:rsidRPr="00891C08">
              <w:rPr>
                <w:rFonts w:ascii="Tahoma" w:hAnsi="Tahoma" w:cs="Tahoma"/>
                <w:sz w:val="20"/>
              </w:rPr>
              <w:t xml:space="preserve"> </w:t>
            </w:r>
            <w:r w:rsidRPr="00891C08">
              <w:rPr>
                <w:rFonts w:ascii="Tahoma" w:hAnsi="Tahoma" w:cs="Tahoma"/>
                <w:color w:val="FF0000"/>
                <w:sz w:val="20"/>
              </w:rPr>
              <w:t>]</w:t>
            </w:r>
          </w:p>
          <w:p w14:paraId="6DCF2412" w14:textId="77777777" w:rsidR="000024CD" w:rsidRPr="00891C08" w:rsidRDefault="000024CD" w:rsidP="00B656CC">
            <w:pPr>
              <w:spacing w:after="0"/>
              <w:ind w:left="34" w:right="142"/>
              <w:rPr>
                <w:rFonts w:ascii="Tahoma" w:hAnsi="Tahoma" w:cs="Tahoma"/>
                <w:sz w:val="20"/>
              </w:rPr>
            </w:pPr>
            <w:r w:rsidRPr="00891C08">
              <w:rPr>
                <w:rFonts w:ascii="Tahoma" w:hAnsi="Tahoma" w:cs="Tahoma"/>
                <w:sz w:val="20"/>
              </w:rPr>
              <w:t>Адрес юридического лица в соответствии с ЕГРЮЛ (используется в том числе для оформления счетов-фактур):</w:t>
            </w:r>
            <w:r w:rsidRPr="00891C08">
              <w:rPr>
                <w:rFonts w:ascii="Tahoma" w:hAnsi="Tahoma" w:cs="Tahoma"/>
                <w:color w:val="FF0000"/>
                <w:sz w:val="20"/>
                <w:u w:color="FF0000"/>
              </w:rPr>
              <w:t xml:space="preserve"> [</w:t>
            </w:r>
            <w:r w:rsidRPr="00891C08">
              <w:rPr>
                <w:rFonts w:ascii="Tahoma" w:hAnsi="Tahoma" w:cs="Tahoma"/>
                <w:sz w:val="20"/>
              </w:rPr>
              <w:t>•</w:t>
            </w:r>
            <w:r w:rsidRPr="00891C08">
              <w:rPr>
                <w:rFonts w:ascii="Tahoma" w:hAnsi="Tahoma" w:cs="Tahoma"/>
                <w:color w:val="FF0000"/>
                <w:sz w:val="20"/>
              </w:rPr>
              <w:t>]</w:t>
            </w:r>
          </w:p>
          <w:p w14:paraId="13F2631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4D092C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09B5D7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257"/>
            </w:r>
          </w:p>
          <w:p w14:paraId="435E8104"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1B8852EB"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57E1BA6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ФИО: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9B870F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Документ, удостоверяющий личность: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D15C2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регистрации по месту жительства: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1C97A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97A8429" w14:textId="77777777" w:rsidR="006973E2" w:rsidRPr="006973E2" w:rsidRDefault="006973E2" w:rsidP="006973E2">
            <w:pPr>
              <w:suppressAutoHyphens/>
              <w:spacing w:after="0" w:line="240" w:lineRule="auto"/>
              <w:ind w:left="34" w:right="142"/>
              <w:rPr>
                <w:rStyle w:val="a7"/>
                <w:color w:val="FF0000"/>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ОГРНИП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258"/>
            </w:r>
          </w:p>
          <w:p w14:paraId="6C2D14F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88A8CD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СНИЛС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64AF698"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259"/>
            </w:r>
          </w:p>
          <w:p w14:paraId="54E2E5CE"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F96FFB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EDC7D7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БИК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BC75A8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к/с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9EA0FA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lastRenderedPageBreak/>
              <w:t xml:space="preserve">тел.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26477FD0" w14:textId="77777777" w:rsid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sz w:val="20"/>
                <w:szCs w:val="20"/>
                <w:lang w:eastAsia="ar-SA"/>
              </w:rPr>
              <w:t>E-</w:t>
            </w:r>
            <w:proofErr w:type="spellStart"/>
            <w:r w:rsidRPr="006973E2">
              <w:rPr>
                <w:rFonts w:ascii="Tahoma" w:eastAsia="Times New Roman" w:hAnsi="Tahoma" w:cs="Tahoma"/>
                <w:sz w:val="20"/>
                <w:szCs w:val="20"/>
                <w:lang w:eastAsia="ar-SA"/>
              </w:rPr>
              <w:t>mail</w:t>
            </w:r>
            <w:proofErr w:type="spellEnd"/>
            <w:r w:rsidRPr="006973E2">
              <w:rPr>
                <w:rFonts w:ascii="Tahoma" w:eastAsia="Times New Roman" w:hAnsi="Tahoma" w:cs="Tahoma"/>
                <w:sz w:val="20"/>
                <w:szCs w:val="20"/>
                <w:lang w:eastAsia="ar-SA"/>
              </w:rPr>
              <w:t xml:space="preserve">: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67E65F" w14:textId="310B44E9" w:rsidR="00BD632E" w:rsidRPr="006973E2" w:rsidRDefault="00BD632E" w:rsidP="006973E2">
            <w:pPr>
              <w:suppressAutoHyphens/>
              <w:spacing w:after="0" w:line="240" w:lineRule="auto"/>
              <w:ind w:left="34" w:right="142"/>
              <w:rPr>
                <w:rFonts w:ascii="Tahoma" w:hAnsi="Tahoma" w:cs="Tahoma"/>
                <w:sz w:val="20"/>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BD632E">
              <w:rPr>
                <w:rStyle w:val="a7"/>
                <w:rFonts w:ascii="Tahoma" w:eastAsia="Times New Roman" w:hAnsi="Tahoma" w:cs="Tahoma"/>
                <w:color w:val="FF0000"/>
                <w:sz w:val="20"/>
                <w:szCs w:val="20"/>
                <w:lang w:eastAsia="ar-SA"/>
              </w:rPr>
              <w:footnoteReference w:id="260"/>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3FD766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lastRenderedPageBreak/>
              <w:t xml:space="preserve">Полное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6DB4D1A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CDB7A9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350230B" w14:textId="77777777" w:rsidR="000024CD" w:rsidRPr="00891C08" w:rsidRDefault="000024CD" w:rsidP="00B656CC">
            <w:pPr>
              <w:spacing w:after="0"/>
              <w:ind w:left="34" w:right="142"/>
              <w:rPr>
                <w:rFonts w:ascii="Tahoma" w:hAnsi="Tahoma" w:cs="Tahoma"/>
                <w:sz w:val="20"/>
              </w:rPr>
            </w:pPr>
            <w:proofErr w:type="gramStart"/>
            <w:r w:rsidRPr="00891C08">
              <w:rPr>
                <w:rFonts w:ascii="Tahoma" w:hAnsi="Tahoma" w:cs="Tahoma"/>
                <w:color w:val="FF0000"/>
                <w:sz w:val="20"/>
                <w:u w:color="FF0000"/>
              </w:rPr>
              <w:t xml:space="preserve">[ </w:t>
            </w:r>
            <w:r w:rsidRPr="00305BB4">
              <w:rPr>
                <w:rFonts w:ascii="Tahoma" w:hAnsi="Tahoma" w:cs="Tahoma"/>
                <w:sz w:val="20"/>
                <w:u w:color="FF0000"/>
              </w:rPr>
              <w:t>Наименование</w:t>
            </w:r>
            <w:proofErr w:type="gramEnd"/>
            <w:r w:rsidRPr="00305BB4">
              <w:rPr>
                <w:rFonts w:ascii="Tahoma" w:hAnsi="Tahoma" w:cs="Tahoma"/>
                <w:sz w:val="20"/>
                <w:u w:color="FF0000"/>
              </w:rPr>
              <w:t xml:space="preserve"> ф</w:t>
            </w:r>
            <w:r w:rsidRPr="00891C08">
              <w:rPr>
                <w:rFonts w:ascii="Tahoma" w:hAnsi="Tahoma" w:cs="Tahoma"/>
                <w:sz w:val="20"/>
              </w:rPr>
              <w:t xml:space="preserve">илиала / представительства: </w:t>
            </w:r>
            <w:r w:rsidRPr="00891C08">
              <w:rPr>
                <w:rFonts w:ascii="Tahoma" w:hAnsi="Tahoma" w:cs="Tahoma"/>
                <w:color w:val="FF0000"/>
                <w:sz w:val="20"/>
                <w:u w:color="FF0000"/>
              </w:rPr>
              <w:t>[</w:t>
            </w:r>
            <w:r w:rsidRPr="00891C08">
              <w:rPr>
                <w:rFonts w:ascii="Tahoma" w:hAnsi="Tahoma" w:cs="Tahoma"/>
                <w:sz w:val="20"/>
              </w:rPr>
              <w:t>•</w:t>
            </w:r>
            <w:r w:rsidRPr="00891C08">
              <w:rPr>
                <w:rFonts w:ascii="Tahoma" w:hAnsi="Tahoma" w:cs="Tahoma"/>
                <w:color w:val="FF0000"/>
                <w:sz w:val="20"/>
              </w:rPr>
              <w:t>]</w:t>
            </w:r>
            <w:r w:rsidRPr="00891C08">
              <w:rPr>
                <w:rFonts w:ascii="Tahoma" w:hAnsi="Tahoma" w:cs="Tahoma"/>
                <w:sz w:val="20"/>
              </w:rPr>
              <w:t xml:space="preserve"> </w:t>
            </w:r>
            <w:r w:rsidRPr="00891C08">
              <w:rPr>
                <w:rFonts w:ascii="Tahoma" w:hAnsi="Tahoma" w:cs="Tahoma"/>
                <w:color w:val="FF0000"/>
                <w:sz w:val="20"/>
              </w:rPr>
              <w:t>]</w:t>
            </w:r>
          </w:p>
          <w:p w14:paraId="745D43A5" w14:textId="77777777" w:rsidR="000024CD" w:rsidRPr="00891C08" w:rsidRDefault="000024CD" w:rsidP="00B656CC">
            <w:pPr>
              <w:spacing w:after="0"/>
              <w:ind w:left="34" w:right="142"/>
              <w:rPr>
                <w:rFonts w:ascii="Tahoma" w:hAnsi="Tahoma" w:cs="Tahoma"/>
                <w:sz w:val="20"/>
              </w:rPr>
            </w:pPr>
            <w:r w:rsidRPr="00891C08">
              <w:rPr>
                <w:rFonts w:ascii="Tahoma" w:hAnsi="Tahoma" w:cs="Tahoma"/>
                <w:sz w:val="20"/>
              </w:rPr>
              <w:t>Адрес юридического лица в соответствии с ЕГРЮЛ (используется в том числе для оформления счетов-фактур):</w:t>
            </w:r>
            <w:r w:rsidRPr="00891C08">
              <w:rPr>
                <w:rFonts w:ascii="Tahoma" w:hAnsi="Tahoma" w:cs="Tahoma"/>
                <w:color w:val="FF0000"/>
                <w:sz w:val="20"/>
                <w:u w:color="FF0000"/>
              </w:rPr>
              <w:t xml:space="preserve"> [</w:t>
            </w:r>
            <w:r w:rsidRPr="00891C08">
              <w:rPr>
                <w:rFonts w:ascii="Tahoma" w:hAnsi="Tahoma" w:cs="Tahoma"/>
                <w:sz w:val="20"/>
              </w:rPr>
              <w:t>•</w:t>
            </w:r>
            <w:r w:rsidRPr="00891C08">
              <w:rPr>
                <w:rFonts w:ascii="Tahoma" w:hAnsi="Tahoma" w:cs="Tahoma"/>
                <w:color w:val="FF0000"/>
                <w:sz w:val="20"/>
              </w:rPr>
              <w:t>]</w:t>
            </w:r>
          </w:p>
          <w:p w14:paraId="78A3FCF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62CFEA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733166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0DF03CC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БИК</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45938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к/с</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DE6B5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6C9D85C"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E-</w:t>
            </w:r>
            <w:proofErr w:type="spellStart"/>
            <w:r w:rsidRPr="006973E2">
              <w:rPr>
                <w:rFonts w:ascii="Tahoma" w:eastAsia="Times New Roman" w:hAnsi="Tahoma" w:cs="Tahoma"/>
                <w:sz w:val="20"/>
                <w:szCs w:val="20"/>
                <w:lang w:eastAsia="ar-SA"/>
              </w:rPr>
              <w:t>mail</w:t>
            </w:r>
            <w:proofErr w:type="spellEnd"/>
            <w:r w:rsidRPr="006973E2">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5C63F50" w14:textId="77777777" w:rsidR="000024CD" w:rsidRPr="00891C08" w:rsidRDefault="000024CD" w:rsidP="00B656CC">
            <w:pPr>
              <w:spacing w:after="0"/>
              <w:ind w:left="34" w:right="142"/>
              <w:rPr>
                <w:rFonts w:ascii="Tahoma" w:hAnsi="Tahoma" w:cs="Tahoma"/>
                <w:sz w:val="20"/>
              </w:rPr>
            </w:pPr>
            <w:proofErr w:type="gramStart"/>
            <w:r w:rsidRPr="00891C08">
              <w:rPr>
                <w:rFonts w:ascii="Tahoma" w:hAnsi="Tahoma" w:cs="Tahoma"/>
                <w:color w:val="FF0000"/>
                <w:sz w:val="20"/>
              </w:rPr>
              <w:t>[</w:t>
            </w:r>
            <w:r w:rsidRPr="00891C08">
              <w:rPr>
                <w:rFonts w:ascii="Tahoma" w:hAnsi="Tahoma" w:cs="Tahoma"/>
                <w:sz w:val="20"/>
              </w:rPr>
              <w:t xml:space="preserve"> Адрес</w:t>
            </w:r>
            <w:proofErr w:type="gramEnd"/>
            <w:r w:rsidRPr="00891C08">
              <w:rPr>
                <w:rFonts w:ascii="Tahoma" w:hAnsi="Tahoma" w:cs="Tahoma"/>
                <w:sz w:val="20"/>
              </w:rPr>
              <w:t xml:space="preserve"> для уведомлений в соответствии с антикоррупционной оговоркой:</w:t>
            </w:r>
          </w:p>
          <w:p w14:paraId="0646C1BE" w14:textId="5C161DAC" w:rsidR="00BD632E" w:rsidRPr="005903DB" w:rsidRDefault="000024CD" w:rsidP="006973E2">
            <w:pPr>
              <w:suppressAutoHyphens/>
              <w:spacing w:after="0" w:line="240" w:lineRule="auto"/>
              <w:ind w:left="34" w:right="142"/>
              <w:rPr>
                <w:rFonts w:ascii="Tahoma" w:hAnsi="Tahoma" w:cs="Tahoma"/>
                <w:sz w:val="20"/>
              </w:rPr>
            </w:pPr>
            <w:r w:rsidRPr="00891C08">
              <w:rPr>
                <w:rFonts w:ascii="Tahoma" w:hAnsi="Tahoma" w:cs="Tahoma"/>
                <w:color w:val="FF0000"/>
                <w:sz w:val="20"/>
                <w:u w:color="FF0000"/>
              </w:rPr>
              <w:t>[</w:t>
            </w:r>
            <w:r w:rsidRPr="00891C08">
              <w:rPr>
                <w:rFonts w:ascii="Tahoma" w:hAnsi="Tahoma" w:cs="Tahoma"/>
                <w:sz w:val="20"/>
              </w:rPr>
              <w:t>•</w:t>
            </w:r>
            <w:r w:rsidRPr="00891C08">
              <w:rPr>
                <w:rFonts w:ascii="Tahoma" w:hAnsi="Tahoma" w:cs="Tahoma"/>
                <w:color w:val="FF0000"/>
                <w:sz w:val="20"/>
              </w:rPr>
              <w:t>]</w:t>
            </w:r>
            <w:r w:rsidRPr="00891C08">
              <w:rPr>
                <w:rFonts w:ascii="Tahoma" w:hAnsi="Tahoma" w:cs="Tahoma"/>
                <w:sz w:val="20"/>
              </w:rPr>
              <w:t xml:space="preserve"> </w:t>
            </w:r>
            <w:r w:rsidRPr="00891C08">
              <w:rPr>
                <w:rFonts w:ascii="Tahoma" w:hAnsi="Tahoma" w:cs="Tahoma"/>
                <w:color w:val="FF0000"/>
                <w:sz w:val="20"/>
              </w:rPr>
              <w:t>]</w:t>
            </w:r>
            <w:r w:rsidRPr="00891C08">
              <w:rPr>
                <w:rFonts w:ascii="Tahoma" w:hAnsi="Tahoma" w:cs="Tahoma"/>
                <w:bCs/>
                <w:color w:val="FF0000"/>
                <w:sz w:val="20"/>
                <w:vertAlign w:val="superscript"/>
              </w:rPr>
              <w:t xml:space="preserve"> </w:t>
            </w:r>
            <w:r w:rsidRPr="00891C08">
              <w:rPr>
                <w:rFonts w:ascii="Tahoma" w:hAnsi="Tahoma" w:cs="Tahoma"/>
                <w:color w:val="FF0000"/>
                <w:sz w:val="20"/>
                <w:vertAlign w:val="superscript"/>
              </w:rPr>
              <w:footnoteReference w:id="261"/>
            </w:r>
          </w:p>
        </w:tc>
      </w:tr>
    </w:tbl>
    <w:p w14:paraId="3D6593A8" w14:textId="77777777" w:rsidR="00151431" w:rsidRPr="00966493" w:rsidRDefault="00151431" w:rsidP="00D305A9">
      <w:pPr>
        <w:pStyle w:val="a1"/>
        <w:widowControl w:val="0"/>
        <w:spacing w:before="0" w:beforeAutospacing="0" w:after="0" w:afterAutospacing="0"/>
        <w:ind w:firstLine="709"/>
        <w:jc w:val="both"/>
        <w:rPr>
          <w:rFonts w:eastAsiaTheme="minorHAnsi"/>
        </w:rPr>
      </w:pPr>
    </w:p>
    <w:p w14:paraId="7CDE6E9E" w14:textId="77777777" w:rsidR="005312E7" w:rsidRPr="00303DC2" w:rsidRDefault="005312E7" w:rsidP="008E41BE">
      <w:pPr>
        <w:rPr>
          <w:rFonts w:ascii="Times New Roman" w:hAnsi="Times New Roman" w:cs="Times New Roman"/>
          <w:sz w:val="24"/>
          <w:szCs w:val="24"/>
        </w:rPr>
        <w:sectPr w:rsidR="005312E7" w:rsidRPr="00303DC2" w:rsidSect="00BC057F">
          <w:headerReference w:type="default" r:id="rId13"/>
          <w:footerReference w:type="even" r:id="rId14"/>
          <w:footerReference w:type="default" r:id="rId15"/>
          <w:pgSz w:w="11907" w:h="16840" w:code="9"/>
          <w:pgMar w:top="851" w:right="851" w:bottom="1134" w:left="1134" w:header="567" w:footer="125" w:gutter="0"/>
          <w:cols w:space="720"/>
          <w:titlePg/>
          <w:docGrid w:linePitch="326"/>
        </w:sectPr>
      </w:pPr>
      <w:bookmarkStart w:id="24" w:name="Par81"/>
      <w:bookmarkStart w:id="25" w:name="Par79"/>
      <w:bookmarkEnd w:id="24"/>
      <w:bookmarkEnd w:id="25"/>
    </w:p>
    <w:p w14:paraId="7C469463" w14:textId="652E6AC4" w:rsidR="001D0FBE" w:rsidRPr="00E1001F" w:rsidRDefault="002B15B2" w:rsidP="001D0FBE">
      <w:pPr>
        <w:widowControl w:val="0"/>
        <w:jc w:val="right"/>
        <w:rPr>
          <w:rFonts w:ascii="Tahoma" w:hAnsi="Tahoma" w:cs="Tahoma"/>
          <w:sz w:val="20"/>
        </w:rPr>
      </w:pPr>
      <w:proofErr w:type="gramStart"/>
      <w:r w:rsidRPr="00A27C0E">
        <w:rPr>
          <w:rFonts w:ascii="Tahoma" w:hAnsi="Tahoma" w:cs="Tahoma"/>
          <w:color w:val="FF0000"/>
          <w:sz w:val="20"/>
          <w:u w:color="FFFFFF" w:themeColor="background1"/>
        </w:rPr>
        <w:lastRenderedPageBreak/>
        <w:t>[</w:t>
      </w:r>
      <w:r>
        <w:rPr>
          <w:rFonts w:ascii="Tahoma" w:hAnsi="Tahoma" w:cs="Tahoma"/>
          <w:color w:val="FF0000"/>
          <w:sz w:val="20"/>
          <w:u w:color="FFFFFF" w:themeColor="background1"/>
        </w:rPr>
        <w:t xml:space="preserve"> </w:t>
      </w:r>
      <w:r w:rsidR="001D0FBE" w:rsidRPr="00E1001F">
        <w:rPr>
          <w:rFonts w:ascii="Tahoma" w:hAnsi="Tahoma" w:cs="Tahoma"/>
          <w:sz w:val="20"/>
        </w:rPr>
        <w:t>Приложение</w:t>
      </w:r>
      <w:proofErr w:type="gramEnd"/>
      <w:r w:rsidR="001D0FBE" w:rsidRPr="00E1001F">
        <w:rPr>
          <w:rFonts w:ascii="Tahoma" w:hAnsi="Tahoma" w:cs="Tahoma"/>
          <w:sz w:val="20"/>
        </w:rPr>
        <w:t xml:space="preserve">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023BB0F" w14:textId="77777777" w:rsidR="001D0FBE" w:rsidRPr="00E1001F" w:rsidRDefault="001D0FBE" w:rsidP="005312E7">
      <w:pPr>
        <w:spacing w:after="0" w:line="240" w:lineRule="auto"/>
        <w:jc w:val="right"/>
        <w:rPr>
          <w:rFonts w:ascii="Times New Roman" w:hAnsi="Times New Roman" w:cs="Times New Roman"/>
          <w:sz w:val="24"/>
          <w:szCs w:val="24"/>
        </w:rPr>
      </w:pPr>
    </w:p>
    <w:p w14:paraId="65CC0451" w14:textId="77777777" w:rsidR="001D0FBE" w:rsidRPr="001D0FBE" w:rsidRDefault="001D0FBE" w:rsidP="001D0FBE">
      <w:pPr>
        <w:spacing w:after="0" w:line="240" w:lineRule="auto"/>
        <w:jc w:val="center"/>
        <w:rPr>
          <w:rFonts w:ascii="Tahoma" w:hAnsi="Tahoma" w:cs="Tahoma"/>
          <w:b/>
          <w:sz w:val="20"/>
          <w:szCs w:val="20"/>
        </w:rPr>
      </w:pPr>
      <w:r w:rsidRPr="00E1001F">
        <w:rPr>
          <w:rFonts w:ascii="Tahoma" w:hAnsi="Tahoma" w:cs="Tahoma"/>
          <w:b/>
          <w:sz w:val="20"/>
          <w:szCs w:val="20"/>
        </w:rPr>
        <w:t>Задание</w:t>
      </w:r>
    </w:p>
    <w:p w14:paraId="5ECE7768" w14:textId="77777777" w:rsidR="001D0FBE" w:rsidRPr="001D0FBE" w:rsidRDefault="001D0FBE" w:rsidP="001D0FBE">
      <w:pPr>
        <w:spacing w:after="0" w:line="240" w:lineRule="auto"/>
        <w:jc w:val="center"/>
        <w:rPr>
          <w:rFonts w:ascii="Tahoma" w:hAnsi="Tahoma" w:cs="Tahoma"/>
          <w:b/>
          <w:sz w:val="20"/>
          <w:szCs w:val="20"/>
        </w:rPr>
      </w:pPr>
      <w:r w:rsidRPr="001D0FBE">
        <w:rPr>
          <w:rFonts w:ascii="Tahoma" w:hAnsi="Tahoma" w:cs="Tahoma"/>
          <w:sz w:val="20"/>
          <w:szCs w:val="20"/>
        </w:rPr>
        <w:t xml:space="preserve">на оказание </w:t>
      </w:r>
      <w:r w:rsidR="00122006" w:rsidRPr="00A27C0E">
        <w:rPr>
          <w:rFonts w:ascii="Tahoma" w:hAnsi="Tahoma" w:cs="Tahoma"/>
          <w:color w:val="FF0000"/>
          <w:sz w:val="20"/>
          <w:u w:color="FFFFFF" w:themeColor="background1"/>
        </w:rPr>
        <w:t>[</w:t>
      </w:r>
      <w:r w:rsidR="00122006" w:rsidRPr="00A27C0E">
        <w:rPr>
          <w:rFonts w:ascii="Tahoma" w:hAnsi="Tahoma" w:cs="Tahoma"/>
          <w:sz w:val="20"/>
        </w:rPr>
        <w:t>•</w:t>
      </w:r>
      <w:r w:rsidR="00122006" w:rsidRPr="00A27C0E">
        <w:rPr>
          <w:rFonts w:ascii="Tahoma" w:hAnsi="Tahoma" w:cs="Tahoma"/>
          <w:color w:val="FF0000"/>
          <w:sz w:val="20"/>
          <w:u w:color="FFFFFF" w:themeColor="background1"/>
        </w:rPr>
        <w:t xml:space="preserve">] </w:t>
      </w:r>
      <w:r w:rsidR="00122006" w:rsidRPr="006D1F37">
        <w:rPr>
          <w:rStyle w:val="a7"/>
          <w:rFonts w:ascii="Tahoma" w:hAnsi="Tahoma" w:cs="Tahoma"/>
          <w:bCs/>
          <w:color w:val="FF0000"/>
          <w:sz w:val="20"/>
          <w:szCs w:val="20"/>
        </w:rPr>
        <w:footnoteReference w:id="262"/>
      </w:r>
    </w:p>
    <w:p w14:paraId="31C7C4C5" w14:textId="77777777" w:rsidR="00D03E17" w:rsidRPr="001D0FBE" w:rsidRDefault="00D03E17" w:rsidP="001D0FBE">
      <w:pPr>
        <w:spacing w:after="0" w:line="240" w:lineRule="auto"/>
        <w:jc w:val="center"/>
        <w:rPr>
          <w:rFonts w:ascii="Tahoma" w:hAnsi="Tahoma" w:cs="Tahoma"/>
          <w:i/>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130"/>
        <w:gridCol w:w="288"/>
        <w:gridCol w:w="4110"/>
        <w:gridCol w:w="555"/>
      </w:tblGrid>
      <w:tr w:rsidR="00D03E17" w:rsidRPr="00A27C0E" w14:paraId="1EF654EE" w14:textId="77777777" w:rsidTr="00263EB4">
        <w:tc>
          <w:tcPr>
            <w:tcW w:w="5241" w:type="dxa"/>
            <w:gridSpan w:val="2"/>
          </w:tcPr>
          <w:p w14:paraId="1EFCE48E" w14:textId="69675C47" w:rsidR="00D03E17" w:rsidRPr="00A27C0E" w:rsidRDefault="00D03E17" w:rsidP="00263EB4">
            <w:pPr>
              <w:widowControl w:val="0"/>
              <w:ind w:left="-110"/>
              <w:rPr>
                <w:rFonts w:ascii="Tahoma" w:hAnsi="Tahoma" w:cs="Tahoma"/>
                <w:sz w:val="20"/>
              </w:rPr>
            </w:pPr>
          </w:p>
        </w:tc>
        <w:tc>
          <w:tcPr>
            <w:tcW w:w="4953" w:type="dxa"/>
            <w:gridSpan w:val="3"/>
          </w:tcPr>
          <w:p w14:paraId="36E58A45" w14:textId="6073D451" w:rsidR="00D03E17" w:rsidRPr="00A27C0E" w:rsidRDefault="00D03E17" w:rsidP="00263EB4">
            <w:pPr>
              <w:widowControl w:val="0"/>
              <w:ind w:left="185"/>
              <w:rPr>
                <w:rFonts w:ascii="Tahoma" w:hAnsi="Tahoma" w:cs="Tahoma"/>
                <w:sz w:val="20"/>
              </w:rPr>
            </w:pPr>
          </w:p>
        </w:tc>
      </w:tr>
      <w:tr w:rsidR="00D03E17" w:rsidRPr="00A27C0E" w14:paraId="42FBA4D0" w14:textId="77777777" w:rsidTr="00D04C89">
        <w:tblPrEx>
          <w:tblCellMar>
            <w:left w:w="0" w:type="dxa"/>
            <w:right w:w="284" w:type="dxa"/>
          </w:tblCellMar>
        </w:tblPrEx>
        <w:trPr>
          <w:gridAfter w:val="1"/>
          <w:wAfter w:w="555" w:type="dxa"/>
        </w:trPr>
        <w:tc>
          <w:tcPr>
            <w:tcW w:w="4111" w:type="dxa"/>
            <w:tcBorders>
              <w:bottom w:val="dotted" w:sz="4" w:space="0" w:color="A6A6A6" w:themeColor="background1" w:themeShade="A6"/>
            </w:tcBorders>
            <w:tcMar>
              <w:left w:w="0" w:type="dxa"/>
            </w:tcMar>
          </w:tcPr>
          <w:p w14:paraId="04F61815" w14:textId="56A5139F" w:rsidR="00D03E17" w:rsidRPr="00A27C0E" w:rsidRDefault="00D03E17" w:rsidP="00263EB4">
            <w:pPr>
              <w:pStyle w:val="SL0CommentSimplawyer"/>
              <w:rPr>
                <w:sz w:val="20"/>
                <w:szCs w:val="20"/>
              </w:rPr>
            </w:pPr>
          </w:p>
        </w:tc>
        <w:tc>
          <w:tcPr>
            <w:tcW w:w="1418" w:type="dxa"/>
            <w:gridSpan w:val="2"/>
            <w:tcMar>
              <w:left w:w="0" w:type="dxa"/>
            </w:tcMar>
          </w:tcPr>
          <w:p w14:paraId="70068F9A" w14:textId="77777777" w:rsidR="00D03E17" w:rsidRPr="00A27C0E" w:rsidRDefault="00D03E17" w:rsidP="00263EB4">
            <w:pPr>
              <w:pStyle w:val="SL0CommentSimplawyer"/>
              <w:rPr>
                <w:sz w:val="20"/>
                <w:szCs w:val="20"/>
              </w:rPr>
            </w:pPr>
          </w:p>
        </w:tc>
        <w:tc>
          <w:tcPr>
            <w:tcW w:w="4110" w:type="dxa"/>
            <w:tcBorders>
              <w:bottom w:val="dotted" w:sz="4" w:space="0" w:color="A6A6A6" w:themeColor="background1" w:themeShade="A6"/>
            </w:tcBorders>
            <w:tcMar>
              <w:left w:w="0" w:type="dxa"/>
            </w:tcMar>
          </w:tcPr>
          <w:p w14:paraId="50C22469" w14:textId="15EE9FB1" w:rsidR="00D03E17" w:rsidRPr="00A27C0E" w:rsidRDefault="00D03E17" w:rsidP="00263EB4">
            <w:pPr>
              <w:pStyle w:val="SL0CommentSimplawyer"/>
              <w:rPr>
                <w:sz w:val="20"/>
                <w:szCs w:val="20"/>
              </w:rPr>
            </w:pPr>
          </w:p>
        </w:tc>
      </w:tr>
      <w:tr w:rsidR="00D03E17" w:rsidRPr="00A27C0E" w14:paraId="23D79733" w14:textId="77777777" w:rsidTr="00D04C89">
        <w:tblPrEx>
          <w:tblCellMar>
            <w:left w:w="0" w:type="dxa"/>
            <w:right w:w="284" w:type="dxa"/>
          </w:tblCellMar>
        </w:tblPrEx>
        <w:trPr>
          <w:gridAfter w:val="1"/>
          <w:wAfter w:w="555" w:type="dxa"/>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FF58547" w14:textId="77777777" w:rsidR="00D03E17" w:rsidRPr="00A27C0E" w:rsidRDefault="00D03E17" w:rsidP="00263EB4">
            <w:pPr>
              <w:pStyle w:val="affa"/>
              <w:rPr>
                <w:rFonts w:ascii="Tahoma" w:hAnsi="Tahoma" w:cs="Tahoma"/>
                <w:sz w:val="20"/>
              </w:rPr>
            </w:pPr>
          </w:p>
        </w:tc>
        <w:tc>
          <w:tcPr>
            <w:tcW w:w="1418" w:type="dxa"/>
            <w:gridSpan w:val="2"/>
            <w:tcBorders>
              <w:left w:val="dotted" w:sz="4" w:space="0" w:color="A6A6A6" w:themeColor="background1" w:themeShade="A6"/>
              <w:right w:val="dotted" w:sz="4" w:space="0" w:color="A6A6A6" w:themeColor="background1" w:themeShade="A6"/>
            </w:tcBorders>
          </w:tcPr>
          <w:p w14:paraId="4906CF88" w14:textId="77777777" w:rsidR="00D03E17" w:rsidRPr="00A27C0E" w:rsidRDefault="00D03E17" w:rsidP="00263EB4">
            <w:pPr>
              <w:pStyle w:val="affa"/>
              <w:rPr>
                <w:rFonts w:ascii="Tahoma" w:hAnsi="Tahoma" w:cs="Tahoma"/>
                <w:sz w:val="20"/>
              </w:rPr>
            </w:pPr>
          </w:p>
        </w:tc>
        <w:tc>
          <w:tcPr>
            <w:tcW w:w="411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2E55AC2" w14:textId="77777777" w:rsidR="00D03E17" w:rsidRPr="00A27C0E" w:rsidRDefault="00D03E17" w:rsidP="00263EB4">
            <w:pPr>
              <w:pStyle w:val="affa"/>
              <w:rPr>
                <w:rFonts w:ascii="Tahoma" w:hAnsi="Tahoma" w:cs="Tahoma"/>
                <w:sz w:val="20"/>
              </w:rPr>
            </w:pPr>
          </w:p>
        </w:tc>
      </w:tr>
    </w:tbl>
    <w:p w14:paraId="20D04763" w14:textId="77777777" w:rsidR="001D0FBE" w:rsidRPr="001D0FBE" w:rsidRDefault="001D0FBE" w:rsidP="001D0FBE">
      <w:pPr>
        <w:spacing w:after="0" w:line="240" w:lineRule="auto"/>
        <w:rPr>
          <w:rFonts w:ascii="Tahoma" w:hAnsi="Tahoma" w:cs="Tahoma"/>
          <w:sz w:val="20"/>
          <w:szCs w:val="20"/>
        </w:rPr>
      </w:pPr>
    </w:p>
    <w:p w14:paraId="0C83D7EC" w14:textId="25980C2E"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составу и объему </w:t>
      </w:r>
      <w:r w:rsidR="00586FF7">
        <w:rPr>
          <w:rFonts w:ascii="Tahoma" w:hAnsi="Tahoma" w:cs="Tahoma"/>
          <w:sz w:val="20"/>
          <w:szCs w:val="20"/>
        </w:rPr>
        <w:t>У</w:t>
      </w:r>
      <w:r w:rsidRPr="001D0FBE">
        <w:rPr>
          <w:rFonts w:ascii="Tahoma" w:hAnsi="Tahoma" w:cs="Tahoma"/>
          <w:sz w:val="20"/>
          <w:szCs w:val="20"/>
        </w:rPr>
        <w:t xml:space="preserve">слуг </w:t>
      </w:r>
      <w:r w:rsidR="00122006" w:rsidRPr="007F26A6">
        <w:rPr>
          <w:bCs/>
          <w:color w:val="FF0000"/>
        </w:rPr>
        <w:t>[</w:t>
      </w:r>
      <w:r w:rsidR="00122006" w:rsidRPr="001D0FBE">
        <w:rPr>
          <w:rFonts w:ascii="Tahoma" w:hAnsi="Tahoma" w:cs="Tahoma"/>
          <w:sz w:val="20"/>
          <w:szCs w:val="20"/>
        </w:rPr>
        <w:t xml:space="preserve"> </w:t>
      </w:r>
      <w:r w:rsidRPr="001D0FBE">
        <w:rPr>
          <w:rFonts w:ascii="Tahoma" w:hAnsi="Tahoma" w:cs="Tahoma"/>
          <w:sz w:val="20"/>
          <w:szCs w:val="20"/>
        </w:rPr>
        <w:t>в том числе по этапам</w:t>
      </w:r>
      <w:r w:rsidR="00122006">
        <w:rPr>
          <w:rFonts w:ascii="Tahoma" w:hAnsi="Tahoma" w:cs="Tahoma"/>
          <w:sz w:val="20"/>
          <w:szCs w:val="20"/>
        </w:rPr>
        <w:t xml:space="preserve"> </w:t>
      </w:r>
      <w:r w:rsidR="00820AF7" w:rsidRPr="007F26A6">
        <w:rPr>
          <w:bCs/>
          <w:color w:val="FF0000"/>
        </w:rPr>
        <w:t>]</w:t>
      </w:r>
      <w:r w:rsidR="00820AF7">
        <w:rPr>
          <w:bCs/>
          <w:color w:val="FF0000"/>
        </w:rPr>
        <w:t xml:space="preserve"> </w:t>
      </w:r>
      <w:r w:rsidR="00586FF7">
        <w:rPr>
          <w:bCs/>
          <w:color w:val="FF0000"/>
        </w:rPr>
        <w:t xml:space="preserve">/ </w:t>
      </w:r>
      <w:r w:rsidR="00586FF7" w:rsidRPr="007F26A6">
        <w:rPr>
          <w:bCs/>
          <w:color w:val="FF0000"/>
        </w:rPr>
        <w:t>[</w:t>
      </w:r>
      <w:r w:rsidR="00586FF7" w:rsidRPr="001D0FBE">
        <w:rPr>
          <w:rFonts w:ascii="Tahoma" w:hAnsi="Tahoma" w:cs="Tahoma"/>
          <w:sz w:val="20"/>
          <w:szCs w:val="20"/>
        </w:rPr>
        <w:t xml:space="preserve"> в том числе по </w:t>
      </w:r>
      <w:r w:rsidR="00586FF7">
        <w:rPr>
          <w:rFonts w:ascii="Tahoma" w:hAnsi="Tahoma" w:cs="Tahoma"/>
          <w:sz w:val="20"/>
          <w:szCs w:val="20"/>
        </w:rPr>
        <w:t xml:space="preserve">Отчетным периодам </w:t>
      </w:r>
      <w:r w:rsidR="00586FF7" w:rsidRPr="007F26A6">
        <w:rPr>
          <w:bCs/>
          <w:color w:val="FF0000"/>
        </w:rPr>
        <w:t>]</w:t>
      </w:r>
      <w:r w:rsidR="00820AF7">
        <w:rPr>
          <w:rStyle w:val="a7"/>
          <w:bCs/>
          <w:color w:val="FF0000"/>
        </w:rPr>
        <w:footnoteReference w:id="263"/>
      </w:r>
      <w:r w:rsidR="00122006">
        <w:rPr>
          <w:rFonts w:ascii="Tahoma" w:hAnsi="Tahoma" w:cs="Tahoma"/>
          <w:sz w:val="20"/>
          <w:szCs w:val="20"/>
        </w:rPr>
        <w:t xml:space="preserve">: </w:t>
      </w:r>
      <w:r w:rsidR="00122006" w:rsidRPr="007F26A6">
        <w:rPr>
          <w:bCs/>
          <w:color w:val="FF0000"/>
        </w:rPr>
        <w:t>[</w:t>
      </w:r>
      <w:r w:rsidR="00122006" w:rsidRPr="0046405C">
        <w:rPr>
          <w:bCs/>
        </w:rPr>
        <w:t>•</w:t>
      </w:r>
      <w:r w:rsidR="00122006" w:rsidRPr="007F26A6">
        <w:rPr>
          <w:bCs/>
          <w:color w:val="FF0000"/>
        </w:rPr>
        <w:t>]</w:t>
      </w:r>
      <w:r w:rsidRPr="001D0FBE">
        <w:rPr>
          <w:rFonts w:ascii="Tahoma" w:hAnsi="Tahoma" w:cs="Tahoma"/>
          <w:sz w:val="20"/>
          <w:szCs w:val="20"/>
        </w:rPr>
        <w:t xml:space="preserve"> </w:t>
      </w:r>
    </w:p>
    <w:p w14:paraId="38FF39D9" w14:textId="55180A4A"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результатам оказания </w:t>
      </w:r>
      <w:r w:rsidR="00586FF7">
        <w:rPr>
          <w:rFonts w:ascii="Tahoma" w:hAnsi="Tahoma" w:cs="Tahoma"/>
          <w:sz w:val="20"/>
          <w:szCs w:val="20"/>
        </w:rPr>
        <w:t>У</w:t>
      </w:r>
      <w:r w:rsidRPr="001D0FBE">
        <w:rPr>
          <w:rFonts w:ascii="Tahoma" w:hAnsi="Tahoma" w:cs="Tahoma"/>
          <w:sz w:val="20"/>
          <w:szCs w:val="20"/>
        </w:rPr>
        <w:t xml:space="preserve">слуг и отчетной документации: </w:t>
      </w:r>
      <w:r w:rsidR="00122006" w:rsidRPr="007F26A6">
        <w:rPr>
          <w:bCs/>
          <w:color w:val="FF0000"/>
        </w:rPr>
        <w:t>[</w:t>
      </w:r>
      <w:r w:rsidR="00122006" w:rsidRPr="0046405C">
        <w:rPr>
          <w:bCs/>
        </w:rPr>
        <w:t>•</w:t>
      </w:r>
      <w:r w:rsidR="00122006" w:rsidRPr="007F26A6">
        <w:rPr>
          <w:bCs/>
          <w:color w:val="FF0000"/>
        </w:rPr>
        <w:t>]</w:t>
      </w:r>
      <w:r w:rsidR="00122006">
        <w:rPr>
          <w:bCs/>
          <w:color w:val="FF0000"/>
        </w:rPr>
        <w:t xml:space="preserve"> </w:t>
      </w:r>
    </w:p>
    <w:p w14:paraId="325B0DC1" w14:textId="77777777" w:rsidR="001D0FBE" w:rsidRPr="001D0FBE" w:rsidRDefault="00122006" w:rsidP="00C66790">
      <w:pPr>
        <w:numPr>
          <w:ilvl w:val="0"/>
          <w:numId w:val="14"/>
        </w:numPr>
        <w:spacing w:before="120" w:after="240" w:line="240" w:lineRule="auto"/>
        <w:ind w:left="851" w:hanging="851"/>
        <w:jc w:val="both"/>
        <w:rPr>
          <w:rFonts w:ascii="Tahoma" w:hAnsi="Tahoma" w:cs="Tahoma"/>
          <w:sz w:val="20"/>
          <w:szCs w:val="20"/>
        </w:rPr>
      </w:pPr>
      <w:proofErr w:type="gramStart"/>
      <w:r w:rsidRPr="007F26A6">
        <w:rPr>
          <w:bCs/>
          <w:color w:val="FF0000"/>
        </w:rPr>
        <w:t>[</w:t>
      </w:r>
      <w:r>
        <w:rPr>
          <w:bCs/>
          <w:color w:val="FF0000"/>
        </w:rPr>
        <w:t xml:space="preserve"> </w:t>
      </w:r>
      <w:r w:rsidR="001D0FBE" w:rsidRPr="001D0FBE">
        <w:rPr>
          <w:rFonts w:ascii="Tahoma" w:hAnsi="Tahoma" w:cs="Tahoma"/>
          <w:sz w:val="20"/>
          <w:szCs w:val="20"/>
        </w:rPr>
        <w:t>Иные</w:t>
      </w:r>
      <w:proofErr w:type="gramEnd"/>
      <w:r w:rsidR="001D0FBE" w:rsidRPr="001D0FBE">
        <w:rPr>
          <w:rFonts w:ascii="Tahoma" w:hAnsi="Tahoma" w:cs="Tahoma"/>
          <w:sz w:val="20"/>
          <w:szCs w:val="20"/>
        </w:rPr>
        <w:t xml:space="preserve"> требования:</w:t>
      </w:r>
      <w:r>
        <w:rPr>
          <w:rFonts w:ascii="Tahoma" w:hAnsi="Tahoma" w:cs="Tahoma"/>
          <w:sz w:val="20"/>
          <w:szCs w:val="20"/>
        </w:rPr>
        <w:t xml:space="preserve"> </w:t>
      </w:r>
      <w:r w:rsidRPr="007F26A6">
        <w:rPr>
          <w:bCs/>
          <w:color w:val="FF0000"/>
        </w:rPr>
        <w:t>[</w:t>
      </w:r>
      <w:r w:rsidRPr="0046405C">
        <w:rPr>
          <w:bCs/>
        </w:rPr>
        <w:t>•</w:t>
      </w:r>
      <w:r w:rsidRPr="007F26A6">
        <w:rPr>
          <w:bCs/>
          <w:color w:val="FF0000"/>
        </w:rPr>
        <w:t>]</w:t>
      </w:r>
      <w:r>
        <w:rPr>
          <w:bCs/>
          <w:color w:val="FF0000"/>
        </w:rPr>
        <w:t>.</w:t>
      </w:r>
      <w:r w:rsidRPr="007F26A6">
        <w:rPr>
          <w:bCs/>
          <w:color w:val="FF0000"/>
        </w:rPr>
        <w:t>]</w:t>
      </w:r>
    </w:p>
    <w:p w14:paraId="6A2B695F" w14:textId="77777777" w:rsidR="00546A5F" w:rsidRPr="00546A5F" w:rsidRDefault="00DB5158" w:rsidP="00C66790">
      <w:pPr>
        <w:numPr>
          <w:ilvl w:val="0"/>
          <w:numId w:val="14"/>
        </w:numPr>
        <w:spacing w:before="120" w:after="240" w:line="240" w:lineRule="auto"/>
        <w:ind w:left="851" w:hanging="851"/>
        <w:jc w:val="both"/>
        <w:rPr>
          <w:rFonts w:ascii="Tahoma" w:hAnsi="Tahoma" w:cs="Tahoma"/>
          <w:sz w:val="20"/>
          <w:szCs w:val="20"/>
        </w:rPr>
      </w:pPr>
      <w:proofErr w:type="gramStart"/>
      <w:r w:rsidRPr="007F26A6">
        <w:rPr>
          <w:bCs/>
          <w:color w:val="FF0000"/>
        </w:rPr>
        <w:t>[</w:t>
      </w:r>
      <w:r>
        <w:rPr>
          <w:bCs/>
          <w:color w:val="FF0000"/>
        </w:rPr>
        <w:t xml:space="preserve"> </w:t>
      </w:r>
      <w:r w:rsidR="00546A5F" w:rsidRPr="007A52A0">
        <w:rPr>
          <w:rFonts w:ascii="Tahoma" w:hAnsi="Tahoma" w:cs="Tahoma"/>
          <w:sz w:val="20"/>
          <w:szCs w:val="20"/>
          <w:highlight w:val="darkGray"/>
        </w:rPr>
        <w:t>Описание</w:t>
      </w:r>
      <w:proofErr w:type="gramEnd"/>
      <w:r w:rsidR="00546A5F" w:rsidRPr="007A52A0">
        <w:rPr>
          <w:rFonts w:ascii="Tahoma" w:hAnsi="Tahoma" w:cs="Tahoma"/>
          <w:sz w:val="20"/>
          <w:szCs w:val="20"/>
          <w:highlight w:val="darkGray"/>
        </w:rPr>
        <w:t xml:space="preserve"> взаимодействия Сторон:</w:t>
      </w:r>
      <w:r w:rsidRPr="007A52A0">
        <w:rPr>
          <w:rFonts w:ascii="Tahoma" w:hAnsi="Tahoma" w:cs="Tahoma"/>
          <w:sz w:val="20"/>
          <w:szCs w:val="20"/>
          <w:highlight w:val="darkGray"/>
        </w:rPr>
        <w:t xml:space="preserve"> </w:t>
      </w:r>
      <w:r w:rsidRPr="007A52A0">
        <w:rPr>
          <w:bCs/>
          <w:color w:val="FF0000"/>
          <w:highlight w:val="darkGray"/>
        </w:rPr>
        <w:t>[</w:t>
      </w:r>
      <w:r w:rsidRPr="007A52A0">
        <w:rPr>
          <w:bCs/>
          <w:highlight w:val="darkGray"/>
        </w:rPr>
        <w:t>•</w:t>
      </w:r>
      <w:r w:rsidRPr="007A52A0">
        <w:rPr>
          <w:bCs/>
          <w:color w:val="FF0000"/>
          <w:highlight w:val="darkGray"/>
        </w:rPr>
        <w:t>].</w:t>
      </w:r>
    </w:p>
    <w:p w14:paraId="1E764D90" w14:textId="77777777" w:rsidR="00546A5F" w:rsidRPr="007A52A0" w:rsidRDefault="00DB5158" w:rsidP="00C66790">
      <w:pPr>
        <w:pStyle w:val="a9"/>
        <w:numPr>
          <w:ilvl w:val="0"/>
          <w:numId w:val="14"/>
        </w:numPr>
        <w:spacing w:before="120" w:after="240" w:line="240" w:lineRule="auto"/>
        <w:ind w:left="851" w:hanging="851"/>
        <w:jc w:val="both"/>
        <w:rPr>
          <w:rFonts w:ascii="Tahoma" w:hAnsi="Tahoma" w:cs="Tahoma"/>
          <w:sz w:val="20"/>
          <w:szCs w:val="20"/>
          <w:highlight w:val="darkGray"/>
        </w:rPr>
      </w:pPr>
      <w:proofErr w:type="gramStart"/>
      <w:r w:rsidRPr="007A52A0">
        <w:rPr>
          <w:bCs/>
          <w:color w:val="FF0000"/>
          <w:highlight w:val="darkGray"/>
        </w:rPr>
        <w:t xml:space="preserve">[ </w:t>
      </w:r>
      <w:r w:rsidR="00546A5F" w:rsidRPr="007A52A0">
        <w:rPr>
          <w:rFonts w:ascii="Tahoma" w:hAnsi="Tahoma" w:cs="Tahoma"/>
          <w:sz w:val="20"/>
          <w:szCs w:val="20"/>
          <w:highlight w:val="darkGray"/>
        </w:rPr>
        <w:t>Уполномоченные</w:t>
      </w:r>
      <w:proofErr w:type="gramEnd"/>
      <w:r w:rsidR="00546A5F" w:rsidRPr="007A52A0">
        <w:rPr>
          <w:rFonts w:ascii="Tahoma" w:hAnsi="Tahoma" w:cs="Tahoma"/>
          <w:sz w:val="20"/>
          <w:szCs w:val="20"/>
          <w:highlight w:val="darkGray"/>
        </w:rPr>
        <w:t xml:space="preserve"> сотрудники Сторон:</w:t>
      </w:r>
    </w:p>
    <w:p w14:paraId="3B8A3DF1" w14:textId="77777777" w:rsidR="00546A5F" w:rsidRPr="00ED5EAA" w:rsidRDefault="00546A5F" w:rsidP="00C66790">
      <w:pPr>
        <w:pStyle w:val="a9"/>
        <w:spacing w:after="0" w:line="240" w:lineRule="auto"/>
        <w:ind w:left="851" w:hanging="851"/>
        <w:jc w:val="both"/>
        <w:rPr>
          <w:rFonts w:ascii="Tahoma" w:hAnsi="Tahoma" w:cs="Tahoma"/>
          <w:sz w:val="20"/>
          <w:szCs w:val="20"/>
          <w:highlight w:val="darkMagenta"/>
        </w:rPr>
      </w:pPr>
    </w:p>
    <w:tbl>
      <w:tblPr>
        <w:tblStyle w:val="aff1"/>
        <w:tblW w:w="8788" w:type="dxa"/>
        <w:tblInd w:w="846" w:type="dxa"/>
        <w:tblLook w:val="04A0" w:firstRow="1" w:lastRow="0" w:firstColumn="1" w:lastColumn="0" w:noHBand="0" w:noVBand="1"/>
      </w:tblPr>
      <w:tblGrid>
        <w:gridCol w:w="2122"/>
        <w:gridCol w:w="3210"/>
        <w:gridCol w:w="3456"/>
      </w:tblGrid>
      <w:tr w:rsidR="00546A5F" w:rsidRPr="00546A5F" w14:paraId="4EA48197" w14:textId="77777777" w:rsidTr="00D04C89">
        <w:tc>
          <w:tcPr>
            <w:tcW w:w="2122" w:type="dxa"/>
          </w:tcPr>
          <w:p w14:paraId="41771BF8"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ФИО </w:t>
            </w:r>
          </w:p>
        </w:tc>
        <w:tc>
          <w:tcPr>
            <w:tcW w:w="3210" w:type="dxa"/>
          </w:tcPr>
          <w:p w14:paraId="1178D5A2"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Должность </w:t>
            </w:r>
          </w:p>
        </w:tc>
        <w:tc>
          <w:tcPr>
            <w:tcW w:w="3456" w:type="dxa"/>
          </w:tcPr>
          <w:p w14:paraId="63A867D7"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телефон</w:t>
            </w:r>
          </w:p>
        </w:tc>
      </w:tr>
      <w:tr w:rsidR="00546A5F" w:rsidRPr="00546A5F" w14:paraId="6517D725" w14:textId="77777777" w:rsidTr="00D04C89">
        <w:tc>
          <w:tcPr>
            <w:tcW w:w="2122" w:type="dxa"/>
          </w:tcPr>
          <w:p w14:paraId="180C5992"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2CD4F61B"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00F228E7" w14:textId="77777777" w:rsidR="00546A5F" w:rsidRPr="00546A5F" w:rsidRDefault="00546A5F" w:rsidP="00C66790">
            <w:pPr>
              <w:spacing w:before="120" w:after="240"/>
              <w:ind w:left="851" w:hanging="851"/>
              <w:jc w:val="both"/>
              <w:rPr>
                <w:rFonts w:ascii="Tahoma" w:hAnsi="Tahoma" w:cs="Tahoma"/>
                <w:sz w:val="20"/>
                <w:szCs w:val="20"/>
              </w:rPr>
            </w:pPr>
          </w:p>
        </w:tc>
      </w:tr>
      <w:tr w:rsidR="00546A5F" w:rsidRPr="00546A5F" w14:paraId="39A0795B" w14:textId="77777777" w:rsidTr="00D04C89">
        <w:tc>
          <w:tcPr>
            <w:tcW w:w="2122" w:type="dxa"/>
          </w:tcPr>
          <w:p w14:paraId="5EA58D3E"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102870EC"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7A80C8B3" w14:textId="77777777" w:rsidR="00546A5F" w:rsidRPr="00546A5F" w:rsidRDefault="00546A5F" w:rsidP="00C66790">
            <w:pPr>
              <w:spacing w:before="120" w:after="240"/>
              <w:ind w:left="851" w:hanging="851"/>
              <w:jc w:val="both"/>
              <w:rPr>
                <w:rFonts w:ascii="Tahoma" w:hAnsi="Tahoma" w:cs="Tahoma"/>
                <w:sz w:val="20"/>
                <w:szCs w:val="20"/>
              </w:rPr>
            </w:pPr>
          </w:p>
        </w:tc>
      </w:tr>
    </w:tbl>
    <w:p w14:paraId="5C5C7B7D" w14:textId="7E711679" w:rsidR="00546A5F" w:rsidRPr="007A52A0" w:rsidRDefault="00B95490" w:rsidP="00C66790">
      <w:pPr>
        <w:pStyle w:val="a9"/>
        <w:numPr>
          <w:ilvl w:val="0"/>
          <w:numId w:val="14"/>
        </w:numPr>
        <w:spacing w:before="120" w:after="240" w:line="240" w:lineRule="auto"/>
        <w:ind w:left="851" w:hanging="851"/>
        <w:jc w:val="both"/>
        <w:rPr>
          <w:rFonts w:ascii="Tahoma" w:hAnsi="Tahoma" w:cs="Tahoma"/>
          <w:sz w:val="20"/>
          <w:szCs w:val="20"/>
          <w:highlight w:val="darkGray"/>
        </w:rPr>
      </w:pPr>
      <w:proofErr w:type="gramStart"/>
      <w:r w:rsidRPr="007A52A0">
        <w:rPr>
          <w:bCs/>
          <w:color w:val="FF0000"/>
          <w:highlight w:val="darkGray"/>
        </w:rPr>
        <w:t>[</w:t>
      </w:r>
      <w:r>
        <w:rPr>
          <w:bCs/>
          <w:color w:val="FF0000"/>
          <w:highlight w:val="darkGray"/>
        </w:rPr>
        <w:t xml:space="preserve"> </w:t>
      </w:r>
      <w:r w:rsidR="00546A5F" w:rsidRPr="007A52A0">
        <w:rPr>
          <w:rFonts w:ascii="Tahoma" w:hAnsi="Tahoma" w:cs="Tahoma"/>
          <w:sz w:val="20"/>
          <w:szCs w:val="20"/>
          <w:highlight w:val="darkGray"/>
        </w:rPr>
        <w:t>Регламентированные</w:t>
      </w:r>
      <w:proofErr w:type="gramEnd"/>
      <w:r w:rsidR="00546A5F" w:rsidRPr="007A52A0">
        <w:rPr>
          <w:rFonts w:ascii="Tahoma" w:hAnsi="Tahoma" w:cs="Tahoma"/>
          <w:sz w:val="20"/>
          <w:szCs w:val="20"/>
          <w:highlight w:val="darkGray"/>
        </w:rPr>
        <w:t xml:space="preserve"> сроки </w:t>
      </w:r>
      <w:r w:rsidR="00546A5F" w:rsidRPr="007A52A0">
        <w:rPr>
          <w:rFonts w:ascii="Tahoma" w:eastAsia="Times New Roman" w:hAnsi="Tahoma" w:cs="Tahoma"/>
          <w:sz w:val="20"/>
          <w:szCs w:val="20"/>
          <w:highlight w:val="darkGray"/>
          <w:lang w:eastAsia="zh-CN"/>
        </w:rPr>
        <w:t xml:space="preserve">выполнения Исполнителем отдельных действий в ходе оказания </w:t>
      </w:r>
      <w:r w:rsidR="00586FF7">
        <w:rPr>
          <w:rFonts w:ascii="Tahoma" w:eastAsia="Times New Roman" w:hAnsi="Tahoma" w:cs="Tahoma"/>
          <w:sz w:val="20"/>
          <w:szCs w:val="20"/>
          <w:highlight w:val="darkGray"/>
          <w:lang w:eastAsia="zh-CN"/>
        </w:rPr>
        <w:t>У</w:t>
      </w:r>
      <w:r w:rsidR="00546A5F" w:rsidRPr="007A52A0">
        <w:rPr>
          <w:rFonts w:ascii="Tahoma" w:eastAsia="Times New Roman" w:hAnsi="Tahoma" w:cs="Tahoma"/>
          <w:sz w:val="20"/>
          <w:szCs w:val="20"/>
          <w:highlight w:val="darkGray"/>
          <w:lang w:eastAsia="zh-CN"/>
        </w:rPr>
        <w:t>слуг:</w:t>
      </w:r>
    </w:p>
    <w:p w14:paraId="62FA45AC" w14:textId="2C9C870D" w:rsidR="00546A5F" w:rsidRPr="007A52A0" w:rsidRDefault="00546A5F" w:rsidP="00F82E7C">
      <w:pPr>
        <w:spacing w:before="120" w:line="240" w:lineRule="auto"/>
        <w:ind w:left="851"/>
        <w:jc w:val="both"/>
        <w:rPr>
          <w:rFonts w:ascii="Tahoma" w:hAnsi="Tahoma" w:cs="Tahoma"/>
          <w:bCs/>
          <w:sz w:val="20"/>
          <w:szCs w:val="20"/>
          <w:highlight w:val="darkGray"/>
        </w:rPr>
      </w:pPr>
      <w:r w:rsidRPr="007A52A0">
        <w:rPr>
          <w:rFonts w:ascii="Tahoma" w:hAnsi="Tahoma" w:cs="Tahoma"/>
          <w:bCs/>
          <w:sz w:val="20"/>
          <w:szCs w:val="20"/>
          <w:highlight w:val="darkGray"/>
        </w:rPr>
        <w:t xml:space="preserve">Создаваемые </w:t>
      </w:r>
      <w:r w:rsidR="00007C5D">
        <w:rPr>
          <w:rFonts w:ascii="Tahoma" w:hAnsi="Tahoma" w:cs="Tahoma"/>
          <w:bCs/>
          <w:sz w:val="20"/>
          <w:szCs w:val="20"/>
          <w:highlight w:val="darkGray"/>
        </w:rPr>
        <w:t>Заявки/</w:t>
      </w:r>
      <w:r w:rsidRPr="007A52A0">
        <w:rPr>
          <w:rFonts w:ascii="Tahoma" w:hAnsi="Tahoma" w:cs="Tahoma"/>
          <w:bCs/>
          <w:sz w:val="20"/>
          <w:szCs w:val="20"/>
          <w:highlight w:val="darkGray"/>
        </w:rPr>
        <w:t>обращения</w:t>
      </w:r>
      <w:r w:rsidR="00007C5D">
        <w:rPr>
          <w:rFonts w:ascii="Tahoma" w:hAnsi="Tahoma" w:cs="Tahoma"/>
          <w:bCs/>
          <w:sz w:val="20"/>
          <w:szCs w:val="20"/>
          <w:highlight w:val="darkGray"/>
        </w:rPr>
        <w:t>/запросы</w:t>
      </w:r>
      <w:r w:rsidRPr="007A52A0">
        <w:rPr>
          <w:rFonts w:ascii="Tahoma" w:hAnsi="Tahoma" w:cs="Tahoma"/>
          <w:bCs/>
          <w:sz w:val="20"/>
          <w:szCs w:val="20"/>
          <w:highlight w:val="darkGray"/>
        </w:rPr>
        <w:t xml:space="preserve"> </w:t>
      </w:r>
      <w:r w:rsidR="00007C5D">
        <w:rPr>
          <w:rFonts w:ascii="Tahoma" w:hAnsi="Tahoma" w:cs="Tahoma"/>
          <w:bCs/>
          <w:sz w:val="20"/>
          <w:szCs w:val="20"/>
          <w:highlight w:val="darkGray"/>
        </w:rPr>
        <w:t xml:space="preserve">(далее – Заявка) </w:t>
      </w:r>
      <w:r w:rsidRPr="007A52A0">
        <w:rPr>
          <w:rFonts w:ascii="Tahoma" w:hAnsi="Tahoma" w:cs="Tahoma"/>
          <w:bCs/>
          <w:sz w:val="20"/>
          <w:szCs w:val="20"/>
          <w:highlight w:val="darkGray"/>
        </w:rPr>
        <w:t xml:space="preserve">классифицированы на </w:t>
      </w:r>
      <w:proofErr w:type="gramStart"/>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четыре</w:t>
      </w:r>
      <w:proofErr w:type="gramEnd"/>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три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Pr="007A52A0">
        <w:rPr>
          <w:rFonts w:ascii="Tahoma" w:hAnsi="Tahoma" w:cs="Tahoma"/>
          <w:bCs/>
          <w:sz w:val="20"/>
          <w:szCs w:val="20"/>
          <w:highlight w:val="darkGray"/>
        </w:rPr>
        <w:t>типа критичности и времени реакции. Классификация приведена в таблице.</w:t>
      </w:r>
    </w:p>
    <w:p w14:paraId="364FBA77" w14:textId="06EAEC5C" w:rsidR="00546A5F" w:rsidRPr="007A52A0" w:rsidRDefault="00546A5F" w:rsidP="00546A5F">
      <w:pPr>
        <w:pStyle w:val="aff2"/>
        <w:keepNext/>
        <w:spacing w:before="240" w:after="240" w:line="240" w:lineRule="auto"/>
        <w:ind w:left="720"/>
        <w:jc w:val="right"/>
        <w:rPr>
          <w:rFonts w:ascii="Tahoma" w:hAnsi="Tahoma" w:cs="Tahoma"/>
          <w:sz w:val="20"/>
          <w:szCs w:val="20"/>
          <w:highlight w:val="darkGray"/>
        </w:rPr>
      </w:pPr>
      <w:r w:rsidRPr="007A52A0">
        <w:rPr>
          <w:rFonts w:ascii="Tahoma" w:hAnsi="Tahoma" w:cs="Tahoma"/>
          <w:sz w:val="20"/>
          <w:szCs w:val="20"/>
          <w:highlight w:val="darkGray"/>
        </w:rPr>
        <w:t xml:space="preserve">Таблица </w:t>
      </w:r>
      <w:r w:rsidR="00586FF7" w:rsidRPr="007F26A6">
        <w:rPr>
          <w:color w:val="FF0000"/>
        </w:rPr>
        <w:t>[</w:t>
      </w:r>
      <w:r w:rsidR="00586FF7" w:rsidRPr="0046405C">
        <w:t>•</w:t>
      </w:r>
      <w:r w:rsidR="00586FF7" w:rsidRPr="007F26A6">
        <w:rPr>
          <w:color w:val="FF0000"/>
        </w:rPr>
        <w:t>]</w:t>
      </w:r>
      <w:r w:rsidRPr="007A52A0">
        <w:rPr>
          <w:rFonts w:ascii="Tahoma" w:hAnsi="Tahoma" w:cs="Tahoma"/>
          <w:sz w:val="20"/>
          <w:szCs w:val="20"/>
          <w:highlight w:val="darkGray"/>
        </w:rPr>
        <w:t xml:space="preserve"> – Описание уровней приоритетов</w:t>
      </w:r>
    </w:p>
    <w:tbl>
      <w:tblPr>
        <w:tblW w:w="470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1615"/>
        <w:gridCol w:w="1858"/>
        <w:gridCol w:w="4817"/>
      </w:tblGrid>
      <w:tr w:rsidR="00B523F9" w:rsidRPr="00ED5EAA" w14:paraId="4581F56E" w14:textId="77777777" w:rsidTr="00932DBA">
        <w:trPr>
          <w:trHeight w:val="800"/>
          <w:tblHeader/>
        </w:trPr>
        <w:tc>
          <w:tcPr>
            <w:tcW w:w="283" w:type="pct"/>
            <w:tcBorders>
              <w:top w:val="single" w:sz="4" w:space="0" w:color="auto"/>
              <w:left w:val="single" w:sz="4" w:space="0" w:color="auto"/>
              <w:bottom w:val="single" w:sz="4" w:space="0" w:color="auto"/>
              <w:right w:val="single" w:sz="4" w:space="0" w:color="auto"/>
            </w:tcBorders>
            <w:vAlign w:val="center"/>
          </w:tcPr>
          <w:p w14:paraId="2BB13F0C"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w:t>
            </w:r>
          </w:p>
        </w:tc>
        <w:tc>
          <w:tcPr>
            <w:tcW w:w="919" w:type="pct"/>
            <w:tcBorders>
              <w:top w:val="single" w:sz="4" w:space="0" w:color="auto"/>
              <w:left w:val="single" w:sz="4" w:space="0" w:color="auto"/>
              <w:bottom w:val="single" w:sz="4" w:space="0" w:color="auto"/>
              <w:right w:val="single" w:sz="4" w:space="0" w:color="auto"/>
            </w:tcBorders>
            <w:vAlign w:val="center"/>
          </w:tcPr>
          <w:p w14:paraId="49CC84B4"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Приоритет</w:t>
            </w:r>
            <w:r w:rsidRPr="006D1F37">
              <w:rPr>
                <w:rStyle w:val="a7"/>
                <w:rFonts w:ascii="Tahoma" w:hAnsi="Tahoma" w:cs="Tahoma"/>
                <w:color w:val="FF0000"/>
                <w:sz w:val="20"/>
                <w:szCs w:val="20"/>
                <w:highlight w:val="darkGray"/>
              </w:rPr>
              <w:footnoteReference w:id="264"/>
            </w:r>
          </w:p>
        </w:tc>
        <w:tc>
          <w:tcPr>
            <w:tcW w:w="1057" w:type="pct"/>
            <w:tcBorders>
              <w:top w:val="single" w:sz="4" w:space="0" w:color="auto"/>
              <w:left w:val="single" w:sz="4" w:space="0" w:color="auto"/>
              <w:bottom w:val="single" w:sz="4" w:space="0" w:color="auto"/>
              <w:right w:val="single" w:sz="4" w:space="0" w:color="auto"/>
            </w:tcBorders>
            <w:vAlign w:val="center"/>
          </w:tcPr>
          <w:p w14:paraId="460BC2F5"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Время реакции</w:t>
            </w:r>
          </w:p>
        </w:tc>
        <w:tc>
          <w:tcPr>
            <w:tcW w:w="2741" w:type="pct"/>
            <w:tcBorders>
              <w:top w:val="single" w:sz="4" w:space="0" w:color="auto"/>
              <w:left w:val="single" w:sz="4" w:space="0" w:color="auto"/>
              <w:bottom w:val="single" w:sz="4" w:space="0" w:color="auto"/>
              <w:right w:val="single" w:sz="4" w:space="0" w:color="auto"/>
            </w:tcBorders>
            <w:vAlign w:val="center"/>
          </w:tcPr>
          <w:p w14:paraId="4C431B7A"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Описание</w:t>
            </w:r>
          </w:p>
        </w:tc>
      </w:tr>
      <w:tr w:rsidR="00007C5D" w:rsidRPr="00ED5EAA" w14:paraId="156539A2" w14:textId="77777777" w:rsidTr="00932DBA">
        <w:trPr>
          <w:trHeight w:val="70"/>
          <w:tblHeader/>
        </w:trPr>
        <w:tc>
          <w:tcPr>
            <w:tcW w:w="283" w:type="pct"/>
            <w:tcBorders>
              <w:top w:val="single" w:sz="4" w:space="0" w:color="auto"/>
              <w:left w:val="single" w:sz="4" w:space="0" w:color="auto"/>
              <w:bottom w:val="single" w:sz="4" w:space="0" w:color="auto"/>
              <w:right w:val="single" w:sz="4" w:space="0" w:color="auto"/>
            </w:tcBorders>
            <w:vAlign w:val="center"/>
          </w:tcPr>
          <w:p w14:paraId="25B15C32" w14:textId="77777777" w:rsidR="00007C5D" w:rsidRPr="00DB5158" w:rsidRDefault="00007C5D" w:rsidP="00007C5D">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1</w:t>
            </w:r>
          </w:p>
        </w:tc>
        <w:tc>
          <w:tcPr>
            <w:tcW w:w="919" w:type="pct"/>
            <w:tcBorders>
              <w:top w:val="single" w:sz="4" w:space="0" w:color="auto"/>
              <w:left w:val="single" w:sz="4" w:space="0" w:color="auto"/>
              <w:bottom w:val="single" w:sz="4" w:space="0" w:color="auto"/>
              <w:right w:val="single" w:sz="4" w:space="0" w:color="auto"/>
            </w:tcBorders>
            <w:vAlign w:val="center"/>
          </w:tcPr>
          <w:p w14:paraId="202ABED6" w14:textId="77777777" w:rsidR="00007C5D" w:rsidRPr="00DB5158" w:rsidRDefault="00007C5D" w:rsidP="00007C5D">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Критичный</w:t>
            </w:r>
          </w:p>
        </w:tc>
        <w:tc>
          <w:tcPr>
            <w:tcW w:w="1057" w:type="pct"/>
            <w:tcBorders>
              <w:top w:val="single" w:sz="4" w:space="0" w:color="auto"/>
              <w:left w:val="single" w:sz="4" w:space="0" w:color="auto"/>
              <w:bottom w:val="single" w:sz="4" w:space="0" w:color="auto"/>
              <w:right w:val="single" w:sz="4" w:space="0" w:color="auto"/>
            </w:tcBorders>
            <w:vAlign w:val="center"/>
          </w:tcPr>
          <w:p w14:paraId="22E7D4F6" w14:textId="4DAAB2F4" w:rsidR="00007C5D" w:rsidRPr="00DB5158" w:rsidRDefault="00007C5D" w:rsidP="00007C5D">
            <w:pPr>
              <w:widowControl w:val="0"/>
              <w:spacing w:after="0" w:line="240" w:lineRule="atLeast"/>
              <w:jc w:val="center"/>
              <w:rPr>
                <w:rFonts w:ascii="Tahoma" w:hAnsi="Tahoma" w:cs="Tahoma"/>
                <w:b/>
                <w:bCs/>
                <w:sz w:val="20"/>
                <w:szCs w:val="20"/>
              </w:rPr>
            </w:pPr>
            <w:r w:rsidRPr="00471CB8">
              <w:rPr>
                <w:rFonts w:ascii="Tahoma" w:hAnsi="Tahoma" w:cs="Tahoma"/>
                <w:bCs/>
                <w:color w:val="FF0000"/>
                <w:sz w:val="20"/>
              </w:rPr>
              <w:t>[</w:t>
            </w:r>
            <w:r w:rsidRPr="00471CB8">
              <w:rPr>
                <w:rFonts w:ascii="Tahoma" w:hAnsi="Tahoma" w:cs="Tahoma"/>
                <w:bCs/>
                <w:sz w:val="20"/>
              </w:rPr>
              <w:t>•</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 xml:space="preserve">[ </w:t>
            </w:r>
            <w:r w:rsidRPr="00471CB8">
              <w:rPr>
                <w:rFonts w:ascii="Tahoma" w:hAnsi="Tahoma" w:cs="Tahoma"/>
                <w:bCs/>
                <w:sz w:val="20"/>
              </w:rPr>
              <w:t>мин</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sz w:val="20"/>
              </w:rPr>
              <w:t xml:space="preserve"> </w:t>
            </w:r>
            <w:r w:rsidRPr="00471CB8">
              <w:rPr>
                <w:rFonts w:ascii="Tahoma" w:hAnsi="Tahoma" w:cs="Tahoma"/>
                <w:bCs/>
                <w:color w:val="FF0000"/>
                <w:sz w:val="20"/>
              </w:rPr>
              <w:t xml:space="preserve">[ </w:t>
            </w:r>
            <w:r w:rsidRPr="00471CB8">
              <w:rPr>
                <w:rFonts w:ascii="Tahoma" w:hAnsi="Tahoma" w:cs="Tahoma"/>
                <w:sz w:val="20"/>
              </w:rPr>
              <w:t xml:space="preserve">ч </w:t>
            </w:r>
            <w:r w:rsidRPr="00471CB8">
              <w:rPr>
                <w:rFonts w:ascii="Tahoma" w:hAnsi="Tahoma" w:cs="Tahoma"/>
                <w:bCs/>
                <w:color w:val="FF0000"/>
                <w:sz w:val="20"/>
              </w:rPr>
              <w:t>]</w:t>
            </w:r>
          </w:p>
        </w:tc>
        <w:tc>
          <w:tcPr>
            <w:tcW w:w="2741" w:type="pct"/>
            <w:tcBorders>
              <w:top w:val="single" w:sz="4" w:space="0" w:color="auto"/>
              <w:left w:val="single" w:sz="4" w:space="0" w:color="auto"/>
              <w:bottom w:val="single" w:sz="4" w:space="0" w:color="auto"/>
              <w:right w:val="single" w:sz="4" w:space="0" w:color="auto"/>
            </w:tcBorders>
            <w:vAlign w:val="center"/>
          </w:tcPr>
          <w:p w14:paraId="32E1A434" w14:textId="690BC3E8" w:rsidR="00007C5D" w:rsidRPr="00ED5EAA" w:rsidRDefault="00007C5D" w:rsidP="00007C5D">
            <w:pPr>
              <w:widowControl w:val="0"/>
              <w:spacing w:after="0" w:line="240" w:lineRule="atLeast"/>
              <w:jc w:val="center"/>
              <w:rPr>
                <w:rFonts w:ascii="Tahoma" w:hAnsi="Tahoma" w:cs="Tahoma"/>
                <w:b/>
                <w:bCs/>
                <w:sz w:val="20"/>
                <w:szCs w:val="20"/>
                <w:highlight w:val="darkMagenta"/>
              </w:rPr>
            </w:pPr>
            <w:r w:rsidRPr="00471CB8">
              <w:rPr>
                <w:rFonts w:ascii="Tahoma" w:hAnsi="Tahoma" w:cs="Tahoma"/>
                <w:bCs/>
                <w:color w:val="FF0000"/>
                <w:sz w:val="20"/>
              </w:rPr>
              <w:t>[</w:t>
            </w:r>
            <w:r w:rsidRPr="00471CB8">
              <w:rPr>
                <w:rFonts w:ascii="Tahoma" w:hAnsi="Tahoma" w:cs="Tahoma"/>
                <w:bCs/>
                <w:sz w:val="20"/>
              </w:rPr>
              <w:t>•</w:t>
            </w:r>
            <w:r w:rsidRPr="00471CB8">
              <w:rPr>
                <w:rFonts w:ascii="Tahoma" w:hAnsi="Tahoma" w:cs="Tahoma"/>
                <w:bCs/>
                <w:color w:val="FF0000"/>
                <w:sz w:val="20"/>
              </w:rPr>
              <w:t>]</w:t>
            </w:r>
          </w:p>
        </w:tc>
      </w:tr>
      <w:tr w:rsidR="00007C5D" w:rsidRPr="00546A5F" w14:paraId="70A00800" w14:textId="77777777" w:rsidTr="00007C5D">
        <w:tc>
          <w:tcPr>
            <w:tcW w:w="283" w:type="pct"/>
            <w:tcBorders>
              <w:top w:val="single" w:sz="4" w:space="0" w:color="auto"/>
              <w:left w:val="single" w:sz="4" w:space="0" w:color="auto"/>
              <w:bottom w:val="single" w:sz="4" w:space="0" w:color="auto"/>
              <w:right w:val="single" w:sz="4" w:space="0" w:color="auto"/>
            </w:tcBorders>
            <w:vAlign w:val="center"/>
          </w:tcPr>
          <w:p w14:paraId="6760AE0D" w14:textId="77777777" w:rsidR="00007C5D" w:rsidRPr="00DB5158" w:rsidRDefault="00007C5D" w:rsidP="00007C5D">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2</w:t>
            </w:r>
          </w:p>
        </w:tc>
        <w:tc>
          <w:tcPr>
            <w:tcW w:w="919" w:type="pct"/>
            <w:tcBorders>
              <w:top w:val="single" w:sz="4" w:space="0" w:color="auto"/>
              <w:left w:val="single" w:sz="4" w:space="0" w:color="auto"/>
              <w:bottom w:val="single" w:sz="4" w:space="0" w:color="auto"/>
              <w:right w:val="single" w:sz="4" w:space="0" w:color="auto"/>
            </w:tcBorders>
            <w:vAlign w:val="center"/>
            <w:hideMark/>
          </w:tcPr>
          <w:p w14:paraId="03021D64" w14:textId="77777777" w:rsidR="00007C5D" w:rsidRPr="00DB5158" w:rsidRDefault="00007C5D" w:rsidP="00007C5D">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Высокий</w:t>
            </w:r>
          </w:p>
        </w:tc>
        <w:tc>
          <w:tcPr>
            <w:tcW w:w="1057" w:type="pct"/>
            <w:tcBorders>
              <w:top w:val="single" w:sz="4" w:space="0" w:color="auto"/>
              <w:left w:val="single" w:sz="4" w:space="0" w:color="auto"/>
              <w:bottom w:val="single" w:sz="4" w:space="0" w:color="auto"/>
              <w:right w:val="single" w:sz="4" w:space="0" w:color="auto"/>
            </w:tcBorders>
          </w:tcPr>
          <w:p w14:paraId="032E31B1" w14:textId="3E5818C5" w:rsidR="00007C5D" w:rsidRPr="00DB5158" w:rsidRDefault="00007C5D" w:rsidP="00007C5D">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1" w:type="pct"/>
            <w:tcBorders>
              <w:top w:val="single" w:sz="4" w:space="0" w:color="auto"/>
              <w:left w:val="single" w:sz="4" w:space="0" w:color="auto"/>
              <w:bottom w:val="single" w:sz="4" w:space="0" w:color="auto"/>
              <w:right w:val="single" w:sz="4" w:space="0" w:color="auto"/>
            </w:tcBorders>
          </w:tcPr>
          <w:p w14:paraId="1E34F4CC" w14:textId="03679B0A" w:rsidR="00007C5D" w:rsidRPr="00546A5F" w:rsidRDefault="00007C5D" w:rsidP="00007C5D">
            <w:pPr>
              <w:widowControl w:val="0"/>
              <w:spacing w:after="0" w:line="240" w:lineRule="atLeast"/>
              <w:jc w:val="center"/>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w:t>
            </w:r>
          </w:p>
        </w:tc>
      </w:tr>
      <w:tr w:rsidR="00007C5D" w:rsidRPr="00546A5F" w14:paraId="5DE78CBA" w14:textId="77777777" w:rsidTr="00007C5D">
        <w:tc>
          <w:tcPr>
            <w:tcW w:w="283" w:type="pct"/>
            <w:tcBorders>
              <w:top w:val="single" w:sz="4" w:space="0" w:color="auto"/>
              <w:left w:val="single" w:sz="4" w:space="0" w:color="auto"/>
              <w:bottom w:val="single" w:sz="4" w:space="0" w:color="auto"/>
              <w:right w:val="single" w:sz="4" w:space="0" w:color="auto"/>
            </w:tcBorders>
            <w:vAlign w:val="center"/>
          </w:tcPr>
          <w:p w14:paraId="465FCEA7" w14:textId="77777777" w:rsidR="00007C5D" w:rsidRPr="00DB5158" w:rsidRDefault="00007C5D" w:rsidP="00007C5D">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3</w:t>
            </w:r>
          </w:p>
        </w:tc>
        <w:tc>
          <w:tcPr>
            <w:tcW w:w="919" w:type="pct"/>
            <w:tcBorders>
              <w:top w:val="single" w:sz="4" w:space="0" w:color="auto"/>
              <w:left w:val="single" w:sz="4" w:space="0" w:color="auto"/>
              <w:bottom w:val="single" w:sz="4" w:space="0" w:color="auto"/>
              <w:right w:val="single" w:sz="4" w:space="0" w:color="auto"/>
            </w:tcBorders>
            <w:vAlign w:val="center"/>
            <w:hideMark/>
          </w:tcPr>
          <w:p w14:paraId="6487B0CF" w14:textId="77777777" w:rsidR="00007C5D" w:rsidRPr="00DB5158" w:rsidRDefault="00007C5D" w:rsidP="00007C5D">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Средний</w:t>
            </w:r>
          </w:p>
        </w:tc>
        <w:tc>
          <w:tcPr>
            <w:tcW w:w="1057" w:type="pct"/>
            <w:tcBorders>
              <w:top w:val="single" w:sz="4" w:space="0" w:color="auto"/>
              <w:left w:val="single" w:sz="4" w:space="0" w:color="auto"/>
              <w:bottom w:val="single" w:sz="4" w:space="0" w:color="auto"/>
              <w:right w:val="single" w:sz="4" w:space="0" w:color="auto"/>
            </w:tcBorders>
          </w:tcPr>
          <w:p w14:paraId="4496F4BA" w14:textId="7F8AF854" w:rsidR="00007C5D" w:rsidRPr="00DB5158" w:rsidRDefault="00007C5D" w:rsidP="00007C5D">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1" w:type="pct"/>
            <w:tcBorders>
              <w:top w:val="single" w:sz="4" w:space="0" w:color="auto"/>
              <w:left w:val="single" w:sz="4" w:space="0" w:color="auto"/>
              <w:bottom w:val="single" w:sz="4" w:space="0" w:color="auto"/>
              <w:right w:val="single" w:sz="4" w:space="0" w:color="auto"/>
            </w:tcBorders>
          </w:tcPr>
          <w:p w14:paraId="6E376340" w14:textId="38B3767F" w:rsidR="00007C5D" w:rsidRPr="00546A5F" w:rsidRDefault="00007C5D" w:rsidP="00007C5D">
            <w:pPr>
              <w:widowControl w:val="0"/>
              <w:spacing w:after="0" w:line="240" w:lineRule="atLeast"/>
              <w:jc w:val="center"/>
              <w:rPr>
                <w:rFonts w:ascii="Tahoma" w:hAnsi="Tahoma" w:cs="Tahoma"/>
                <w:snapToGrid w:val="0"/>
                <w:sz w:val="20"/>
                <w:szCs w:val="20"/>
                <w:lang w:val="x-none"/>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w:t>
            </w:r>
          </w:p>
        </w:tc>
      </w:tr>
      <w:tr w:rsidR="00007C5D" w:rsidRPr="00546A5F" w14:paraId="1F00038D" w14:textId="77777777" w:rsidTr="00007C5D">
        <w:tc>
          <w:tcPr>
            <w:tcW w:w="283" w:type="pct"/>
            <w:tcBorders>
              <w:top w:val="single" w:sz="4" w:space="0" w:color="auto"/>
              <w:left w:val="single" w:sz="4" w:space="0" w:color="auto"/>
              <w:bottom w:val="single" w:sz="4" w:space="0" w:color="auto"/>
              <w:right w:val="single" w:sz="4" w:space="0" w:color="auto"/>
            </w:tcBorders>
            <w:vAlign w:val="center"/>
          </w:tcPr>
          <w:p w14:paraId="170EACCA" w14:textId="77777777" w:rsidR="00007C5D" w:rsidRPr="00DB5158" w:rsidRDefault="00007C5D" w:rsidP="00007C5D">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4</w:t>
            </w:r>
          </w:p>
        </w:tc>
        <w:tc>
          <w:tcPr>
            <w:tcW w:w="919" w:type="pct"/>
            <w:tcBorders>
              <w:top w:val="single" w:sz="4" w:space="0" w:color="auto"/>
              <w:left w:val="single" w:sz="4" w:space="0" w:color="auto"/>
              <w:bottom w:val="single" w:sz="4" w:space="0" w:color="auto"/>
              <w:right w:val="single" w:sz="4" w:space="0" w:color="auto"/>
            </w:tcBorders>
            <w:vAlign w:val="center"/>
            <w:hideMark/>
          </w:tcPr>
          <w:p w14:paraId="29078678" w14:textId="77777777" w:rsidR="00007C5D" w:rsidRPr="00DB5158" w:rsidRDefault="00007C5D" w:rsidP="00007C5D">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Низкий</w:t>
            </w:r>
          </w:p>
        </w:tc>
        <w:tc>
          <w:tcPr>
            <w:tcW w:w="1057" w:type="pct"/>
            <w:tcBorders>
              <w:top w:val="single" w:sz="4" w:space="0" w:color="auto"/>
              <w:left w:val="single" w:sz="4" w:space="0" w:color="auto"/>
              <w:bottom w:val="single" w:sz="4" w:space="0" w:color="auto"/>
              <w:right w:val="single" w:sz="4" w:space="0" w:color="auto"/>
            </w:tcBorders>
          </w:tcPr>
          <w:p w14:paraId="20BE6F34" w14:textId="0A291A06" w:rsidR="00007C5D" w:rsidRPr="00DB5158" w:rsidRDefault="00007C5D" w:rsidP="00007C5D">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1" w:type="pct"/>
            <w:tcBorders>
              <w:top w:val="single" w:sz="4" w:space="0" w:color="auto"/>
              <w:left w:val="single" w:sz="4" w:space="0" w:color="auto"/>
              <w:bottom w:val="single" w:sz="4" w:space="0" w:color="auto"/>
              <w:right w:val="single" w:sz="4" w:space="0" w:color="auto"/>
            </w:tcBorders>
          </w:tcPr>
          <w:p w14:paraId="44BCEDEA" w14:textId="57D5B1E3" w:rsidR="00007C5D" w:rsidRPr="00546A5F" w:rsidRDefault="00007C5D" w:rsidP="00007C5D">
            <w:pPr>
              <w:widowControl w:val="0"/>
              <w:spacing w:after="0" w:line="240" w:lineRule="atLeast"/>
              <w:jc w:val="center"/>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w:t>
            </w:r>
          </w:p>
        </w:tc>
      </w:tr>
    </w:tbl>
    <w:p w14:paraId="5E94EE05" w14:textId="0BF5D192" w:rsidR="00546A5F" w:rsidRPr="00AD2005" w:rsidRDefault="00932DBA" w:rsidP="00007C5D">
      <w:pPr>
        <w:widowControl w:val="0"/>
        <w:spacing w:after="0" w:line="240" w:lineRule="atLeast"/>
        <w:ind w:left="851"/>
        <w:jc w:val="both"/>
        <w:rPr>
          <w:rFonts w:ascii="Tahoma" w:hAnsi="Tahoma" w:cs="Tahoma"/>
          <w:sz w:val="20"/>
          <w:szCs w:val="20"/>
          <w:highlight w:val="darkGray"/>
        </w:rPr>
      </w:pPr>
      <w:proofErr w:type="gramStart"/>
      <w:r w:rsidRPr="00AD2005">
        <w:rPr>
          <w:rFonts w:ascii="Tahoma" w:hAnsi="Tahoma" w:cs="Tahoma"/>
          <w:color w:val="FF0000"/>
          <w:sz w:val="20"/>
          <w:szCs w:val="20"/>
          <w:highlight w:val="darkGray"/>
        </w:rPr>
        <w:t>[</w:t>
      </w:r>
      <w:r>
        <w:rPr>
          <w:rFonts w:ascii="Tahoma" w:hAnsi="Tahoma" w:cs="Tahoma"/>
          <w:color w:val="FF0000"/>
          <w:sz w:val="20"/>
          <w:szCs w:val="20"/>
          <w:highlight w:val="darkGray"/>
        </w:rPr>
        <w:t xml:space="preserve"> </w:t>
      </w:r>
      <w:r w:rsidR="00546A5F" w:rsidRPr="00AD2005">
        <w:rPr>
          <w:rFonts w:ascii="Tahoma" w:hAnsi="Tahoma" w:cs="Tahoma"/>
          <w:sz w:val="20"/>
          <w:szCs w:val="20"/>
          <w:highlight w:val="darkGray"/>
        </w:rPr>
        <w:t>Время</w:t>
      </w:r>
      <w:proofErr w:type="gramEnd"/>
      <w:r w:rsidR="00546A5F" w:rsidRPr="00AD2005">
        <w:rPr>
          <w:rFonts w:ascii="Tahoma" w:hAnsi="Tahoma" w:cs="Tahoma"/>
          <w:sz w:val="20"/>
          <w:szCs w:val="20"/>
          <w:highlight w:val="darkGray"/>
        </w:rPr>
        <w:t xml:space="preserve"> регистрации </w:t>
      </w:r>
      <w:r w:rsidR="00007C5D">
        <w:rPr>
          <w:rFonts w:ascii="Tahoma" w:hAnsi="Tahoma" w:cs="Tahoma"/>
          <w:sz w:val="20"/>
          <w:szCs w:val="20"/>
          <w:highlight w:val="darkGray"/>
        </w:rPr>
        <w:t xml:space="preserve">Заявки: </w:t>
      </w:r>
      <w:r w:rsidR="00546A5F" w:rsidRPr="00AD2005">
        <w:rPr>
          <w:rFonts w:ascii="Tahoma" w:hAnsi="Tahoma" w:cs="Tahoma"/>
          <w:sz w:val="20"/>
          <w:szCs w:val="20"/>
          <w:highlight w:val="darkGray"/>
        </w:rPr>
        <w:t xml:space="preserve">: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007C5D">
        <w:rPr>
          <w:bCs/>
          <w:color w:val="FF0000"/>
          <w:highlight w:val="darkGray"/>
        </w:rPr>
        <w:t xml:space="preserve"> </w:t>
      </w:r>
      <w:r w:rsidR="00007C5D" w:rsidRPr="00007C5D">
        <w:rPr>
          <w:rFonts w:ascii="Tahoma" w:hAnsi="Tahoma" w:cs="Tahoma"/>
          <w:color w:val="FF0000"/>
          <w:sz w:val="20"/>
          <w:szCs w:val="20"/>
          <w:highlight w:val="darkGray"/>
        </w:rPr>
        <w:t>[</w:t>
      </w:r>
      <w:r w:rsidR="00007C5D" w:rsidRPr="00007C5D">
        <w:rPr>
          <w:rFonts w:ascii="Tahoma" w:hAnsi="Tahoma" w:cs="Tahoma"/>
          <w:sz w:val="20"/>
          <w:szCs w:val="20"/>
          <w:highlight w:val="darkGray"/>
        </w:rPr>
        <w:t xml:space="preserve"> мин </w:t>
      </w:r>
      <w:r w:rsidR="00007C5D" w:rsidRPr="00007C5D">
        <w:rPr>
          <w:rFonts w:ascii="Tahoma" w:hAnsi="Tahoma" w:cs="Tahoma"/>
          <w:color w:val="FF0000"/>
          <w:sz w:val="20"/>
          <w:szCs w:val="20"/>
          <w:highlight w:val="darkGray"/>
        </w:rPr>
        <w:t xml:space="preserve">] / [ </w:t>
      </w:r>
      <w:r w:rsidR="00007C5D" w:rsidRPr="00007C5D">
        <w:rPr>
          <w:rFonts w:ascii="Tahoma" w:hAnsi="Tahoma" w:cs="Tahoma"/>
          <w:sz w:val="20"/>
          <w:szCs w:val="20"/>
          <w:highlight w:val="darkGray"/>
        </w:rPr>
        <w:t xml:space="preserve">ч </w:t>
      </w:r>
      <w:r w:rsidR="00007C5D" w:rsidRPr="00007C5D">
        <w:rPr>
          <w:rFonts w:ascii="Tahoma" w:hAnsi="Tahoma" w:cs="Tahoma"/>
          <w:color w:val="FF0000"/>
          <w:sz w:val="20"/>
          <w:szCs w:val="20"/>
          <w:highlight w:val="darkGray"/>
        </w:rPr>
        <w:t>]</w:t>
      </w:r>
      <w:r w:rsidR="00007C5D" w:rsidRPr="00007C5D">
        <w:rPr>
          <w:rFonts w:ascii="Tahoma" w:hAnsi="Tahoma" w:cs="Tahoma"/>
          <w:sz w:val="20"/>
          <w:szCs w:val="20"/>
          <w:highlight w:val="darkGray"/>
        </w:rPr>
        <w:t xml:space="preserve"> с момента ее направления</w:t>
      </w:r>
      <w:r w:rsidR="00ED5EAA" w:rsidRPr="00AD2005">
        <w:rPr>
          <w:rFonts w:ascii="Tahoma" w:hAnsi="Tahoma" w:cs="Tahoma"/>
          <w:sz w:val="20"/>
          <w:szCs w:val="20"/>
          <w:highlight w:val="darkGray"/>
        </w:rPr>
        <w:t>.</w:t>
      </w:r>
      <w:r w:rsidR="00007C5D" w:rsidRPr="00007C5D">
        <w:rPr>
          <w:rFonts w:ascii="Tahoma" w:hAnsi="Tahoma" w:cs="Tahoma"/>
          <w:bCs/>
          <w:color w:val="FF0000"/>
          <w:sz w:val="20"/>
        </w:rPr>
        <w:t xml:space="preserve"> </w:t>
      </w:r>
      <w:r w:rsidR="00007C5D" w:rsidRPr="00E37A29">
        <w:rPr>
          <w:rFonts w:ascii="Tahoma" w:hAnsi="Tahoma" w:cs="Tahoma"/>
          <w:bCs/>
          <w:color w:val="FF0000"/>
          <w:sz w:val="20"/>
        </w:rPr>
        <w:t>]</w:t>
      </w:r>
    </w:p>
    <w:p w14:paraId="127C1FB1" w14:textId="70758B54" w:rsidR="00546A5F" w:rsidRPr="00AD2005" w:rsidRDefault="00546A5F" w:rsidP="00E62AB8">
      <w:pPr>
        <w:spacing w:before="120" w:after="240" w:line="240" w:lineRule="auto"/>
        <w:ind w:left="851"/>
        <w:jc w:val="both"/>
        <w:rPr>
          <w:rFonts w:ascii="Tahoma" w:hAnsi="Tahoma" w:cs="Tahoma"/>
          <w:sz w:val="20"/>
          <w:szCs w:val="20"/>
          <w:highlight w:val="darkGray"/>
        </w:rPr>
      </w:pPr>
      <w:r w:rsidRPr="00AD2005">
        <w:rPr>
          <w:rFonts w:ascii="Tahoma" w:hAnsi="Tahoma" w:cs="Tahoma"/>
          <w:color w:val="FF0000"/>
          <w:sz w:val="20"/>
          <w:szCs w:val="20"/>
          <w:highlight w:val="darkGray"/>
        </w:rPr>
        <w:t>[</w:t>
      </w:r>
      <w:r w:rsidR="00AD2005" w:rsidRPr="00AD2005">
        <w:rPr>
          <w:rFonts w:ascii="Tahoma" w:hAnsi="Tahoma" w:cs="Tahoma"/>
          <w:sz w:val="20"/>
          <w:szCs w:val="20"/>
          <w:highlight w:val="darkGray"/>
        </w:rPr>
        <w:t xml:space="preserve"> </w:t>
      </w:r>
      <w:r w:rsidRPr="00AD2005">
        <w:rPr>
          <w:rFonts w:ascii="Tahoma" w:hAnsi="Tahoma" w:cs="Tahoma"/>
          <w:sz w:val="20"/>
          <w:szCs w:val="20"/>
          <w:highlight w:val="darkGray"/>
        </w:rPr>
        <w:t xml:space="preserve">Время предоставления консультаций с момента </w:t>
      </w:r>
      <w:r w:rsidR="00007C5D" w:rsidRPr="00AD2005">
        <w:rPr>
          <w:bCs/>
          <w:color w:val="FF0000"/>
          <w:highlight w:val="darkGray"/>
        </w:rPr>
        <w:t>[</w:t>
      </w:r>
      <w:r w:rsidR="00007C5D">
        <w:rPr>
          <w:bCs/>
          <w:color w:val="FF0000"/>
          <w:highlight w:val="darkGray"/>
        </w:rPr>
        <w:t xml:space="preserve"> </w:t>
      </w:r>
      <w:r w:rsidRPr="00AD2005">
        <w:rPr>
          <w:rFonts w:ascii="Tahoma" w:hAnsi="Tahoma" w:cs="Tahoma"/>
          <w:sz w:val="20"/>
          <w:szCs w:val="20"/>
          <w:highlight w:val="darkGray"/>
        </w:rPr>
        <w:t xml:space="preserve">регистрации </w:t>
      </w:r>
      <w:r w:rsidR="00007C5D">
        <w:rPr>
          <w:rFonts w:ascii="Tahoma" w:hAnsi="Tahoma" w:cs="Tahoma"/>
          <w:sz w:val="20"/>
          <w:szCs w:val="20"/>
          <w:highlight w:val="darkGray"/>
        </w:rPr>
        <w:t>З</w:t>
      </w:r>
      <w:r w:rsidRPr="00AD2005">
        <w:rPr>
          <w:rFonts w:ascii="Tahoma" w:hAnsi="Tahoma" w:cs="Tahoma"/>
          <w:sz w:val="20"/>
          <w:szCs w:val="20"/>
          <w:highlight w:val="darkGray"/>
        </w:rPr>
        <w:t>аявки</w:t>
      </w:r>
      <w:r w:rsidR="00007C5D">
        <w:rPr>
          <w:rFonts w:ascii="Tahoma" w:hAnsi="Tahoma" w:cs="Tahoma"/>
          <w:sz w:val="20"/>
          <w:szCs w:val="20"/>
          <w:highlight w:val="darkGray"/>
        </w:rPr>
        <w:t xml:space="preserve"> </w:t>
      </w:r>
      <w:r w:rsidR="00007C5D" w:rsidRPr="00AD2005">
        <w:rPr>
          <w:rFonts w:ascii="Tahoma" w:hAnsi="Tahoma" w:cs="Tahoma"/>
          <w:color w:val="FF0000"/>
          <w:sz w:val="20"/>
          <w:szCs w:val="20"/>
          <w:highlight w:val="darkGray"/>
        </w:rPr>
        <w:t>]</w:t>
      </w:r>
      <w:r w:rsidR="00007C5D">
        <w:rPr>
          <w:rFonts w:ascii="Tahoma" w:hAnsi="Tahoma" w:cs="Tahoma"/>
          <w:color w:val="FF0000"/>
          <w:sz w:val="20"/>
          <w:szCs w:val="20"/>
          <w:highlight w:val="darkGray"/>
        </w:rPr>
        <w:t xml:space="preserve"> / </w:t>
      </w:r>
      <w:r w:rsidR="00007C5D" w:rsidRPr="00AD2005">
        <w:rPr>
          <w:bCs/>
          <w:color w:val="FF0000"/>
          <w:highlight w:val="darkGray"/>
        </w:rPr>
        <w:t>[</w:t>
      </w:r>
      <w:r w:rsidR="00007C5D">
        <w:rPr>
          <w:bCs/>
          <w:color w:val="FF0000"/>
          <w:highlight w:val="darkGray"/>
        </w:rPr>
        <w:t xml:space="preserve"> </w:t>
      </w:r>
      <w:r w:rsidR="00007C5D" w:rsidRPr="00007C5D">
        <w:rPr>
          <w:bCs/>
          <w:highlight w:val="darkGray"/>
        </w:rPr>
        <w:t xml:space="preserve">направления в работу </w:t>
      </w:r>
      <w:r w:rsidR="00007C5D" w:rsidRPr="00AD2005">
        <w:rPr>
          <w:rFonts w:ascii="Tahoma" w:hAnsi="Tahoma" w:cs="Tahoma"/>
          <w:color w:val="FF0000"/>
          <w:sz w:val="20"/>
          <w:szCs w:val="20"/>
          <w:highlight w:val="darkGray"/>
        </w:rPr>
        <w:t>]</w:t>
      </w:r>
      <w:r w:rsidRPr="00AD2005">
        <w:rPr>
          <w:rFonts w:ascii="Tahoma" w:hAnsi="Tahoma" w:cs="Tahoma"/>
          <w:sz w:val="20"/>
          <w:szCs w:val="20"/>
          <w:highlight w:val="darkGray"/>
        </w:rPr>
        <w:t xml:space="preserve">: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 xml:space="preserve"> </w:t>
      </w:r>
      <w:r w:rsidRPr="00AD2005">
        <w:rPr>
          <w:rFonts w:ascii="Tahoma" w:hAnsi="Tahoma" w:cs="Tahoma"/>
          <w:color w:val="FF0000"/>
          <w:sz w:val="20"/>
          <w:szCs w:val="20"/>
          <w:highlight w:val="darkGray"/>
        </w:rPr>
        <w:t>]</w:t>
      </w:r>
      <w:r w:rsidRPr="00AD2005">
        <w:rPr>
          <w:rStyle w:val="a7"/>
          <w:rFonts w:ascii="Tahoma" w:hAnsi="Tahoma" w:cs="Tahoma"/>
          <w:color w:val="FF0000"/>
          <w:sz w:val="20"/>
          <w:szCs w:val="20"/>
          <w:highlight w:val="darkGray"/>
        </w:rPr>
        <w:footnoteReference w:id="265"/>
      </w:r>
    </w:p>
    <w:p w14:paraId="3ED89607" w14:textId="5C3DB2F5"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 xml:space="preserve">Время исполнения </w:t>
      </w:r>
      <w:r w:rsidR="00007C5D">
        <w:rPr>
          <w:rFonts w:ascii="Tahoma" w:hAnsi="Tahoma" w:cs="Tahoma"/>
          <w:sz w:val="20"/>
          <w:szCs w:val="20"/>
          <w:highlight w:val="darkGray"/>
        </w:rPr>
        <w:t>З</w:t>
      </w:r>
      <w:r w:rsidRPr="00AD2005">
        <w:rPr>
          <w:rFonts w:ascii="Tahoma" w:hAnsi="Tahoma" w:cs="Tahoma"/>
          <w:sz w:val="20"/>
          <w:szCs w:val="20"/>
          <w:highlight w:val="darkGray"/>
        </w:rPr>
        <w:t>аявк</w:t>
      </w:r>
      <w:r w:rsidR="00007C5D">
        <w:rPr>
          <w:rFonts w:ascii="Tahoma" w:hAnsi="Tahoma" w:cs="Tahoma"/>
          <w:sz w:val="20"/>
          <w:szCs w:val="20"/>
          <w:highlight w:val="darkGray"/>
        </w:rPr>
        <w:t xml:space="preserve">и с </w:t>
      </w:r>
      <w:proofErr w:type="gramStart"/>
      <w:r w:rsidR="00007C5D">
        <w:rPr>
          <w:rFonts w:ascii="Tahoma" w:hAnsi="Tahoma" w:cs="Tahoma"/>
          <w:sz w:val="20"/>
          <w:szCs w:val="20"/>
          <w:highlight w:val="darkGray"/>
        </w:rPr>
        <w:t xml:space="preserve">момента  </w:t>
      </w:r>
      <w:r w:rsidR="00007C5D" w:rsidRPr="00007C5D">
        <w:rPr>
          <w:rFonts w:ascii="Tahoma" w:hAnsi="Tahoma" w:cs="Tahoma"/>
          <w:color w:val="FF0000"/>
          <w:sz w:val="20"/>
          <w:szCs w:val="20"/>
          <w:highlight w:val="darkGray"/>
        </w:rPr>
        <w:t>[</w:t>
      </w:r>
      <w:proofErr w:type="gramEnd"/>
      <w:r w:rsidR="00007C5D" w:rsidRPr="00007C5D">
        <w:rPr>
          <w:rFonts w:ascii="Tahoma" w:hAnsi="Tahoma" w:cs="Tahoma"/>
          <w:sz w:val="20"/>
          <w:szCs w:val="20"/>
          <w:highlight w:val="darkGray"/>
        </w:rPr>
        <w:t xml:space="preserve"> </w:t>
      </w:r>
      <w:r w:rsidRPr="00AD2005">
        <w:rPr>
          <w:rFonts w:ascii="Tahoma" w:hAnsi="Tahoma" w:cs="Tahoma"/>
          <w:sz w:val="20"/>
          <w:szCs w:val="20"/>
          <w:highlight w:val="darkGray"/>
        </w:rPr>
        <w:t xml:space="preserve">регистрации </w:t>
      </w:r>
      <w:r w:rsidR="00007C5D">
        <w:rPr>
          <w:rFonts w:ascii="Tahoma" w:hAnsi="Tahoma" w:cs="Tahoma"/>
          <w:sz w:val="20"/>
          <w:szCs w:val="20"/>
          <w:highlight w:val="darkGray"/>
        </w:rPr>
        <w:t>З</w:t>
      </w:r>
      <w:r w:rsidRPr="00AD2005">
        <w:rPr>
          <w:rFonts w:ascii="Tahoma" w:hAnsi="Tahoma" w:cs="Tahoma"/>
          <w:sz w:val="20"/>
          <w:szCs w:val="20"/>
          <w:highlight w:val="darkGray"/>
        </w:rPr>
        <w:t xml:space="preserve">аявки </w:t>
      </w:r>
      <w:r w:rsidR="00007C5D" w:rsidRPr="00007C5D">
        <w:rPr>
          <w:rFonts w:ascii="Tahoma" w:hAnsi="Tahoma" w:cs="Tahoma"/>
          <w:color w:val="FF0000"/>
          <w:sz w:val="20"/>
          <w:szCs w:val="20"/>
          <w:highlight w:val="darkGray"/>
        </w:rPr>
        <w:t xml:space="preserve">] / [ </w:t>
      </w:r>
      <w:r w:rsidR="00007C5D" w:rsidRPr="00007C5D">
        <w:rPr>
          <w:rFonts w:ascii="Tahoma" w:hAnsi="Tahoma" w:cs="Tahoma"/>
          <w:sz w:val="20"/>
          <w:szCs w:val="20"/>
          <w:highlight w:val="darkGray"/>
        </w:rPr>
        <w:t xml:space="preserve">направления в работу </w:t>
      </w:r>
      <w:r w:rsidR="00007C5D" w:rsidRPr="00007C5D">
        <w:rPr>
          <w:rFonts w:ascii="Tahoma" w:hAnsi="Tahoma" w:cs="Tahoma"/>
          <w:color w:val="FF0000"/>
          <w:sz w:val="20"/>
          <w:szCs w:val="20"/>
          <w:highlight w:val="darkGray"/>
        </w:rPr>
        <w:t>]</w:t>
      </w:r>
      <w:r w:rsidRPr="00AD2005">
        <w:rPr>
          <w:rFonts w:ascii="Tahoma" w:hAnsi="Tahoma" w:cs="Tahoma"/>
          <w:sz w:val="20"/>
          <w:szCs w:val="20"/>
          <w:highlight w:val="darkGray"/>
        </w:rPr>
        <w:t>:</w:t>
      </w:r>
    </w:p>
    <w:tbl>
      <w:tblPr>
        <w:tblW w:w="8061"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1659"/>
        <w:gridCol w:w="5939"/>
      </w:tblGrid>
      <w:tr w:rsidR="00E62AB8" w:rsidRPr="00546A5F" w14:paraId="2C49B0B5" w14:textId="77777777" w:rsidTr="00FB1460">
        <w:trPr>
          <w:tblHeader/>
        </w:trPr>
        <w:tc>
          <w:tcPr>
            <w:tcW w:w="463" w:type="dxa"/>
            <w:tcBorders>
              <w:top w:val="single" w:sz="4" w:space="0" w:color="auto"/>
              <w:left w:val="single" w:sz="4" w:space="0" w:color="auto"/>
              <w:bottom w:val="single" w:sz="4" w:space="0" w:color="auto"/>
              <w:right w:val="single" w:sz="4" w:space="0" w:color="auto"/>
            </w:tcBorders>
            <w:vAlign w:val="center"/>
          </w:tcPr>
          <w:p w14:paraId="16006463"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lastRenderedPageBreak/>
              <w:t>№</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817D546"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Приоритет</w:t>
            </w:r>
            <w:r w:rsidRPr="00AD2005">
              <w:rPr>
                <w:rStyle w:val="a7"/>
                <w:rFonts w:ascii="Tahoma" w:hAnsi="Tahoma" w:cs="Tahoma"/>
                <w:color w:val="FF0000"/>
                <w:sz w:val="20"/>
                <w:szCs w:val="20"/>
                <w:highlight w:val="darkGray"/>
              </w:rPr>
              <w:footnoteReference w:id="266"/>
            </w:r>
          </w:p>
        </w:tc>
        <w:tc>
          <w:tcPr>
            <w:tcW w:w="5939" w:type="dxa"/>
            <w:tcBorders>
              <w:top w:val="single" w:sz="4" w:space="0" w:color="auto"/>
              <w:left w:val="single" w:sz="4" w:space="0" w:color="auto"/>
              <w:bottom w:val="single" w:sz="4" w:space="0" w:color="auto"/>
              <w:right w:val="single" w:sz="4" w:space="0" w:color="auto"/>
            </w:tcBorders>
            <w:vAlign w:val="center"/>
            <w:hideMark/>
          </w:tcPr>
          <w:p w14:paraId="6761C183" w14:textId="678C9B18" w:rsidR="00546A5F" w:rsidRPr="00546A5F" w:rsidRDefault="00FB1460" w:rsidP="00FB1460">
            <w:pPr>
              <w:widowControl w:val="0"/>
              <w:spacing w:after="0" w:line="240" w:lineRule="auto"/>
              <w:jc w:val="center"/>
              <w:rPr>
                <w:rFonts w:ascii="Tahoma" w:hAnsi="Tahoma" w:cs="Tahoma"/>
                <w:b/>
                <w:sz w:val="20"/>
                <w:szCs w:val="20"/>
              </w:rPr>
            </w:pPr>
            <w:r w:rsidRPr="00AD2005">
              <w:rPr>
                <w:rFonts w:ascii="Tahoma" w:hAnsi="Tahoma" w:cs="Tahoma"/>
                <w:b/>
                <w:sz w:val="20"/>
                <w:highlight w:val="darkGray"/>
              </w:rPr>
              <w:t>Время исполнения</w:t>
            </w:r>
          </w:p>
        </w:tc>
      </w:tr>
      <w:tr w:rsidR="00FB1460" w:rsidRPr="00546A5F" w14:paraId="5D0E960E"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220CDBB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1</w:t>
            </w:r>
          </w:p>
        </w:tc>
        <w:tc>
          <w:tcPr>
            <w:tcW w:w="1659" w:type="dxa"/>
            <w:tcBorders>
              <w:top w:val="single" w:sz="4" w:space="0" w:color="auto"/>
              <w:left w:val="single" w:sz="4" w:space="0" w:color="auto"/>
              <w:bottom w:val="single" w:sz="4" w:space="0" w:color="auto"/>
              <w:right w:val="single" w:sz="4" w:space="0" w:color="auto"/>
            </w:tcBorders>
            <w:vAlign w:val="center"/>
            <w:hideMark/>
          </w:tcPr>
          <w:p w14:paraId="625675D0"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Критичный</w:t>
            </w:r>
          </w:p>
        </w:tc>
        <w:tc>
          <w:tcPr>
            <w:tcW w:w="5939" w:type="dxa"/>
            <w:tcBorders>
              <w:top w:val="single" w:sz="4" w:space="0" w:color="auto"/>
              <w:left w:val="single" w:sz="4" w:space="0" w:color="auto"/>
              <w:bottom w:val="single" w:sz="4" w:space="0" w:color="auto"/>
              <w:right w:val="single" w:sz="4" w:space="0" w:color="auto"/>
            </w:tcBorders>
            <w:hideMark/>
          </w:tcPr>
          <w:p w14:paraId="29F2A772" w14:textId="4E925924"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06C1481B"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139F8888"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tcPr>
          <w:p w14:paraId="6A457D08"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Высокий</w:t>
            </w:r>
          </w:p>
        </w:tc>
        <w:tc>
          <w:tcPr>
            <w:tcW w:w="5939" w:type="dxa"/>
            <w:tcBorders>
              <w:top w:val="single" w:sz="4" w:space="0" w:color="auto"/>
              <w:left w:val="single" w:sz="4" w:space="0" w:color="auto"/>
              <w:bottom w:val="single" w:sz="4" w:space="0" w:color="auto"/>
              <w:right w:val="single" w:sz="4" w:space="0" w:color="auto"/>
            </w:tcBorders>
          </w:tcPr>
          <w:p w14:paraId="06DA7B85" w14:textId="4CD78B0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71A75A9F" w14:textId="77777777" w:rsidTr="00FB1460">
        <w:trPr>
          <w:trHeight w:val="413"/>
        </w:trPr>
        <w:tc>
          <w:tcPr>
            <w:tcW w:w="463" w:type="dxa"/>
            <w:tcBorders>
              <w:top w:val="single" w:sz="4" w:space="0" w:color="auto"/>
              <w:left w:val="single" w:sz="4" w:space="0" w:color="auto"/>
              <w:bottom w:val="single" w:sz="4" w:space="0" w:color="auto"/>
              <w:right w:val="single" w:sz="4" w:space="0" w:color="auto"/>
            </w:tcBorders>
            <w:vAlign w:val="center"/>
          </w:tcPr>
          <w:p w14:paraId="3FF7DC6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2CFDFF2"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Средний</w:t>
            </w:r>
          </w:p>
        </w:tc>
        <w:tc>
          <w:tcPr>
            <w:tcW w:w="5939" w:type="dxa"/>
            <w:tcBorders>
              <w:top w:val="single" w:sz="4" w:space="0" w:color="auto"/>
              <w:left w:val="single" w:sz="4" w:space="0" w:color="auto"/>
              <w:bottom w:val="single" w:sz="4" w:space="0" w:color="auto"/>
              <w:right w:val="single" w:sz="4" w:space="0" w:color="auto"/>
            </w:tcBorders>
            <w:hideMark/>
          </w:tcPr>
          <w:p w14:paraId="1BCF100C" w14:textId="54EC512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47D18F53" w14:textId="77777777" w:rsidTr="00FB1460">
        <w:trPr>
          <w:trHeight w:val="389"/>
        </w:trPr>
        <w:tc>
          <w:tcPr>
            <w:tcW w:w="463" w:type="dxa"/>
            <w:tcBorders>
              <w:top w:val="single" w:sz="4" w:space="0" w:color="auto"/>
              <w:left w:val="single" w:sz="4" w:space="0" w:color="auto"/>
              <w:bottom w:val="single" w:sz="4" w:space="0" w:color="auto"/>
              <w:right w:val="single" w:sz="4" w:space="0" w:color="auto"/>
            </w:tcBorders>
            <w:vAlign w:val="center"/>
          </w:tcPr>
          <w:p w14:paraId="3C4C83CB"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14:paraId="5E68CA4D"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Низкий</w:t>
            </w:r>
          </w:p>
        </w:tc>
        <w:tc>
          <w:tcPr>
            <w:tcW w:w="5939" w:type="dxa"/>
            <w:tcBorders>
              <w:top w:val="single" w:sz="4" w:space="0" w:color="auto"/>
              <w:left w:val="single" w:sz="4" w:space="0" w:color="auto"/>
              <w:bottom w:val="single" w:sz="4" w:space="0" w:color="auto"/>
              <w:right w:val="single" w:sz="4" w:space="0" w:color="auto"/>
            </w:tcBorders>
            <w:hideMark/>
          </w:tcPr>
          <w:p w14:paraId="7525D7B7" w14:textId="760838CD"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bl>
    <w:p w14:paraId="4D744921" w14:textId="77777777" w:rsidR="00546A5F" w:rsidRPr="00546A5F" w:rsidRDefault="00546A5F" w:rsidP="00546A5F">
      <w:pPr>
        <w:spacing w:after="0" w:line="240" w:lineRule="auto"/>
        <w:jc w:val="both"/>
        <w:rPr>
          <w:rFonts w:ascii="Tahoma" w:hAnsi="Tahoma" w:cs="Tahoma"/>
          <w:i/>
          <w:sz w:val="20"/>
          <w:szCs w:val="20"/>
        </w:rPr>
      </w:pPr>
    </w:p>
    <w:p w14:paraId="01265900" w14:textId="6EE85CB0" w:rsidR="00546A5F" w:rsidRPr="00546A5F" w:rsidRDefault="006D1CA6" w:rsidP="00546A5F">
      <w:pPr>
        <w:spacing w:after="0" w:line="240" w:lineRule="auto"/>
        <w:ind w:left="426"/>
        <w:jc w:val="both"/>
        <w:rPr>
          <w:rFonts w:ascii="Tahoma" w:hAnsi="Tahoma" w:cs="Tahoma"/>
          <w:sz w:val="20"/>
          <w:szCs w:val="20"/>
        </w:rPr>
      </w:pPr>
      <w:r w:rsidRPr="007F26A6">
        <w:rPr>
          <w:bCs/>
          <w:color w:val="FF0000"/>
        </w:rPr>
        <w:t>]</w:t>
      </w:r>
      <w:r w:rsidR="00A57F65" w:rsidRPr="00A57F65">
        <w:rPr>
          <w:rStyle w:val="a7"/>
          <w:rFonts w:ascii="Tahoma" w:eastAsia="Times New Roman" w:hAnsi="Tahoma" w:cs="Tahoma"/>
          <w:color w:val="FF0000"/>
          <w:sz w:val="20"/>
          <w:szCs w:val="20"/>
          <w:lang w:eastAsia="zh-CN"/>
        </w:rPr>
        <w:t xml:space="preserve"> </w:t>
      </w:r>
      <w:r w:rsidR="00FA7F8E">
        <w:rPr>
          <w:rStyle w:val="a7"/>
          <w:rFonts w:ascii="Tahoma" w:eastAsia="Times New Roman" w:hAnsi="Tahoma" w:cs="Tahoma"/>
          <w:color w:val="FF0000"/>
          <w:sz w:val="20"/>
          <w:szCs w:val="20"/>
          <w:lang w:eastAsia="zh-CN"/>
        </w:rPr>
        <w:footnoteReference w:id="267"/>
      </w:r>
    </w:p>
    <w:p w14:paraId="3730F898" w14:textId="3A080F14" w:rsidR="00546A5F" w:rsidRPr="007A52A0" w:rsidRDefault="00A57F65" w:rsidP="00F82E7C">
      <w:pPr>
        <w:pStyle w:val="a9"/>
        <w:numPr>
          <w:ilvl w:val="0"/>
          <w:numId w:val="14"/>
        </w:numPr>
        <w:spacing w:before="120" w:after="240" w:line="240" w:lineRule="auto"/>
        <w:ind w:left="851" w:hanging="851"/>
        <w:jc w:val="both"/>
        <w:rPr>
          <w:rFonts w:ascii="Tahoma" w:hAnsi="Tahoma" w:cs="Tahoma"/>
          <w:sz w:val="20"/>
          <w:szCs w:val="20"/>
          <w:highlight w:val="darkGray"/>
        </w:rPr>
      </w:pPr>
      <w:proofErr w:type="gramStart"/>
      <w:r w:rsidRPr="007A52A0">
        <w:rPr>
          <w:bCs/>
          <w:color w:val="FF0000"/>
          <w:highlight w:val="darkGray"/>
        </w:rPr>
        <w:t>[</w:t>
      </w:r>
      <w:r>
        <w:rPr>
          <w:bCs/>
          <w:color w:val="FF0000"/>
          <w:highlight w:val="darkGray"/>
        </w:rPr>
        <w:t xml:space="preserve"> </w:t>
      </w:r>
      <w:r w:rsidR="00546A5F" w:rsidRPr="007A52A0">
        <w:rPr>
          <w:rFonts w:ascii="Tahoma" w:hAnsi="Tahoma" w:cs="Tahoma"/>
          <w:sz w:val="20"/>
          <w:szCs w:val="20"/>
          <w:highlight w:val="darkGray"/>
        </w:rPr>
        <w:t>Допущения</w:t>
      </w:r>
      <w:proofErr w:type="gramEnd"/>
      <w:r w:rsidR="00546A5F" w:rsidRPr="007A52A0">
        <w:rPr>
          <w:rFonts w:ascii="Tahoma" w:hAnsi="Tahoma" w:cs="Tahoma"/>
          <w:sz w:val="20"/>
          <w:szCs w:val="20"/>
          <w:highlight w:val="darkGray"/>
        </w:rPr>
        <w:t xml:space="preserve"> и ограничения</w:t>
      </w:r>
      <w:r w:rsidR="00B523F9" w:rsidRPr="007A52A0">
        <w:rPr>
          <w:rFonts w:ascii="Tahoma" w:hAnsi="Tahoma" w:cs="Tahoma"/>
          <w:sz w:val="20"/>
          <w:szCs w:val="20"/>
          <w:highlight w:val="darkGray"/>
        </w:rPr>
        <w:t xml:space="preserve">: </w:t>
      </w:r>
      <w:r w:rsidR="00B523F9" w:rsidRPr="007A52A0">
        <w:rPr>
          <w:bCs/>
          <w:color w:val="FF0000"/>
          <w:highlight w:val="darkGray"/>
        </w:rPr>
        <w:t>[</w:t>
      </w:r>
      <w:r w:rsidR="00B523F9" w:rsidRPr="007A52A0">
        <w:rPr>
          <w:bCs/>
          <w:highlight w:val="darkGray"/>
        </w:rPr>
        <w:t>•</w:t>
      </w:r>
      <w:r w:rsidR="00B523F9" w:rsidRPr="007A52A0">
        <w:rPr>
          <w:bCs/>
          <w:color w:val="FF0000"/>
          <w:highlight w:val="darkGray"/>
        </w:rPr>
        <w:t>].</w:t>
      </w:r>
      <w:r>
        <w:rPr>
          <w:bCs/>
          <w:color w:val="FF0000"/>
          <w:highlight w:val="darkGray"/>
        </w:rPr>
        <w:t xml:space="preserve"> </w:t>
      </w:r>
      <w:r w:rsidRPr="007F26A6">
        <w:rPr>
          <w:bCs/>
          <w:color w:val="FF0000"/>
        </w:rPr>
        <w:t>]</w:t>
      </w:r>
    </w:p>
    <w:p w14:paraId="6CBD9D68" w14:textId="77777777" w:rsidR="00546A5F" w:rsidRPr="007A52A0" w:rsidRDefault="00546A5F" w:rsidP="00F82E7C">
      <w:pPr>
        <w:pStyle w:val="a9"/>
        <w:spacing w:before="120" w:after="240" w:line="240" w:lineRule="auto"/>
        <w:ind w:left="851" w:hanging="851"/>
        <w:jc w:val="both"/>
        <w:rPr>
          <w:rFonts w:ascii="Tahoma" w:hAnsi="Tahoma" w:cs="Tahoma"/>
          <w:sz w:val="20"/>
          <w:szCs w:val="20"/>
          <w:highlight w:val="darkGray"/>
        </w:rPr>
      </w:pPr>
    </w:p>
    <w:p w14:paraId="414CA14E" w14:textId="7CD46BF8" w:rsidR="00E62AB8" w:rsidRPr="00B656CC" w:rsidRDefault="00A57F65" w:rsidP="00F82E7C">
      <w:pPr>
        <w:pStyle w:val="a9"/>
        <w:numPr>
          <w:ilvl w:val="0"/>
          <w:numId w:val="14"/>
        </w:numPr>
        <w:spacing w:before="120" w:after="240" w:line="240" w:lineRule="auto"/>
        <w:ind w:left="851" w:hanging="851"/>
        <w:jc w:val="both"/>
        <w:rPr>
          <w:rFonts w:ascii="Tahoma" w:hAnsi="Tahoma" w:cs="Tahoma"/>
          <w:sz w:val="20"/>
          <w:szCs w:val="20"/>
        </w:rPr>
      </w:pPr>
      <w:proofErr w:type="gramStart"/>
      <w:r w:rsidRPr="00B656CC">
        <w:rPr>
          <w:bCs/>
          <w:color w:val="FF0000"/>
        </w:rPr>
        <w:t xml:space="preserve">[ </w:t>
      </w:r>
      <w:r w:rsidR="00546A5F" w:rsidRPr="00B656CC">
        <w:rPr>
          <w:rFonts w:ascii="Tahoma" w:hAnsi="Tahoma" w:cs="Tahoma"/>
          <w:sz w:val="20"/>
          <w:szCs w:val="20"/>
        </w:rPr>
        <w:t>Иные</w:t>
      </w:r>
      <w:proofErr w:type="gramEnd"/>
      <w:r w:rsidR="00546A5F" w:rsidRPr="00B656CC">
        <w:rPr>
          <w:rFonts w:ascii="Tahoma" w:hAnsi="Tahoma" w:cs="Tahoma"/>
          <w:sz w:val="20"/>
          <w:szCs w:val="20"/>
        </w:rPr>
        <w:t xml:space="preserve"> требования:</w:t>
      </w:r>
      <w:r w:rsidR="00B523F9" w:rsidRPr="00B656CC">
        <w:rPr>
          <w:rFonts w:ascii="Tahoma" w:hAnsi="Tahoma" w:cs="Tahoma"/>
          <w:sz w:val="20"/>
          <w:szCs w:val="20"/>
        </w:rPr>
        <w:t xml:space="preserve"> </w:t>
      </w:r>
      <w:r w:rsidR="00B523F9" w:rsidRPr="00B656CC">
        <w:rPr>
          <w:rFonts w:ascii="Tahoma" w:hAnsi="Tahoma" w:cs="Tahoma"/>
          <w:color w:val="FF0000"/>
          <w:sz w:val="20"/>
          <w:szCs w:val="20"/>
        </w:rPr>
        <w:t>[</w:t>
      </w:r>
      <w:r w:rsidR="00B523F9" w:rsidRPr="00B656CC">
        <w:rPr>
          <w:rFonts w:ascii="Tahoma" w:hAnsi="Tahoma" w:cs="Tahoma"/>
          <w:sz w:val="20"/>
          <w:szCs w:val="20"/>
        </w:rPr>
        <w:t>•</w:t>
      </w:r>
      <w:r w:rsidR="00B523F9" w:rsidRPr="00B656CC">
        <w:rPr>
          <w:rFonts w:ascii="Tahoma" w:hAnsi="Tahoma" w:cs="Tahoma"/>
          <w:color w:val="FF0000"/>
          <w:sz w:val="20"/>
          <w:szCs w:val="20"/>
        </w:rPr>
        <w:t>]</w:t>
      </w:r>
      <w:r w:rsidR="00B523F9" w:rsidRPr="00B656CC">
        <w:rPr>
          <w:rFonts w:ascii="Tahoma" w:hAnsi="Tahoma" w:cs="Tahoma"/>
          <w:sz w:val="20"/>
          <w:szCs w:val="20"/>
        </w:rPr>
        <w:t>.</w:t>
      </w:r>
      <w:r w:rsidRPr="00B656CC">
        <w:rPr>
          <w:rFonts w:ascii="Tahoma" w:hAnsi="Tahoma" w:cs="Tahoma"/>
          <w:sz w:val="20"/>
          <w:szCs w:val="20"/>
        </w:rPr>
        <w:t xml:space="preserve"> </w:t>
      </w:r>
      <w:r w:rsidRPr="00A57F65">
        <w:rPr>
          <w:bCs/>
          <w:color w:val="FF0000"/>
        </w:rPr>
        <w:t>]</w:t>
      </w:r>
    </w:p>
    <w:p w14:paraId="33D5175C" w14:textId="77777777" w:rsidR="00E62AB8" w:rsidRPr="00E62AB8" w:rsidRDefault="00E62AB8" w:rsidP="00F82E7C">
      <w:pPr>
        <w:pStyle w:val="a9"/>
        <w:ind w:left="851" w:hanging="851"/>
        <w:rPr>
          <w:rFonts w:ascii="Tahoma" w:hAnsi="Tahoma" w:cs="Tahoma"/>
          <w:sz w:val="20"/>
          <w:szCs w:val="20"/>
          <w:highlight w:val="darkMagenta"/>
        </w:rPr>
      </w:pPr>
    </w:p>
    <w:p w14:paraId="10EDFF17" w14:textId="77777777" w:rsidR="00546A5F" w:rsidRPr="009A2AB2" w:rsidRDefault="00E62AB8" w:rsidP="00F82E7C">
      <w:pPr>
        <w:pStyle w:val="a9"/>
        <w:spacing w:before="120" w:after="240" w:line="240" w:lineRule="auto"/>
        <w:ind w:left="851"/>
        <w:jc w:val="both"/>
        <w:rPr>
          <w:rFonts w:ascii="Tahoma" w:hAnsi="Tahoma" w:cs="Tahoma"/>
          <w:sz w:val="20"/>
          <w:szCs w:val="20"/>
          <w:highlight w:val="darkMagenta"/>
        </w:rPr>
      </w:pPr>
      <w:r w:rsidRPr="007F26A6">
        <w:rPr>
          <w:bCs/>
          <w:color w:val="FF0000"/>
        </w:rPr>
        <w:t>]</w:t>
      </w:r>
      <w:r w:rsidR="00A000B3" w:rsidRPr="00A000B3">
        <w:rPr>
          <w:rStyle w:val="a7"/>
          <w:rFonts w:ascii="Times New Roman" w:hAnsi="Times New Roman" w:cs="Times New Roman"/>
          <w:sz w:val="24"/>
          <w:szCs w:val="24"/>
          <w:lang w:val="en-US"/>
        </w:rPr>
        <w:t xml:space="preserve"> </w:t>
      </w:r>
      <w:r w:rsidR="00A000B3" w:rsidRPr="009E3AAC">
        <w:rPr>
          <w:rStyle w:val="a7"/>
          <w:rFonts w:ascii="Tahoma" w:hAnsi="Tahoma" w:cs="Tahoma"/>
          <w:color w:val="FF0000"/>
          <w:sz w:val="20"/>
          <w:szCs w:val="20"/>
          <w:lang w:val="en-US"/>
        </w:rPr>
        <w:footnoteReference w:id="268"/>
      </w:r>
    </w:p>
    <w:p w14:paraId="156C3348" w14:textId="0AF3F409" w:rsidR="001D0FBE" w:rsidRDefault="001D0FBE" w:rsidP="005312E7">
      <w:pPr>
        <w:spacing w:after="0" w:line="240" w:lineRule="auto"/>
        <w:jc w:val="right"/>
        <w:rPr>
          <w:rFonts w:ascii="Times New Roman" w:hAnsi="Times New Roman" w:cs="Times New Roman"/>
          <w:sz w:val="24"/>
          <w:szCs w:val="24"/>
        </w:rPr>
        <w:sectPr w:rsidR="001D0FBE" w:rsidSect="00D305A9">
          <w:headerReference w:type="even" r:id="rId16"/>
          <w:headerReference w:type="default" r:id="rId17"/>
          <w:footerReference w:type="even" r:id="rId18"/>
          <w:footerReference w:type="default" r:id="rId19"/>
          <w:headerReference w:type="first" r:id="rId20"/>
          <w:footerReference w:type="first" r:id="rId21"/>
          <w:pgSz w:w="11907" w:h="16840" w:code="9"/>
          <w:pgMar w:top="1134" w:right="850" w:bottom="1134" w:left="1701" w:header="567" w:footer="125" w:gutter="0"/>
          <w:cols w:space="720"/>
          <w:titlePg/>
          <w:docGrid w:linePitch="326"/>
        </w:sectPr>
      </w:pPr>
    </w:p>
    <w:p w14:paraId="72F7FD23" w14:textId="3A43F1A8" w:rsidR="001D0FBE" w:rsidRDefault="001D0FBE" w:rsidP="001D0FBE">
      <w:pPr>
        <w:widowControl w:val="0"/>
        <w:jc w:val="right"/>
        <w:rPr>
          <w:rFonts w:ascii="Tahoma" w:hAnsi="Tahoma" w:cs="Tahoma"/>
          <w:color w:val="FF0000"/>
          <w:sz w:val="20"/>
          <w:u w:color="FFFFFF" w:themeColor="background1"/>
        </w:rPr>
      </w:pPr>
      <w:r w:rsidRPr="004D16D2">
        <w:rPr>
          <w:rFonts w:ascii="Tahoma" w:hAnsi="Tahoma" w:cs="Tahoma"/>
          <w:sz w:val="20"/>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r w:rsidR="002B15B2">
        <w:rPr>
          <w:rFonts w:ascii="Tahoma" w:hAnsi="Tahoma" w:cs="Tahoma"/>
          <w:color w:val="FF0000"/>
          <w:sz w:val="20"/>
          <w:u w:color="FFFFFF" w:themeColor="background1"/>
        </w:rPr>
        <w:t xml:space="preserve"> </w:t>
      </w:r>
    </w:p>
    <w:p w14:paraId="51A3C0A7" w14:textId="496206D5" w:rsidR="002B15B2" w:rsidRPr="00E209F7" w:rsidRDefault="002B15B2" w:rsidP="002B15B2">
      <w:pPr>
        <w:widowControl w:val="0"/>
        <w:jc w:val="right"/>
        <w:rPr>
          <w:rFonts w:ascii="Tahoma" w:hAnsi="Tahoma" w:cs="Tahoma"/>
          <w:sz w:val="20"/>
          <w:vertAlign w:val="superscript"/>
        </w:rPr>
      </w:pPr>
      <w:r w:rsidRPr="002B15B2">
        <w:rPr>
          <w:rFonts w:ascii="Tahoma" w:hAnsi="Tahoma" w:cs="Tahoma"/>
          <w:color w:val="FF0000"/>
          <w:sz w:val="20"/>
        </w:rPr>
        <w:t>[</w:t>
      </w:r>
      <w:r w:rsidRPr="00B656CC">
        <w:rPr>
          <w:rFonts w:ascii="Tahoma" w:hAnsi="Tahoma" w:cs="Tahoma"/>
          <w:sz w:val="20"/>
        </w:rPr>
        <w:t xml:space="preserve"> </w:t>
      </w:r>
      <w:r w:rsidRPr="00B656CC">
        <w:rPr>
          <w:rFonts w:ascii="Tahoma" w:hAnsi="Tahoma" w:cs="Tahoma"/>
          <w:sz w:val="20"/>
          <w:highlight w:val="darkGray"/>
        </w:rPr>
        <w:t xml:space="preserve">к Заявке №  </w:t>
      </w:r>
      <w:r w:rsidRPr="00B656CC">
        <w:rPr>
          <w:rFonts w:ascii="Tahoma" w:hAnsi="Tahoma" w:cs="Tahoma"/>
          <w:color w:val="FF0000"/>
          <w:sz w:val="20"/>
          <w:highlight w:val="darkGray"/>
          <w:u w:color="FFFFFF" w:themeColor="background1"/>
        </w:rPr>
        <w:t>[</w:t>
      </w:r>
      <w:r w:rsidRPr="00B656CC">
        <w:rPr>
          <w:rFonts w:ascii="Tahoma" w:hAnsi="Tahoma" w:cs="Tahoma"/>
          <w:sz w:val="20"/>
          <w:highlight w:val="darkGray"/>
        </w:rPr>
        <w:t>•</w:t>
      </w:r>
      <w:r w:rsidRPr="00B656CC">
        <w:rPr>
          <w:rFonts w:ascii="Tahoma" w:hAnsi="Tahoma" w:cs="Tahoma"/>
          <w:color w:val="FF0000"/>
          <w:sz w:val="20"/>
          <w:highlight w:val="darkGray"/>
          <w:u w:color="FFFFFF" w:themeColor="background1"/>
        </w:rPr>
        <w:t>]</w:t>
      </w:r>
      <w:r w:rsidRPr="00B656CC">
        <w:rPr>
          <w:rFonts w:ascii="Tahoma" w:hAnsi="Tahoma" w:cs="Tahoma"/>
          <w:sz w:val="20"/>
          <w:highlight w:val="darkGray"/>
        </w:rPr>
        <w:t xml:space="preserve"> от </w:t>
      </w:r>
      <w:r w:rsidRPr="00B656CC">
        <w:rPr>
          <w:rFonts w:ascii="Tahoma" w:hAnsi="Tahoma" w:cs="Tahoma"/>
          <w:color w:val="FF0000"/>
          <w:sz w:val="20"/>
          <w:highlight w:val="darkGray"/>
          <w:u w:color="FFFFFF" w:themeColor="background1"/>
        </w:rPr>
        <w:t>[</w:t>
      </w:r>
      <w:r w:rsidRPr="00B656CC">
        <w:rPr>
          <w:rFonts w:ascii="Tahoma" w:hAnsi="Tahoma" w:cs="Tahoma"/>
          <w:sz w:val="20"/>
          <w:highlight w:val="darkGray"/>
        </w:rPr>
        <w:t>•</w:t>
      </w:r>
      <w:r w:rsidRPr="00B656CC">
        <w:rPr>
          <w:rFonts w:ascii="Tahoma" w:hAnsi="Tahoma" w:cs="Tahoma"/>
          <w:color w:val="FF0000"/>
          <w:sz w:val="20"/>
          <w:highlight w:val="darkGray"/>
          <w:u w:color="FFFFFF" w:themeColor="background1"/>
        </w:rPr>
        <w:t>]</w:t>
      </w:r>
      <w:r>
        <w:rPr>
          <w:rFonts w:ascii="Tahoma" w:hAnsi="Tahoma" w:cs="Tahoma"/>
          <w:color w:val="FF0000"/>
          <w:sz w:val="20"/>
          <w:u w:color="FFFFFF" w:themeColor="background1"/>
        </w:rPr>
        <w:t xml:space="preserve"> </w:t>
      </w:r>
      <w:r w:rsidRPr="002B15B2">
        <w:rPr>
          <w:rFonts w:ascii="Tahoma" w:hAnsi="Tahoma" w:cs="Tahoma"/>
          <w:color w:val="FF0000"/>
          <w:sz w:val="20"/>
        </w:rPr>
        <w:t>]</w:t>
      </w:r>
      <w:r w:rsidRPr="00B656CC">
        <w:rPr>
          <w:rFonts w:ascii="Tahoma" w:hAnsi="Tahoma" w:cs="Tahoma"/>
          <w:sz w:val="20"/>
        </w:rPr>
        <w:t xml:space="preserve"> </w:t>
      </w:r>
      <w:r w:rsidRPr="00E209F7">
        <w:rPr>
          <w:rFonts w:ascii="Tahoma" w:hAnsi="Tahoma"/>
          <w:color w:val="FF0000"/>
          <w:sz w:val="20"/>
          <w:vertAlign w:val="superscript"/>
        </w:rPr>
        <w:footnoteReference w:id="269"/>
      </w:r>
    </w:p>
    <w:p w14:paraId="2EB71975" w14:textId="09236151" w:rsidR="001D0FBE" w:rsidRPr="00D03E17" w:rsidRDefault="001D0FBE" w:rsidP="001D0FBE">
      <w:pPr>
        <w:rPr>
          <w:rFonts w:ascii="Tahoma" w:hAnsi="Tahoma" w:cs="Tahoma"/>
          <w:b/>
          <w:i/>
          <w:sz w:val="20"/>
        </w:rPr>
      </w:pPr>
      <w:bookmarkStart w:id="26" w:name="_Hlk209621450"/>
      <w:r w:rsidRPr="00B656CC">
        <w:rPr>
          <w:rFonts w:ascii="Tahoma" w:hAnsi="Tahoma" w:cs="Tahoma"/>
          <w:b/>
          <w:i/>
          <w:sz w:val="20"/>
          <w:highlight w:val="darkGray"/>
        </w:rPr>
        <w:t>ФОРМА</w:t>
      </w:r>
      <w:r w:rsidR="002B15B2">
        <w:rPr>
          <w:rFonts w:ascii="Tahoma" w:hAnsi="Tahoma" w:cs="Tahoma"/>
          <w:b/>
          <w:i/>
          <w:sz w:val="20"/>
        </w:rPr>
        <w:t xml:space="preserve"> </w:t>
      </w:r>
    </w:p>
    <w:p w14:paraId="41586D27" w14:textId="72A8EB72" w:rsidR="001D0FBE" w:rsidRPr="001D0FBE" w:rsidDel="00345088" w:rsidRDefault="004010E1" w:rsidP="001D0FBE">
      <w:pPr>
        <w:spacing w:after="0" w:line="240" w:lineRule="auto"/>
        <w:jc w:val="center"/>
        <w:rPr>
          <w:rFonts w:ascii="Tahoma" w:hAnsi="Tahoma" w:cs="Tahoma"/>
          <w:b/>
          <w:sz w:val="20"/>
          <w:szCs w:val="20"/>
        </w:rPr>
      </w:pPr>
      <w:r w:rsidRPr="004D16D2" w:rsidDel="00345088">
        <w:rPr>
          <w:rFonts w:ascii="Tahoma" w:hAnsi="Tahoma" w:cs="Tahoma"/>
          <w:b/>
          <w:sz w:val="20"/>
          <w:szCs w:val="20"/>
        </w:rPr>
        <w:t>Календарный план</w:t>
      </w:r>
    </w:p>
    <w:tbl>
      <w:tblPr>
        <w:tblStyle w:val="aff1"/>
        <w:tblW w:w="9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3"/>
        <w:gridCol w:w="286"/>
        <w:gridCol w:w="4665"/>
      </w:tblGrid>
      <w:tr w:rsidR="004010E1" w:rsidRPr="00A27C0E" w14:paraId="36BDE5C2" w14:textId="7E5EB586" w:rsidTr="00B656CC">
        <w:tc>
          <w:tcPr>
            <w:tcW w:w="4392" w:type="dxa"/>
            <w:gridSpan w:val="2"/>
          </w:tcPr>
          <w:p w14:paraId="21A5F7D7" w14:textId="6B63FA1A" w:rsidR="004010E1" w:rsidRPr="00A27C0E" w:rsidRDefault="004010E1"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721B4D1" w14:textId="757EB4F3" w:rsidR="004010E1" w:rsidRPr="00A27C0E" w:rsidRDefault="004010E1" w:rsidP="00C6122C">
            <w:pPr>
              <w:widowControl w:val="0"/>
              <w:autoSpaceDE w:val="0"/>
              <w:autoSpaceDN w:val="0"/>
              <w:adjustRightInd w:val="0"/>
              <w:ind w:right="140" w:hanging="18"/>
              <w:rPr>
                <w:rFonts w:ascii="Tahoma" w:hAnsi="Tahoma" w:cs="Tahoma"/>
                <w:b/>
                <w:sz w:val="20"/>
              </w:rPr>
            </w:pPr>
          </w:p>
          <w:p w14:paraId="63229B3A" w14:textId="4BC3EC2C"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70"/>
            </w:r>
          </w:p>
          <w:p w14:paraId="41A9F017" w14:textId="59445CE3" w:rsidR="004010E1" w:rsidRPr="0096419B" w:rsidRDefault="004010E1" w:rsidP="00C6122C">
            <w:pPr>
              <w:widowControl w:val="0"/>
              <w:ind w:left="-110"/>
              <w:rPr>
                <w:rFonts w:ascii="Tahoma" w:hAnsi="Tahoma" w:cs="Tahoma"/>
                <w:sz w:val="20"/>
                <w:lang w:val="en-US"/>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71"/>
            </w:r>
            <w:r w:rsidRPr="00A27C0E">
              <w:rPr>
                <w:rFonts w:ascii="Tahoma" w:hAnsi="Tahoma" w:cs="Tahoma"/>
                <w:sz w:val="20"/>
              </w:rPr>
              <w:t>,</w:t>
            </w:r>
            <w:r w:rsidR="008869EA">
              <w:rPr>
                <w:rFonts w:ascii="Tahoma" w:hAnsi="Tahoma" w:cs="Tahoma"/>
                <w:sz w:val="20"/>
              </w:rPr>
              <w:t xml:space="preserve"> </w:t>
            </w:r>
          </w:p>
          <w:p w14:paraId="2F6C6B0A" w14:textId="32517D06"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72"/>
            </w:r>
            <w:r w:rsidRPr="009E3AAC">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73"/>
            </w:r>
          </w:p>
        </w:tc>
        <w:tc>
          <w:tcPr>
            <w:tcW w:w="4951" w:type="dxa"/>
            <w:gridSpan w:val="2"/>
          </w:tcPr>
          <w:p w14:paraId="6D531973" w14:textId="66100AA9"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804412C" w14:textId="1075EC02" w:rsidR="004010E1" w:rsidRPr="00A27C0E" w:rsidRDefault="004010E1" w:rsidP="00C6122C">
            <w:pPr>
              <w:widowControl w:val="0"/>
              <w:autoSpaceDE w:val="0"/>
              <w:autoSpaceDN w:val="0"/>
              <w:adjustRightInd w:val="0"/>
              <w:ind w:right="140"/>
              <w:rPr>
                <w:rFonts w:ascii="Tahoma" w:hAnsi="Tahoma" w:cs="Tahoma"/>
                <w:b/>
                <w:sz w:val="20"/>
              </w:rPr>
            </w:pPr>
          </w:p>
          <w:p w14:paraId="4644FA25" w14:textId="2CDEC4A4" w:rsidR="004010E1" w:rsidRPr="00A27C0E" w:rsidRDefault="004010E1" w:rsidP="00C6122C">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586FF7">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cs="Tahoma"/>
                <w:bCs/>
                <w:color w:val="FF0000"/>
              </w:rPr>
              <w:footnoteReference w:id="274"/>
            </w:r>
          </w:p>
          <w:p w14:paraId="5F3D2A04" w14:textId="0D346D21"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75"/>
            </w:r>
            <w:r w:rsidRPr="00A27C0E">
              <w:rPr>
                <w:rFonts w:ascii="Tahoma" w:hAnsi="Tahoma" w:cs="Tahoma"/>
                <w:sz w:val="20"/>
              </w:rPr>
              <w:t>,</w:t>
            </w:r>
          </w:p>
          <w:p w14:paraId="4881CDB8" w14:textId="23D35B35"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76"/>
            </w:r>
          </w:p>
        </w:tc>
      </w:tr>
      <w:tr w:rsidR="004010E1" w:rsidRPr="00A27C0E" w14:paraId="11FC667E" w14:textId="1736E9D6" w:rsidTr="00B656CC">
        <w:tblPrEx>
          <w:tblCellMar>
            <w:left w:w="0" w:type="dxa"/>
            <w:right w:w="284" w:type="dxa"/>
          </w:tblCellMar>
        </w:tblPrEx>
        <w:tc>
          <w:tcPr>
            <w:tcW w:w="3969" w:type="dxa"/>
            <w:tcBorders>
              <w:bottom w:val="dotted" w:sz="4" w:space="0" w:color="A6A6A6" w:themeColor="background1" w:themeShade="A6"/>
            </w:tcBorders>
            <w:tcMar>
              <w:left w:w="0" w:type="dxa"/>
            </w:tcMar>
          </w:tcPr>
          <w:p w14:paraId="2E241C1E" w14:textId="1266DB81" w:rsidR="004010E1" w:rsidRPr="00A27C0E" w:rsidRDefault="004010E1" w:rsidP="00C6122C">
            <w:pPr>
              <w:pStyle w:val="SL0CommentSimplawyer"/>
              <w:rPr>
                <w:sz w:val="20"/>
                <w:szCs w:val="20"/>
              </w:rPr>
            </w:pPr>
          </w:p>
          <w:p w14:paraId="3A57802B" w14:textId="00BF1ADD"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49DCC038" w14:textId="3E764C01" w:rsidR="004010E1" w:rsidRPr="00A27C0E" w:rsidRDefault="004010E1" w:rsidP="00C6122C">
            <w:pPr>
              <w:pStyle w:val="SL0CommentSimplawyer"/>
              <w:rPr>
                <w:sz w:val="20"/>
                <w:szCs w:val="20"/>
              </w:rPr>
            </w:pPr>
          </w:p>
        </w:tc>
        <w:tc>
          <w:tcPr>
            <w:tcW w:w="4665" w:type="dxa"/>
            <w:tcBorders>
              <w:bottom w:val="dotted" w:sz="4" w:space="0" w:color="A6A6A6" w:themeColor="background1" w:themeShade="A6"/>
            </w:tcBorders>
            <w:tcMar>
              <w:left w:w="0" w:type="dxa"/>
            </w:tcMar>
          </w:tcPr>
          <w:p w14:paraId="34C712F0" w14:textId="5B4E9349" w:rsidR="004010E1" w:rsidRPr="00A27C0E" w:rsidRDefault="004010E1" w:rsidP="00C6122C">
            <w:pPr>
              <w:pStyle w:val="SL0CommentSimplawyer"/>
              <w:rPr>
                <w:sz w:val="20"/>
                <w:szCs w:val="20"/>
              </w:rPr>
            </w:pPr>
          </w:p>
          <w:p w14:paraId="542E5EEC" w14:textId="5DA828ED"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7183EDFB" w14:textId="40E984B7" w:rsidTr="00B656CC">
        <w:tblPrEx>
          <w:tblCellMar>
            <w:left w:w="0" w:type="dxa"/>
            <w:right w:w="284" w:type="dxa"/>
          </w:tblCellMar>
        </w:tblPrEx>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AF4B2B0" w14:textId="30B57323" w:rsidR="004010E1" w:rsidRPr="00A27C0E" w:rsidRDefault="004010E1" w:rsidP="00C6122C">
            <w:pPr>
              <w:pStyle w:val="affa"/>
              <w:rPr>
                <w:rFonts w:ascii="Tahoma" w:hAnsi="Tahoma" w:cs="Tahoma"/>
                <w:sz w:val="20"/>
              </w:rPr>
            </w:pPr>
          </w:p>
          <w:p w14:paraId="3877C548" w14:textId="3C0EC8A0"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65D82F99" w14:textId="1E3383D5" w:rsidR="004010E1" w:rsidRPr="00A27C0E" w:rsidRDefault="004010E1" w:rsidP="00C6122C">
            <w:pPr>
              <w:pStyle w:val="affa"/>
              <w:rPr>
                <w:rFonts w:ascii="Tahoma" w:hAnsi="Tahoma" w:cs="Tahoma"/>
                <w:sz w:val="20"/>
              </w:rPr>
            </w:pPr>
          </w:p>
        </w:tc>
        <w:tc>
          <w:tcPr>
            <w:tcW w:w="466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1A6F59F" w14:textId="395556D3" w:rsidR="004010E1" w:rsidRPr="00A27C0E" w:rsidRDefault="004010E1" w:rsidP="00C6122C">
            <w:pPr>
              <w:pStyle w:val="affa"/>
              <w:rPr>
                <w:rFonts w:ascii="Tahoma" w:hAnsi="Tahoma" w:cs="Tahoma"/>
                <w:sz w:val="20"/>
              </w:rPr>
            </w:pPr>
          </w:p>
          <w:p w14:paraId="6D29A3F5" w14:textId="19F0AB54" w:rsidR="004010E1" w:rsidRPr="00A27C0E" w:rsidRDefault="004010E1" w:rsidP="00C6122C">
            <w:pPr>
              <w:pStyle w:val="affa"/>
              <w:rPr>
                <w:rFonts w:ascii="Tahoma" w:hAnsi="Tahoma" w:cs="Tahoma"/>
                <w:sz w:val="20"/>
              </w:rPr>
            </w:pPr>
          </w:p>
        </w:tc>
      </w:tr>
    </w:tbl>
    <w:p w14:paraId="4D3AC332" w14:textId="4D0FBA15" w:rsidR="00345088" w:rsidRDefault="00345088" w:rsidP="00B656CC">
      <w:pPr>
        <w:spacing w:after="0" w:line="240" w:lineRule="auto"/>
        <w:jc w:val="right"/>
        <w:rPr>
          <w:rFonts w:ascii="Tahoma" w:hAnsi="Tahoma" w:cs="Tahoma"/>
          <w:i/>
          <w:iCs/>
          <w:color w:val="FF0000"/>
          <w:sz w:val="20"/>
          <w:u w:color="FFFFFF" w:themeColor="background1"/>
        </w:rPr>
      </w:pPr>
    </w:p>
    <w:bookmarkEnd w:id="26"/>
    <w:p w14:paraId="6D4D9950" w14:textId="77777777" w:rsidR="004010E1" w:rsidRPr="001D0FBE" w:rsidRDefault="004010E1" w:rsidP="001D0FBE">
      <w:pPr>
        <w:spacing w:after="0" w:line="240" w:lineRule="auto"/>
        <w:rPr>
          <w:rFonts w:ascii="Tahoma" w:hAnsi="Tahoma" w:cs="Tahoma"/>
          <w:sz w:val="20"/>
          <w:szCs w:val="20"/>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1701"/>
        <w:gridCol w:w="1701"/>
        <w:gridCol w:w="1837"/>
        <w:gridCol w:w="6"/>
        <w:gridCol w:w="1276"/>
        <w:gridCol w:w="1276"/>
      </w:tblGrid>
      <w:tr w:rsidR="001D0FBE" w:rsidRPr="00D76365" w14:paraId="6726D546" w14:textId="77777777" w:rsidTr="00B656CC">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FF77E4" w14:textId="77777777" w:rsidR="001D0FBE" w:rsidRPr="00B656CC" w:rsidRDefault="001D0FBE" w:rsidP="00D03E17">
            <w:pPr>
              <w:spacing w:after="0" w:line="240" w:lineRule="auto"/>
              <w:jc w:val="center"/>
              <w:rPr>
                <w:rFonts w:ascii="Tahoma" w:hAnsi="Tahoma" w:cs="Tahoma"/>
                <w:sz w:val="18"/>
                <w:szCs w:val="18"/>
              </w:rPr>
            </w:pPr>
            <w:r w:rsidRPr="00B656CC">
              <w:rPr>
                <w:rFonts w:ascii="Tahoma" w:hAnsi="Tahoma" w:cs="Tahoma"/>
                <w:sz w:val="18"/>
                <w:szCs w:val="18"/>
              </w:rPr>
              <w:t>№ этапа п/п</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A739F8" w14:textId="7EAB3887"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Содержание этапа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67DEA0" w14:textId="0A66C191"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Срок оказания услуг по этапу</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D45972" w14:textId="77777777"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Результат</w:t>
            </w:r>
          </w:p>
          <w:p w14:paraId="09784289" w14:textId="16AEE464"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оказания услуг по этапу</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9D2642" w14:textId="1918B02D"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Наименование отчетной документации по этапу</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19D6C" w14:textId="77777777"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12434" w14:textId="77777777" w:rsidR="001D0FBE" w:rsidRPr="00B656CC" w:rsidRDefault="001D0FBE" w:rsidP="00C6122C">
            <w:pPr>
              <w:spacing w:after="0" w:line="240" w:lineRule="auto"/>
              <w:jc w:val="center"/>
              <w:rPr>
                <w:rFonts w:ascii="Tahoma" w:hAnsi="Tahoma" w:cs="Tahoma"/>
                <w:sz w:val="18"/>
                <w:szCs w:val="18"/>
              </w:rPr>
            </w:pPr>
            <w:r w:rsidRPr="00B656CC">
              <w:rPr>
                <w:rFonts w:ascii="Tahoma" w:hAnsi="Tahoma" w:cs="Tahoma"/>
                <w:sz w:val="18"/>
                <w:szCs w:val="18"/>
              </w:rPr>
              <w:t>Цена с НДС</w:t>
            </w:r>
          </w:p>
        </w:tc>
      </w:tr>
      <w:tr w:rsidR="001D0FBE" w:rsidRPr="00D76365" w14:paraId="1447F785" w14:textId="77777777" w:rsidTr="00B656CC">
        <w:trPr>
          <w:cantSplit/>
          <w:trHeight w:val="436"/>
        </w:trPr>
        <w:tc>
          <w:tcPr>
            <w:tcW w:w="709" w:type="dxa"/>
            <w:tcBorders>
              <w:top w:val="single" w:sz="4" w:space="0" w:color="auto"/>
              <w:left w:val="single" w:sz="4" w:space="0" w:color="auto"/>
              <w:bottom w:val="single" w:sz="4" w:space="0" w:color="auto"/>
              <w:right w:val="single" w:sz="4" w:space="0" w:color="auto"/>
            </w:tcBorders>
            <w:vAlign w:val="center"/>
          </w:tcPr>
          <w:p w14:paraId="57D0DE55" w14:textId="77777777" w:rsidR="001D0FBE" w:rsidRPr="00B656CC" w:rsidRDefault="001D0FBE" w:rsidP="00C6122C">
            <w:pPr>
              <w:spacing w:after="0" w:line="240" w:lineRule="auto"/>
              <w:rPr>
                <w:rFonts w:ascii="Tahoma" w:hAnsi="Tahoma" w:cs="Tahoma"/>
                <w:sz w:val="18"/>
                <w:szCs w:val="18"/>
              </w:rPr>
            </w:pPr>
            <w:r w:rsidRPr="00B656CC">
              <w:rPr>
                <w:rFonts w:ascii="Tahoma" w:hAnsi="Tahoma" w:cs="Tahoma"/>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2EE3F0B"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8F54C83" w14:textId="632B68F1" w:rsidR="001D0FBE" w:rsidRPr="00B656CC" w:rsidRDefault="001D0FBE" w:rsidP="00C6122C">
            <w:pPr>
              <w:spacing w:after="0" w:line="240" w:lineRule="auto"/>
              <w:rPr>
                <w:rFonts w:ascii="Tahoma" w:hAnsi="Tahoma" w:cs="Tahoma"/>
                <w:sz w:val="18"/>
                <w:szCs w:val="18"/>
              </w:rPr>
            </w:pPr>
            <w:r w:rsidRPr="00B656CC">
              <w:rPr>
                <w:rFonts w:ascii="Tahoma" w:hAnsi="Tahoma" w:cs="Tahoma"/>
                <w:i/>
                <w:sz w:val="18"/>
                <w:szCs w:val="18"/>
              </w:rPr>
              <w:t>Либо даты начала и окончания, либо «</w:t>
            </w:r>
            <w:r w:rsidR="00586FF7" w:rsidRPr="00B656CC">
              <w:rPr>
                <w:rFonts w:ascii="Tahoma" w:hAnsi="Tahoma" w:cs="Tahoma"/>
                <w:bCs/>
                <w:color w:val="FF0000"/>
                <w:sz w:val="18"/>
                <w:szCs w:val="18"/>
              </w:rPr>
              <w:t>[</w:t>
            </w:r>
            <w:r w:rsidR="00586FF7" w:rsidRPr="00B656CC">
              <w:rPr>
                <w:rFonts w:ascii="Tahoma" w:hAnsi="Tahoma" w:cs="Tahoma"/>
                <w:bCs/>
                <w:sz w:val="18"/>
                <w:szCs w:val="18"/>
              </w:rPr>
              <w:t>•</w:t>
            </w:r>
            <w:r w:rsidR="00586FF7" w:rsidRPr="00B656CC">
              <w:rPr>
                <w:rFonts w:ascii="Tahoma" w:hAnsi="Tahoma" w:cs="Tahoma"/>
                <w:bCs/>
                <w:color w:val="FF0000"/>
                <w:sz w:val="18"/>
                <w:szCs w:val="18"/>
              </w:rPr>
              <w:t>]</w:t>
            </w:r>
            <w:r w:rsidRPr="00B656CC">
              <w:rPr>
                <w:rFonts w:ascii="Tahoma" w:hAnsi="Tahoma" w:cs="Tahoma"/>
                <w:i/>
                <w:sz w:val="18"/>
                <w:szCs w:val="18"/>
              </w:rPr>
              <w:t xml:space="preserve"> </w:t>
            </w:r>
            <w:r w:rsidRPr="00B656CC">
              <w:rPr>
                <w:rFonts w:ascii="Tahoma" w:hAnsi="Tahoma" w:cs="Tahoma"/>
                <w:i/>
                <w:color w:val="FF0000"/>
                <w:sz w:val="18"/>
                <w:szCs w:val="18"/>
              </w:rPr>
              <w:t>[</w:t>
            </w:r>
            <w:r w:rsidRPr="00B656CC">
              <w:rPr>
                <w:rFonts w:ascii="Tahoma" w:hAnsi="Tahoma" w:cs="Tahoma"/>
                <w:i/>
                <w:sz w:val="18"/>
                <w:szCs w:val="18"/>
              </w:rPr>
              <w:t>дней</w:t>
            </w:r>
            <w:r w:rsidRPr="00B656CC">
              <w:rPr>
                <w:rFonts w:ascii="Tahoma" w:hAnsi="Tahoma" w:cs="Tahoma"/>
                <w:i/>
                <w:color w:val="FF0000"/>
                <w:sz w:val="18"/>
                <w:szCs w:val="18"/>
              </w:rPr>
              <w:t>]</w:t>
            </w:r>
            <w:r w:rsidRPr="00B656CC">
              <w:rPr>
                <w:rFonts w:ascii="Tahoma" w:hAnsi="Tahoma" w:cs="Tahoma"/>
                <w:i/>
                <w:sz w:val="18"/>
                <w:szCs w:val="18"/>
              </w:rPr>
              <w:t xml:space="preserve"> </w:t>
            </w:r>
            <w:r w:rsidRPr="00B656CC">
              <w:rPr>
                <w:rFonts w:ascii="Tahoma" w:hAnsi="Tahoma" w:cs="Tahoma"/>
                <w:i/>
                <w:color w:val="FF0000"/>
                <w:sz w:val="18"/>
                <w:szCs w:val="18"/>
              </w:rPr>
              <w:t>/ [</w:t>
            </w:r>
            <w:r w:rsidRPr="00B656CC">
              <w:rPr>
                <w:rFonts w:ascii="Tahoma" w:hAnsi="Tahoma" w:cs="Tahoma"/>
                <w:i/>
                <w:sz w:val="18"/>
                <w:szCs w:val="18"/>
              </w:rPr>
              <w:t>месяцев</w:t>
            </w:r>
            <w:r w:rsidRPr="00B656CC">
              <w:rPr>
                <w:rFonts w:ascii="Tahoma" w:hAnsi="Tahoma" w:cs="Tahoma"/>
                <w:i/>
                <w:color w:val="FF0000"/>
                <w:sz w:val="18"/>
                <w:szCs w:val="18"/>
              </w:rPr>
              <w:t>]</w:t>
            </w:r>
            <w:r w:rsidRPr="00B656CC">
              <w:rPr>
                <w:rFonts w:ascii="Tahoma" w:hAnsi="Tahoma" w:cs="Tahoma"/>
                <w:i/>
                <w:sz w:val="18"/>
                <w:szCs w:val="18"/>
              </w:rPr>
              <w:t xml:space="preserve"> с даты заключения </w:t>
            </w:r>
            <w:r w:rsidR="00E17B69" w:rsidRPr="00B656CC">
              <w:rPr>
                <w:rFonts w:ascii="Tahoma" w:hAnsi="Tahoma" w:cs="Tahoma"/>
                <w:i/>
                <w:color w:val="FF0000"/>
                <w:sz w:val="18"/>
                <w:szCs w:val="18"/>
              </w:rPr>
              <w:t xml:space="preserve">[ </w:t>
            </w:r>
            <w:r w:rsidRPr="00B656CC">
              <w:rPr>
                <w:rFonts w:ascii="Tahoma" w:hAnsi="Tahoma" w:cs="Tahoma"/>
                <w:i/>
                <w:sz w:val="18"/>
                <w:szCs w:val="18"/>
              </w:rPr>
              <w:t>договора</w:t>
            </w:r>
            <w:r w:rsidR="00E17B69" w:rsidRPr="00B656CC">
              <w:rPr>
                <w:rFonts w:ascii="Tahoma" w:hAnsi="Tahoma" w:cs="Tahoma"/>
                <w:i/>
                <w:sz w:val="18"/>
                <w:szCs w:val="18"/>
              </w:rPr>
              <w:t xml:space="preserve"> </w:t>
            </w:r>
            <w:r w:rsidR="00E17B69" w:rsidRPr="00B656CC">
              <w:rPr>
                <w:rFonts w:ascii="Tahoma" w:hAnsi="Tahoma" w:cs="Tahoma"/>
                <w:i/>
                <w:color w:val="FF0000"/>
                <w:sz w:val="18"/>
                <w:szCs w:val="18"/>
              </w:rPr>
              <w:t>]</w:t>
            </w:r>
            <w:r w:rsidR="00E17B69" w:rsidRPr="00B656CC">
              <w:rPr>
                <w:rFonts w:ascii="Tahoma" w:hAnsi="Tahoma" w:cs="Tahoma"/>
                <w:i/>
                <w:sz w:val="18"/>
                <w:szCs w:val="18"/>
              </w:rPr>
              <w:t xml:space="preserve"> </w:t>
            </w:r>
            <w:r w:rsidR="00E17B69" w:rsidRPr="00B656CC">
              <w:rPr>
                <w:rFonts w:ascii="Tahoma" w:hAnsi="Tahoma" w:cs="Tahoma"/>
                <w:i/>
                <w:color w:val="FF0000"/>
                <w:sz w:val="18"/>
                <w:szCs w:val="18"/>
              </w:rPr>
              <w:t>/</w:t>
            </w:r>
            <w:r w:rsidR="00E17B69" w:rsidRPr="00B656CC">
              <w:rPr>
                <w:rFonts w:ascii="Tahoma" w:hAnsi="Tahoma" w:cs="Tahoma"/>
                <w:i/>
                <w:sz w:val="18"/>
                <w:szCs w:val="18"/>
              </w:rPr>
              <w:t xml:space="preserve"> </w:t>
            </w:r>
            <w:r w:rsidR="00E17B69" w:rsidRPr="00B656CC">
              <w:rPr>
                <w:rFonts w:ascii="Tahoma" w:hAnsi="Tahoma" w:cs="Tahoma"/>
                <w:i/>
                <w:color w:val="FF0000"/>
                <w:sz w:val="18"/>
                <w:szCs w:val="18"/>
              </w:rPr>
              <w:t xml:space="preserve">[ </w:t>
            </w:r>
            <w:r w:rsidR="00E17B69" w:rsidRPr="00B656CC">
              <w:rPr>
                <w:rFonts w:ascii="Tahoma" w:hAnsi="Tahoma" w:cs="Tahoma"/>
                <w:i/>
                <w:sz w:val="18"/>
                <w:szCs w:val="18"/>
                <w:highlight w:val="darkGray"/>
              </w:rPr>
              <w:t>Заявки</w:t>
            </w:r>
            <w:r w:rsidR="00E17B69" w:rsidRPr="00B656CC">
              <w:rPr>
                <w:rFonts w:ascii="Tahoma" w:hAnsi="Tahoma" w:cs="Tahoma"/>
                <w:i/>
                <w:color w:val="FF0000"/>
                <w:sz w:val="18"/>
                <w:szCs w:val="18"/>
              </w:rPr>
              <w:t xml:space="preserve"> ]</w:t>
            </w:r>
            <w:r w:rsidR="00E17B69" w:rsidRPr="00B656CC">
              <w:rPr>
                <w:rFonts w:ascii="Tahoma" w:hAnsi="Tahoma" w:cs="Tahoma"/>
                <w:i/>
                <w:sz w:val="18"/>
                <w:szCs w:val="18"/>
              </w:rPr>
              <w:t xml:space="preserve"> </w:t>
            </w:r>
            <w:r w:rsidRPr="00B656CC">
              <w:rPr>
                <w:rFonts w:ascii="Tahoma" w:hAnsi="Tahoma" w:cs="Tahoma"/>
                <w:i/>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14:paraId="4584E3F5" w14:textId="77777777" w:rsidR="001D0FBE" w:rsidRPr="00B656CC" w:rsidRDefault="001D0FBE" w:rsidP="00C6122C">
            <w:pPr>
              <w:spacing w:after="0" w:line="240" w:lineRule="auto"/>
              <w:rPr>
                <w:rFonts w:ascii="Tahoma" w:hAnsi="Tahoma" w:cs="Tahoma"/>
                <w:sz w:val="18"/>
                <w:szCs w:val="18"/>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629F87A"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32E19A3"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A9A80B1" w14:textId="77777777" w:rsidR="001D0FBE" w:rsidRPr="00B656CC" w:rsidRDefault="001D0FBE" w:rsidP="00C6122C">
            <w:pPr>
              <w:spacing w:after="0" w:line="240" w:lineRule="auto"/>
              <w:rPr>
                <w:rFonts w:ascii="Tahoma" w:hAnsi="Tahoma" w:cs="Tahoma"/>
                <w:sz w:val="18"/>
                <w:szCs w:val="18"/>
              </w:rPr>
            </w:pPr>
          </w:p>
        </w:tc>
      </w:tr>
      <w:tr w:rsidR="001D0FBE" w:rsidRPr="00D76365" w14:paraId="1928D8FD" w14:textId="77777777" w:rsidTr="00B656CC">
        <w:trPr>
          <w:cantSplit/>
          <w:trHeight w:val="415"/>
        </w:trPr>
        <w:tc>
          <w:tcPr>
            <w:tcW w:w="709" w:type="dxa"/>
            <w:tcBorders>
              <w:top w:val="single" w:sz="4" w:space="0" w:color="auto"/>
              <w:left w:val="single" w:sz="4" w:space="0" w:color="auto"/>
              <w:bottom w:val="single" w:sz="4" w:space="0" w:color="auto"/>
              <w:right w:val="single" w:sz="4" w:space="0" w:color="auto"/>
            </w:tcBorders>
            <w:vAlign w:val="center"/>
          </w:tcPr>
          <w:p w14:paraId="27EF6E7A" w14:textId="77777777" w:rsidR="001D0FBE" w:rsidRPr="00B656CC" w:rsidRDefault="001D0FBE" w:rsidP="00C6122C">
            <w:pPr>
              <w:spacing w:after="0" w:line="240" w:lineRule="auto"/>
              <w:rPr>
                <w:rFonts w:ascii="Tahoma" w:hAnsi="Tahoma" w:cs="Tahoma"/>
                <w:sz w:val="18"/>
                <w:szCs w:val="18"/>
              </w:rPr>
            </w:pPr>
            <w:r w:rsidRPr="00B656CC">
              <w:rPr>
                <w:rFonts w:ascii="Tahoma" w:hAnsi="Tahoma" w:cs="Tahoma"/>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6E0AE6"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3A4E575"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803936B" w14:textId="77777777" w:rsidR="001D0FBE" w:rsidRPr="00B656CC" w:rsidRDefault="001D0FBE" w:rsidP="00C6122C">
            <w:pPr>
              <w:spacing w:after="0" w:line="240" w:lineRule="auto"/>
              <w:rPr>
                <w:rFonts w:ascii="Tahoma" w:hAnsi="Tahoma" w:cs="Tahoma"/>
                <w:sz w:val="18"/>
                <w:szCs w:val="18"/>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C3B4883"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9599EDB"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E302C85" w14:textId="77777777" w:rsidR="001D0FBE" w:rsidRPr="00B656CC" w:rsidRDefault="001D0FBE" w:rsidP="00C6122C">
            <w:pPr>
              <w:spacing w:after="0" w:line="240" w:lineRule="auto"/>
              <w:rPr>
                <w:rFonts w:ascii="Tahoma" w:hAnsi="Tahoma" w:cs="Tahoma"/>
                <w:sz w:val="18"/>
                <w:szCs w:val="18"/>
              </w:rPr>
            </w:pPr>
          </w:p>
        </w:tc>
      </w:tr>
      <w:tr w:rsidR="001D0FBE" w:rsidRPr="00D76365" w14:paraId="70091A5F" w14:textId="77777777" w:rsidTr="00B656CC">
        <w:trPr>
          <w:cantSplit/>
          <w:trHeight w:val="415"/>
        </w:trPr>
        <w:tc>
          <w:tcPr>
            <w:tcW w:w="709" w:type="dxa"/>
            <w:tcBorders>
              <w:top w:val="single" w:sz="4" w:space="0" w:color="auto"/>
              <w:left w:val="single" w:sz="4" w:space="0" w:color="auto"/>
              <w:bottom w:val="single" w:sz="4" w:space="0" w:color="auto"/>
              <w:right w:val="single" w:sz="4" w:space="0" w:color="auto"/>
            </w:tcBorders>
            <w:vAlign w:val="center"/>
          </w:tcPr>
          <w:p w14:paraId="4F192053" w14:textId="77777777" w:rsidR="001D0FBE" w:rsidRPr="00B656CC" w:rsidRDefault="001D0FBE" w:rsidP="00C6122C">
            <w:pPr>
              <w:spacing w:after="0" w:line="240" w:lineRule="auto"/>
              <w:rPr>
                <w:rFonts w:ascii="Tahoma" w:hAnsi="Tahoma" w:cs="Tahoma"/>
                <w:sz w:val="18"/>
                <w:szCs w:val="18"/>
              </w:rPr>
            </w:pPr>
            <w:r w:rsidRPr="00B656CC">
              <w:rPr>
                <w:rFonts w:ascii="Tahoma" w:hAnsi="Tahoma" w:cs="Tahoma"/>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14:paraId="11F9F5C2"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D55D2A4"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07EBC24" w14:textId="77777777" w:rsidR="001D0FBE" w:rsidRPr="00B656CC" w:rsidRDefault="001D0FBE" w:rsidP="00C6122C">
            <w:pPr>
              <w:spacing w:after="0" w:line="240" w:lineRule="auto"/>
              <w:rPr>
                <w:rFonts w:ascii="Tahoma" w:hAnsi="Tahoma" w:cs="Tahoma"/>
                <w:sz w:val="18"/>
                <w:szCs w:val="18"/>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9046D65"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9E59DFE"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8EB2576" w14:textId="77777777" w:rsidR="001D0FBE" w:rsidRPr="00B656CC" w:rsidRDefault="001D0FBE" w:rsidP="00C6122C">
            <w:pPr>
              <w:spacing w:after="0" w:line="240" w:lineRule="auto"/>
              <w:rPr>
                <w:rFonts w:ascii="Tahoma" w:hAnsi="Tahoma" w:cs="Tahoma"/>
                <w:sz w:val="18"/>
                <w:szCs w:val="18"/>
              </w:rPr>
            </w:pPr>
          </w:p>
        </w:tc>
      </w:tr>
      <w:tr w:rsidR="001D0FBE" w:rsidRPr="00D76365" w14:paraId="75A9542F" w14:textId="77777777" w:rsidTr="00B656CC">
        <w:trPr>
          <w:cantSplit/>
          <w:trHeight w:val="415"/>
        </w:trPr>
        <w:tc>
          <w:tcPr>
            <w:tcW w:w="709" w:type="dxa"/>
            <w:tcBorders>
              <w:top w:val="single" w:sz="4" w:space="0" w:color="auto"/>
              <w:left w:val="single" w:sz="4" w:space="0" w:color="auto"/>
              <w:bottom w:val="single" w:sz="4" w:space="0" w:color="auto"/>
              <w:right w:val="single" w:sz="4" w:space="0" w:color="auto"/>
            </w:tcBorders>
            <w:vAlign w:val="center"/>
          </w:tcPr>
          <w:p w14:paraId="2845AE1E" w14:textId="77777777" w:rsidR="001D0FBE" w:rsidRPr="00B656CC" w:rsidRDefault="001D0FBE" w:rsidP="00C6122C">
            <w:pPr>
              <w:spacing w:after="0" w:line="240" w:lineRule="auto"/>
              <w:rPr>
                <w:rFonts w:ascii="Tahoma" w:hAnsi="Tahoma" w:cs="Tahoma"/>
                <w:sz w:val="18"/>
                <w:szCs w:val="18"/>
              </w:rPr>
            </w:pPr>
            <w:r w:rsidRPr="00B656CC">
              <w:rPr>
                <w:rFonts w:ascii="Tahoma" w:hAnsi="Tahoma" w:cs="Tahoma"/>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14:paraId="14357544"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E0664D"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8C18571" w14:textId="77777777" w:rsidR="001D0FBE" w:rsidRPr="00B656CC" w:rsidRDefault="001D0FBE" w:rsidP="00C6122C">
            <w:pPr>
              <w:spacing w:after="0" w:line="240" w:lineRule="auto"/>
              <w:rPr>
                <w:rFonts w:ascii="Tahoma" w:hAnsi="Tahoma" w:cs="Tahoma"/>
                <w:sz w:val="18"/>
                <w:szCs w:val="18"/>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329285A"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CFDD88A"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16909CA" w14:textId="77777777" w:rsidR="001D0FBE" w:rsidRPr="00B656CC" w:rsidRDefault="001D0FBE" w:rsidP="00C6122C">
            <w:pPr>
              <w:spacing w:after="0" w:line="240" w:lineRule="auto"/>
              <w:rPr>
                <w:rFonts w:ascii="Tahoma" w:hAnsi="Tahoma" w:cs="Tahoma"/>
                <w:sz w:val="18"/>
                <w:szCs w:val="18"/>
              </w:rPr>
            </w:pPr>
          </w:p>
        </w:tc>
      </w:tr>
      <w:tr w:rsidR="001D0FBE" w:rsidRPr="00D76365" w14:paraId="0D9F3605" w14:textId="77777777" w:rsidTr="00B656CC">
        <w:trPr>
          <w:cantSplit/>
          <w:trHeight w:val="415"/>
        </w:trPr>
        <w:tc>
          <w:tcPr>
            <w:tcW w:w="709" w:type="dxa"/>
            <w:tcBorders>
              <w:top w:val="single" w:sz="4" w:space="0" w:color="auto"/>
              <w:left w:val="single" w:sz="4" w:space="0" w:color="auto"/>
              <w:bottom w:val="single" w:sz="4" w:space="0" w:color="auto"/>
              <w:right w:val="single" w:sz="4" w:space="0" w:color="auto"/>
            </w:tcBorders>
            <w:vAlign w:val="center"/>
          </w:tcPr>
          <w:p w14:paraId="7C0F8C0D" w14:textId="77777777" w:rsidR="001D0FBE" w:rsidRPr="00B656CC" w:rsidRDefault="001D0FBE" w:rsidP="00C6122C">
            <w:pPr>
              <w:spacing w:after="0" w:line="240" w:lineRule="auto"/>
              <w:rPr>
                <w:rFonts w:ascii="Tahoma" w:hAnsi="Tahoma" w:cs="Tahoma"/>
                <w:sz w:val="18"/>
                <w:szCs w:val="18"/>
              </w:rPr>
            </w:pPr>
            <w:r w:rsidRPr="00B656CC">
              <w:rPr>
                <w:rFonts w:ascii="Tahoma" w:hAnsi="Tahoma" w:cs="Tahoma"/>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7B7CCE06"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DF8AD65"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820E737" w14:textId="77777777" w:rsidR="001D0FBE" w:rsidRPr="00B656CC" w:rsidRDefault="001D0FBE" w:rsidP="00C6122C">
            <w:pPr>
              <w:spacing w:after="0" w:line="240" w:lineRule="auto"/>
              <w:rPr>
                <w:rFonts w:ascii="Tahoma" w:hAnsi="Tahoma" w:cs="Tahoma"/>
                <w:sz w:val="18"/>
                <w:szCs w:val="18"/>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152F5A2"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6A61AB9"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D5C0100" w14:textId="77777777" w:rsidR="001D0FBE" w:rsidRPr="00B656CC" w:rsidRDefault="001D0FBE" w:rsidP="00C6122C">
            <w:pPr>
              <w:spacing w:after="0" w:line="240" w:lineRule="auto"/>
              <w:rPr>
                <w:rFonts w:ascii="Tahoma" w:hAnsi="Tahoma" w:cs="Tahoma"/>
                <w:sz w:val="18"/>
                <w:szCs w:val="18"/>
              </w:rPr>
            </w:pPr>
          </w:p>
        </w:tc>
      </w:tr>
      <w:tr w:rsidR="001D0FBE" w:rsidRPr="00D76365" w14:paraId="69D3A13B" w14:textId="77777777" w:rsidTr="00B656CC">
        <w:trPr>
          <w:cantSplit/>
          <w:trHeight w:val="415"/>
        </w:trPr>
        <w:tc>
          <w:tcPr>
            <w:tcW w:w="709" w:type="dxa"/>
            <w:tcBorders>
              <w:top w:val="single" w:sz="4" w:space="0" w:color="auto"/>
              <w:left w:val="single" w:sz="4" w:space="0" w:color="auto"/>
              <w:bottom w:val="single" w:sz="4" w:space="0" w:color="auto"/>
              <w:right w:val="single" w:sz="4" w:space="0" w:color="auto"/>
            </w:tcBorders>
            <w:vAlign w:val="center"/>
          </w:tcPr>
          <w:p w14:paraId="2FE80934" w14:textId="77777777" w:rsidR="001D0FBE" w:rsidRPr="00B656CC" w:rsidRDefault="001D0FBE" w:rsidP="00C6122C">
            <w:pPr>
              <w:spacing w:after="0" w:line="240" w:lineRule="auto"/>
              <w:rPr>
                <w:rFonts w:ascii="Tahoma" w:hAnsi="Tahoma" w:cs="Tahoma"/>
                <w:sz w:val="18"/>
                <w:szCs w:val="18"/>
              </w:rPr>
            </w:pPr>
            <w:r w:rsidRPr="00B656CC">
              <w:rPr>
                <w:rFonts w:ascii="Tahoma" w:hAnsi="Tahoma" w:cs="Tahoma"/>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14:paraId="73B5C9E2"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00ED392" w14:textId="77777777" w:rsidR="001D0FBE" w:rsidRPr="00B656CC" w:rsidRDefault="001D0FBE" w:rsidP="00C6122C">
            <w:pPr>
              <w:spacing w:after="0" w:line="240" w:lineRule="auto"/>
              <w:rPr>
                <w:rFonts w:ascii="Tahoma" w:hAnsi="Tahoma" w:cs="Tahom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3D7543D" w14:textId="77777777" w:rsidR="001D0FBE" w:rsidRPr="00B656CC" w:rsidRDefault="001D0FBE" w:rsidP="00C6122C">
            <w:pPr>
              <w:spacing w:after="0" w:line="240" w:lineRule="auto"/>
              <w:rPr>
                <w:rFonts w:ascii="Tahoma" w:hAnsi="Tahoma" w:cs="Tahoma"/>
                <w:sz w:val="18"/>
                <w:szCs w:val="18"/>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6C79DF3"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3033B6F"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3E0BE817" w14:textId="77777777" w:rsidR="001D0FBE" w:rsidRPr="00B656CC" w:rsidRDefault="001D0FBE" w:rsidP="00C6122C">
            <w:pPr>
              <w:spacing w:after="0" w:line="240" w:lineRule="auto"/>
              <w:rPr>
                <w:rFonts w:ascii="Tahoma" w:hAnsi="Tahoma" w:cs="Tahoma"/>
                <w:sz w:val="18"/>
                <w:szCs w:val="18"/>
              </w:rPr>
            </w:pPr>
          </w:p>
        </w:tc>
      </w:tr>
      <w:tr w:rsidR="001D0FBE" w:rsidRPr="00D76365" w14:paraId="7745AB97" w14:textId="77777777" w:rsidTr="00B656CC">
        <w:trPr>
          <w:cantSplit/>
          <w:trHeight w:val="415"/>
        </w:trPr>
        <w:tc>
          <w:tcPr>
            <w:tcW w:w="7507" w:type="dxa"/>
            <w:gridSpan w:val="5"/>
            <w:tcBorders>
              <w:top w:val="single" w:sz="4" w:space="0" w:color="auto"/>
              <w:left w:val="single" w:sz="4" w:space="0" w:color="auto"/>
              <w:bottom w:val="single" w:sz="4" w:space="0" w:color="auto"/>
              <w:right w:val="single" w:sz="4" w:space="0" w:color="auto"/>
            </w:tcBorders>
            <w:vAlign w:val="center"/>
          </w:tcPr>
          <w:p w14:paraId="76DD3D55" w14:textId="77777777" w:rsidR="001D0FBE" w:rsidRPr="00B656CC" w:rsidRDefault="001D0FBE" w:rsidP="00C6122C">
            <w:pPr>
              <w:spacing w:after="0" w:line="240" w:lineRule="auto"/>
              <w:jc w:val="right"/>
              <w:rPr>
                <w:rFonts w:ascii="Tahoma" w:hAnsi="Tahoma" w:cs="Tahoma"/>
                <w:b/>
                <w:sz w:val="18"/>
                <w:szCs w:val="18"/>
              </w:rPr>
            </w:pPr>
            <w:r w:rsidRPr="00B656CC">
              <w:rPr>
                <w:rFonts w:ascii="Tahoma" w:hAnsi="Tahoma" w:cs="Tahoma"/>
                <w:b/>
                <w:sz w:val="18"/>
                <w:szCs w:val="18"/>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2086CB1C" w14:textId="77777777" w:rsidR="001D0FBE" w:rsidRPr="00B656CC" w:rsidRDefault="001D0FBE" w:rsidP="00C6122C">
            <w:pPr>
              <w:spacing w:after="0" w:line="240" w:lineRule="auto"/>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E2AB3EE" w14:textId="77777777" w:rsidR="001D0FBE" w:rsidRPr="00B656CC" w:rsidRDefault="001D0FBE" w:rsidP="00C6122C">
            <w:pPr>
              <w:spacing w:after="0" w:line="240" w:lineRule="auto"/>
              <w:rPr>
                <w:rFonts w:ascii="Tahoma" w:hAnsi="Tahoma" w:cs="Tahoma"/>
                <w:sz w:val="18"/>
                <w:szCs w:val="18"/>
              </w:rPr>
            </w:pPr>
          </w:p>
        </w:tc>
      </w:tr>
    </w:tbl>
    <w:p w14:paraId="46D4C30E" w14:textId="77777777" w:rsidR="001D0FBE" w:rsidRPr="001D0FBE" w:rsidRDefault="001D0FBE" w:rsidP="001D0FBE">
      <w:pPr>
        <w:spacing w:after="0" w:line="240" w:lineRule="auto"/>
        <w:rPr>
          <w:rFonts w:ascii="Tahoma" w:hAnsi="Tahoma" w:cs="Tahoma"/>
          <w:sz w:val="20"/>
          <w:szCs w:val="20"/>
        </w:rPr>
      </w:pPr>
    </w:p>
    <w:p w14:paraId="6B4BCC05" w14:textId="77777777" w:rsidR="001D0FBE" w:rsidRPr="001D0FBE" w:rsidRDefault="001D0FBE" w:rsidP="001D0FBE">
      <w:pPr>
        <w:spacing w:after="0" w:line="240" w:lineRule="auto"/>
        <w:rPr>
          <w:rFonts w:ascii="Tahoma" w:hAnsi="Tahoma" w:cs="Tahoma"/>
          <w:sz w:val="20"/>
          <w:szCs w:val="20"/>
          <w:lang w:val="en-US"/>
        </w:rPr>
      </w:pPr>
    </w:p>
    <w:p w14:paraId="55DED726" w14:textId="77777777" w:rsidR="001D0FBE" w:rsidRDefault="001D0FBE" w:rsidP="005312E7">
      <w:pPr>
        <w:spacing w:after="0" w:line="240" w:lineRule="auto"/>
        <w:jc w:val="right"/>
        <w:rPr>
          <w:rFonts w:ascii="Times New Roman" w:hAnsi="Times New Roman" w:cs="Times New Roman"/>
          <w:sz w:val="24"/>
          <w:szCs w:val="24"/>
        </w:rPr>
        <w:sectPr w:rsidR="001D0FBE" w:rsidSect="00D305A9">
          <w:pgSz w:w="11907" w:h="16840" w:code="9"/>
          <w:pgMar w:top="1134" w:right="850" w:bottom="1134" w:left="1701" w:header="567" w:footer="125" w:gutter="0"/>
          <w:cols w:space="720"/>
          <w:titlePg/>
          <w:docGrid w:linePitch="326"/>
        </w:sectPr>
      </w:pPr>
    </w:p>
    <w:p w14:paraId="60F0A60B" w14:textId="77777777" w:rsidR="001D0FBE" w:rsidRPr="00A733ED" w:rsidRDefault="001D0FBE" w:rsidP="001D0FBE">
      <w:pPr>
        <w:widowControl w:val="0"/>
        <w:jc w:val="right"/>
        <w:rPr>
          <w:rFonts w:ascii="Tahoma" w:hAnsi="Tahoma" w:cs="Tahoma"/>
          <w:sz w:val="20"/>
        </w:rPr>
      </w:pPr>
      <w:r w:rsidRPr="007A52A0">
        <w:rPr>
          <w:rFonts w:ascii="Tahoma" w:hAnsi="Tahoma" w:cs="Tahoma"/>
          <w:sz w:val="20"/>
          <w:highlight w:val="darkGray"/>
        </w:rPr>
        <w:lastRenderedPageBreak/>
        <w:t>Приложение № </w:t>
      </w:r>
      <w:r w:rsidR="00EF28A6" w:rsidRPr="007A52A0">
        <w:rPr>
          <w:rFonts w:ascii="Tahoma" w:hAnsi="Tahoma" w:cs="Tahoma"/>
          <w:color w:val="FF0000"/>
          <w:sz w:val="20"/>
          <w:highlight w:val="darkGray"/>
          <w:u w:color="FFFFFF" w:themeColor="background1"/>
        </w:rPr>
        <w:t>[</w:t>
      </w:r>
      <w:r w:rsidR="00EF28A6" w:rsidRPr="007A52A0">
        <w:rPr>
          <w:rFonts w:ascii="Tahoma" w:hAnsi="Tahoma" w:cs="Tahoma"/>
          <w:sz w:val="20"/>
          <w:highlight w:val="darkGray"/>
        </w:rPr>
        <w:t>•</w:t>
      </w:r>
      <w:r w:rsidR="00EF28A6" w:rsidRPr="007A52A0">
        <w:rPr>
          <w:rFonts w:ascii="Tahoma" w:hAnsi="Tahoma" w:cs="Tahoma"/>
          <w:color w:val="FF0000"/>
          <w:sz w:val="20"/>
          <w:highlight w:val="darkGray"/>
          <w:u w:color="FFFFFF" w:themeColor="background1"/>
        </w:rPr>
        <w:t>]</w:t>
      </w:r>
    </w:p>
    <w:p w14:paraId="0B1EDAA7" w14:textId="77777777" w:rsidR="001D0FBE" w:rsidRPr="00D81A46" w:rsidRDefault="001D0FBE" w:rsidP="001D0FBE">
      <w:pPr>
        <w:rPr>
          <w:rFonts w:ascii="Tahoma" w:hAnsi="Tahoma" w:cs="Tahoma"/>
          <w:b/>
          <w:i/>
          <w:sz w:val="20"/>
        </w:rPr>
      </w:pPr>
      <w:r w:rsidRPr="00B656CC">
        <w:rPr>
          <w:rFonts w:ascii="Tahoma" w:hAnsi="Tahoma" w:cs="Tahoma"/>
          <w:b/>
          <w:i/>
          <w:sz w:val="20"/>
          <w:highlight w:val="darkGray"/>
        </w:rPr>
        <w:t>ФОРМА</w:t>
      </w:r>
    </w:p>
    <w:p w14:paraId="39B6E64D" w14:textId="77777777" w:rsidR="005312E7" w:rsidRPr="00303DC2" w:rsidRDefault="005312E7" w:rsidP="005312E7">
      <w:pPr>
        <w:spacing w:after="0" w:line="240" w:lineRule="auto"/>
        <w:rPr>
          <w:rFonts w:ascii="Times New Roman" w:hAnsi="Times New Roman" w:cs="Times New Roman"/>
          <w:sz w:val="24"/>
          <w:szCs w:val="24"/>
        </w:rPr>
      </w:pPr>
    </w:p>
    <w:p w14:paraId="38ADE334" w14:textId="435D8FF8" w:rsidR="00A84A09" w:rsidRPr="001D0FBE" w:rsidRDefault="00A84A09" w:rsidP="001D0FBE">
      <w:pPr>
        <w:widowControl w:val="0"/>
        <w:spacing w:after="0" w:line="240" w:lineRule="auto"/>
        <w:ind w:firstLine="709"/>
        <w:jc w:val="center"/>
        <w:rPr>
          <w:rFonts w:ascii="Tahoma" w:eastAsia="Times New Roman" w:hAnsi="Tahoma" w:cs="Tahoma"/>
          <w:b/>
          <w:sz w:val="20"/>
          <w:szCs w:val="20"/>
        </w:rPr>
      </w:pPr>
      <w:r w:rsidRPr="007A52A0">
        <w:rPr>
          <w:rFonts w:ascii="Tahoma" w:eastAsia="Times New Roman" w:hAnsi="Tahoma" w:cs="Tahoma"/>
          <w:b/>
          <w:sz w:val="20"/>
          <w:szCs w:val="20"/>
          <w:highlight w:val="darkGray"/>
        </w:rPr>
        <w:t>ЗА</w:t>
      </w:r>
      <w:r w:rsidR="00C660EE" w:rsidRPr="007A52A0">
        <w:rPr>
          <w:rFonts w:ascii="Tahoma" w:eastAsia="Times New Roman" w:hAnsi="Tahoma" w:cs="Tahoma"/>
          <w:b/>
          <w:sz w:val="20"/>
          <w:szCs w:val="20"/>
          <w:highlight w:val="darkGray"/>
        </w:rPr>
        <w:t>ЯВКА</w:t>
      </w:r>
      <w:r w:rsidRPr="007A52A0">
        <w:rPr>
          <w:rFonts w:ascii="Tahoma" w:eastAsia="Times New Roman" w:hAnsi="Tahoma" w:cs="Tahoma"/>
          <w:b/>
          <w:sz w:val="20"/>
          <w:szCs w:val="20"/>
          <w:highlight w:val="darkGray"/>
        </w:rPr>
        <w:t xml:space="preserve"> №</w:t>
      </w:r>
      <w:r w:rsidR="00AD2005" w:rsidRPr="00E209F7">
        <w:rPr>
          <w:rStyle w:val="a7"/>
          <w:rFonts w:ascii="Tahoma" w:eastAsia="Times New Roman" w:hAnsi="Tahoma" w:cs="Tahoma"/>
          <w:b/>
          <w:color w:val="FF0000"/>
          <w:sz w:val="20"/>
          <w:szCs w:val="20"/>
          <w:highlight w:val="darkGray"/>
        </w:rPr>
        <w:footnoteReference w:id="277"/>
      </w:r>
    </w:p>
    <w:p w14:paraId="01F20375" w14:textId="77777777" w:rsidR="00A84A09" w:rsidRPr="001D0FBE" w:rsidRDefault="00A84A09" w:rsidP="00966493">
      <w:pPr>
        <w:widowControl w:val="0"/>
        <w:spacing w:after="0" w:line="240" w:lineRule="auto"/>
        <w:ind w:firstLine="709"/>
        <w:jc w:val="center"/>
        <w:rPr>
          <w:rFonts w:ascii="Tahoma" w:eastAsia="Times New Roman" w:hAnsi="Tahoma" w:cs="Tahoma"/>
          <w:sz w:val="20"/>
          <w:szCs w:val="20"/>
        </w:rPr>
      </w:pPr>
      <w:r w:rsidRPr="00AD2005">
        <w:rPr>
          <w:rFonts w:ascii="Tahoma" w:eastAsia="Times New Roman" w:hAnsi="Tahoma" w:cs="Tahoma"/>
          <w:sz w:val="20"/>
          <w:szCs w:val="20"/>
          <w:highlight w:val="darkGray"/>
        </w:rPr>
        <w:t xml:space="preserve">к Договору №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Pr="00AD2005">
        <w:rPr>
          <w:rFonts w:ascii="Tahoma" w:eastAsia="Times New Roman" w:hAnsi="Tahoma" w:cs="Tahoma"/>
          <w:sz w:val="20"/>
          <w:szCs w:val="20"/>
          <w:highlight w:val="darkGray"/>
        </w:rPr>
        <w:t xml:space="preserve">от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00DE71E6" w:rsidRPr="00AD2005">
        <w:rPr>
          <w:rFonts w:ascii="Tahoma" w:eastAsia="Times New Roman" w:hAnsi="Tahoma" w:cs="Tahoma"/>
          <w:sz w:val="20"/>
          <w:szCs w:val="20"/>
          <w:highlight w:val="darkGray"/>
        </w:rPr>
        <w:t xml:space="preserve">(далее – </w:t>
      </w:r>
      <w:r w:rsidR="009C2872" w:rsidRPr="00AD2005">
        <w:rPr>
          <w:rFonts w:ascii="Tahoma" w:eastAsia="Times New Roman" w:hAnsi="Tahoma" w:cs="Tahoma"/>
          <w:sz w:val="20"/>
          <w:szCs w:val="20"/>
          <w:highlight w:val="darkGray"/>
        </w:rPr>
        <w:t>Д</w:t>
      </w:r>
      <w:r w:rsidRPr="00AD2005">
        <w:rPr>
          <w:rFonts w:ascii="Tahoma" w:eastAsia="Times New Roman" w:hAnsi="Tahoma" w:cs="Tahoma"/>
          <w:sz w:val="20"/>
          <w:szCs w:val="20"/>
          <w:highlight w:val="darkGray"/>
        </w:rPr>
        <w:t>оговор)</w:t>
      </w:r>
    </w:p>
    <w:p w14:paraId="3C7B5082" w14:textId="77777777" w:rsidR="00A84A09" w:rsidRPr="001D0FBE" w:rsidRDefault="00A84A09" w:rsidP="00966493">
      <w:pPr>
        <w:widowControl w:val="0"/>
        <w:spacing w:after="0" w:line="240" w:lineRule="auto"/>
        <w:rPr>
          <w:rFonts w:ascii="Tahoma" w:eastAsia="Times New Roman"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4010E1" w:rsidRPr="00A27C0E" w14:paraId="01F296F6" w14:textId="77777777" w:rsidTr="00C6122C">
        <w:tc>
          <w:tcPr>
            <w:tcW w:w="5241" w:type="dxa"/>
            <w:gridSpan w:val="2"/>
          </w:tcPr>
          <w:p w14:paraId="61CC5D20" w14:textId="77777777" w:rsidR="004010E1" w:rsidRPr="00A27C0E" w:rsidRDefault="00D03E17"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81D738E"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1CE7141C"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78"/>
            </w:r>
          </w:p>
          <w:p w14:paraId="67FB4405"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79"/>
            </w:r>
            <w:r w:rsidRPr="00A27C0E">
              <w:rPr>
                <w:rFonts w:ascii="Tahoma" w:hAnsi="Tahoma" w:cs="Tahoma"/>
                <w:sz w:val="20"/>
              </w:rPr>
              <w:t>,</w:t>
            </w:r>
          </w:p>
          <w:p w14:paraId="2D6D6975"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80"/>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281"/>
            </w:r>
          </w:p>
        </w:tc>
        <w:tc>
          <w:tcPr>
            <w:tcW w:w="4953" w:type="dxa"/>
            <w:gridSpan w:val="3"/>
          </w:tcPr>
          <w:p w14:paraId="597367B9"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3B5F0337" w14:textId="77777777" w:rsidR="004010E1" w:rsidRPr="00A27C0E" w:rsidRDefault="004010E1" w:rsidP="00C6122C">
            <w:pPr>
              <w:widowControl w:val="0"/>
              <w:autoSpaceDE w:val="0"/>
              <w:autoSpaceDN w:val="0"/>
              <w:adjustRightInd w:val="0"/>
              <w:ind w:right="140"/>
              <w:rPr>
                <w:rFonts w:ascii="Tahoma" w:hAnsi="Tahoma" w:cs="Tahoma"/>
                <w:b/>
                <w:sz w:val="20"/>
              </w:rPr>
            </w:pPr>
          </w:p>
          <w:p w14:paraId="56A4F947" w14:textId="77777777" w:rsidR="008C4832" w:rsidRDefault="004010E1" w:rsidP="00C6122C">
            <w:pPr>
              <w:widowControl w:val="0"/>
              <w:autoSpaceDE w:val="0"/>
              <w:autoSpaceDN w:val="0"/>
              <w:adjustRightInd w:val="0"/>
              <w:ind w:left="185" w:right="140"/>
              <w:rPr>
                <w:rFonts w:ascii="Tahoma" w:hAnsi="Tahoma" w:cs="Tahoma"/>
                <w:b/>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sidR="0099171D">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p>
          <w:p w14:paraId="470B3B1C" w14:textId="59A2D3D2" w:rsidR="004010E1" w:rsidRPr="00A27C0E" w:rsidRDefault="004010E1" w:rsidP="00C6122C">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82"/>
            </w:r>
          </w:p>
          <w:p w14:paraId="14E76AC1"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83"/>
            </w:r>
            <w:r w:rsidRPr="00A27C0E">
              <w:rPr>
                <w:rFonts w:ascii="Tahoma" w:hAnsi="Tahoma" w:cs="Tahoma"/>
                <w:sz w:val="20"/>
              </w:rPr>
              <w:t>,</w:t>
            </w:r>
          </w:p>
          <w:p w14:paraId="0CF72FD4"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84"/>
            </w:r>
          </w:p>
        </w:tc>
      </w:tr>
      <w:tr w:rsidR="004010E1" w:rsidRPr="00A27C0E" w14:paraId="523A0D6E" w14:textId="77777777" w:rsidTr="00C6122C">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295FEA8" w14:textId="77777777" w:rsidR="004010E1" w:rsidRPr="00A27C0E" w:rsidRDefault="004010E1" w:rsidP="00C6122C">
            <w:pPr>
              <w:pStyle w:val="SL0CommentSimplawyer"/>
              <w:rPr>
                <w:sz w:val="20"/>
                <w:szCs w:val="20"/>
              </w:rPr>
            </w:pPr>
          </w:p>
          <w:p w14:paraId="5F576213"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365A6B17" w14:textId="77777777" w:rsidR="004010E1" w:rsidRPr="00A27C0E" w:rsidRDefault="004010E1" w:rsidP="00C6122C">
            <w:pPr>
              <w:pStyle w:val="SL0CommentSimplawyer"/>
              <w:rPr>
                <w:sz w:val="20"/>
                <w:szCs w:val="20"/>
              </w:rPr>
            </w:pPr>
          </w:p>
        </w:tc>
        <w:tc>
          <w:tcPr>
            <w:tcW w:w="4394" w:type="dxa"/>
            <w:tcBorders>
              <w:bottom w:val="dotted" w:sz="4" w:space="0" w:color="A6A6A6" w:themeColor="background1" w:themeShade="A6"/>
            </w:tcBorders>
            <w:tcMar>
              <w:left w:w="0" w:type="dxa"/>
            </w:tcMar>
          </w:tcPr>
          <w:p w14:paraId="45CB1251" w14:textId="77777777" w:rsidR="004010E1" w:rsidRPr="00A27C0E" w:rsidRDefault="004010E1" w:rsidP="00C6122C">
            <w:pPr>
              <w:pStyle w:val="SL0CommentSimplawyer"/>
              <w:rPr>
                <w:sz w:val="20"/>
                <w:szCs w:val="20"/>
              </w:rPr>
            </w:pPr>
          </w:p>
          <w:p w14:paraId="1A8A99C6"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15B7EDC6" w14:textId="77777777" w:rsidTr="00C6122C">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8222043" w14:textId="77777777" w:rsidR="004010E1" w:rsidRPr="00A27C0E" w:rsidRDefault="004010E1" w:rsidP="00C6122C">
            <w:pPr>
              <w:pStyle w:val="affa"/>
              <w:rPr>
                <w:rFonts w:ascii="Tahoma" w:hAnsi="Tahoma" w:cs="Tahoma"/>
                <w:sz w:val="20"/>
              </w:rPr>
            </w:pPr>
          </w:p>
          <w:p w14:paraId="703C6202"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5788E55B" w14:textId="77777777" w:rsidR="004010E1" w:rsidRPr="00A27C0E" w:rsidRDefault="004010E1" w:rsidP="00C6122C">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9D3AD00" w14:textId="77777777" w:rsidR="004010E1" w:rsidRPr="00A27C0E" w:rsidRDefault="004010E1" w:rsidP="00C6122C">
            <w:pPr>
              <w:pStyle w:val="affa"/>
              <w:rPr>
                <w:rFonts w:ascii="Tahoma" w:hAnsi="Tahoma" w:cs="Tahoma"/>
                <w:sz w:val="20"/>
              </w:rPr>
            </w:pPr>
          </w:p>
          <w:p w14:paraId="08A0A3C8" w14:textId="77777777" w:rsidR="004010E1" w:rsidRPr="00A27C0E" w:rsidRDefault="004010E1" w:rsidP="00C6122C">
            <w:pPr>
              <w:pStyle w:val="affa"/>
              <w:rPr>
                <w:rFonts w:ascii="Tahoma" w:hAnsi="Tahoma" w:cs="Tahoma"/>
                <w:sz w:val="20"/>
              </w:rPr>
            </w:pPr>
          </w:p>
        </w:tc>
      </w:tr>
    </w:tbl>
    <w:p w14:paraId="4C298EA9" w14:textId="77777777" w:rsidR="00A84A09" w:rsidRPr="001D0FBE" w:rsidRDefault="00A84A09" w:rsidP="00966493">
      <w:pPr>
        <w:widowControl w:val="0"/>
        <w:tabs>
          <w:tab w:val="left" w:pos="142"/>
        </w:tabs>
        <w:spacing w:after="0" w:line="240" w:lineRule="auto"/>
        <w:ind w:firstLine="709"/>
        <w:jc w:val="both"/>
        <w:rPr>
          <w:rFonts w:ascii="Tahoma" w:eastAsia="Times New Roman" w:hAnsi="Tahoma" w:cs="Tahoma"/>
          <w:sz w:val="20"/>
          <w:szCs w:val="20"/>
        </w:rPr>
      </w:pPr>
    </w:p>
    <w:p w14:paraId="7152B90A" w14:textId="77777777" w:rsidR="00292666" w:rsidRDefault="00292666" w:rsidP="00966493">
      <w:pPr>
        <w:widowControl w:val="0"/>
        <w:spacing w:after="0" w:line="240" w:lineRule="auto"/>
        <w:ind w:firstLine="709"/>
        <w:jc w:val="center"/>
        <w:rPr>
          <w:rFonts w:ascii="Tahoma" w:eastAsia="Times New Roman" w:hAnsi="Tahoma" w:cs="Tahoma"/>
          <w:b/>
          <w:sz w:val="20"/>
          <w:szCs w:val="20"/>
        </w:rPr>
      </w:pPr>
    </w:p>
    <w:p w14:paraId="0D91B80F" w14:textId="6CAAFD03" w:rsidR="00C6122C" w:rsidRDefault="00122006" w:rsidP="004B2D50">
      <w:pPr>
        <w:pStyle w:val="aff6"/>
        <w:numPr>
          <w:ilvl w:val="0"/>
          <w:numId w:val="60"/>
        </w:numPr>
        <w:ind w:left="851" w:hanging="851"/>
      </w:pPr>
      <w:r w:rsidRPr="004D16D2">
        <w:t xml:space="preserve">Требования к составу и объему </w:t>
      </w:r>
      <w:r w:rsidR="00A42E04">
        <w:t>У</w:t>
      </w:r>
      <w:r w:rsidRPr="004D16D2">
        <w:t xml:space="preserve">слуг </w:t>
      </w:r>
      <w:r w:rsidR="00A315A9" w:rsidRPr="009206F7">
        <w:rPr>
          <w:color w:val="FF0000"/>
        </w:rPr>
        <w:t>[</w:t>
      </w:r>
      <w:r w:rsidR="00A315A9" w:rsidRPr="00A315A9">
        <w:t xml:space="preserve"> </w:t>
      </w:r>
      <w:r w:rsidRPr="004D16D2">
        <w:t>в том числе по этапам</w:t>
      </w:r>
      <w:r w:rsidR="00A315A9">
        <w:t xml:space="preserve"> </w:t>
      </w:r>
      <w:r w:rsidR="00A315A9" w:rsidRPr="009206F7">
        <w:rPr>
          <w:color w:val="FF0000"/>
        </w:rPr>
        <w:t>]</w:t>
      </w:r>
      <w:r w:rsidR="00820AF7">
        <w:rPr>
          <w:color w:val="FF0000"/>
        </w:rPr>
        <w:t xml:space="preserve"> </w:t>
      </w:r>
      <w:r w:rsidR="00820AF7">
        <w:rPr>
          <w:bCs/>
          <w:color w:val="FF0000"/>
        </w:rPr>
        <w:t xml:space="preserve">/ </w:t>
      </w:r>
      <w:r w:rsidR="00820AF7" w:rsidRPr="007F26A6">
        <w:rPr>
          <w:bCs/>
          <w:color w:val="FF0000"/>
        </w:rPr>
        <w:t>[</w:t>
      </w:r>
      <w:r w:rsidR="00820AF7" w:rsidRPr="001D0FBE">
        <w:t xml:space="preserve"> в том числе по </w:t>
      </w:r>
      <w:r w:rsidR="00820AF7">
        <w:t xml:space="preserve">Отчетным периодам </w:t>
      </w:r>
      <w:r w:rsidR="00820AF7" w:rsidRPr="007F26A6">
        <w:rPr>
          <w:bCs/>
          <w:color w:val="FF0000"/>
        </w:rPr>
        <w:t>]</w:t>
      </w:r>
      <w:r w:rsidR="00C502C9" w:rsidRPr="00C502C9">
        <w:rPr>
          <w:rStyle w:val="a7"/>
          <w:color w:val="FF0000"/>
        </w:rPr>
        <w:t xml:space="preserve"> </w:t>
      </w:r>
      <w:r w:rsidR="00C502C9">
        <w:rPr>
          <w:rStyle w:val="a7"/>
          <w:color w:val="FF0000"/>
        </w:rPr>
        <w:footnoteReference w:id="285"/>
      </w:r>
      <w:r w:rsidRPr="004D16D2">
        <w:t>:</w:t>
      </w:r>
      <w:r w:rsidRPr="009206F7">
        <w:rPr>
          <w:color w:val="FF0000"/>
        </w:rPr>
        <w:t xml:space="preserve"> </w:t>
      </w:r>
      <w:r w:rsidR="00C6122C" w:rsidRPr="009206F7">
        <w:rPr>
          <w:color w:val="FF0000"/>
        </w:rPr>
        <w:t>[</w:t>
      </w:r>
      <w:r w:rsidR="00C6122C" w:rsidRPr="00D060EA">
        <w:rPr>
          <w:rFonts w:ascii="Times New Roman" w:hAnsi="Times New Roman" w:cstheme="minorBidi"/>
        </w:rPr>
        <w:t>•</w:t>
      </w:r>
      <w:r w:rsidR="00C6122C" w:rsidRPr="009206F7">
        <w:rPr>
          <w:color w:val="FF0000"/>
        </w:rPr>
        <w:t>]</w:t>
      </w:r>
      <w:r w:rsidR="00C6122C">
        <w:t xml:space="preserve"> </w:t>
      </w:r>
    </w:p>
    <w:p w14:paraId="2A4EE201" w14:textId="77777777" w:rsidR="00C10748" w:rsidRPr="001D0FBE" w:rsidRDefault="00C10748" w:rsidP="004B2D50">
      <w:pPr>
        <w:pStyle w:val="aff6"/>
        <w:numPr>
          <w:ilvl w:val="0"/>
          <w:numId w:val="60"/>
        </w:numPr>
        <w:ind w:left="851" w:hanging="851"/>
        <w:rPr>
          <w:rFonts w:eastAsia="Times New Roman"/>
        </w:rPr>
      </w:pPr>
      <w:r w:rsidRPr="004D16D2">
        <w:t xml:space="preserve">Требования к результатам оказания </w:t>
      </w:r>
      <w:r w:rsidR="00A42E04">
        <w:t>У</w:t>
      </w:r>
      <w:r w:rsidRPr="004D16D2">
        <w:t>слуг и отчетной документации:</w:t>
      </w:r>
      <w:r w:rsidRPr="001D0FBE">
        <w:rPr>
          <w:rFonts w:eastAsia="Times New Roman"/>
        </w:rPr>
        <w:t xml:space="preserve"> </w:t>
      </w:r>
      <w:r w:rsidR="00122006" w:rsidRPr="009206F7">
        <w:rPr>
          <w:color w:val="FF0000"/>
        </w:rPr>
        <w:t>[</w:t>
      </w:r>
      <w:r w:rsidR="00122006" w:rsidRPr="00D060EA">
        <w:rPr>
          <w:rFonts w:ascii="Times New Roman" w:hAnsi="Times New Roman" w:cstheme="minorBidi"/>
        </w:rPr>
        <w:t>•</w:t>
      </w:r>
      <w:r w:rsidR="00122006" w:rsidRPr="009206F7">
        <w:rPr>
          <w:color w:val="FF0000"/>
        </w:rPr>
        <w:t>]</w:t>
      </w:r>
      <w:r w:rsidR="00122006">
        <w:t xml:space="preserve"> </w:t>
      </w:r>
    </w:p>
    <w:p w14:paraId="2F410FF0" w14:textId="77777777" w:rsidR="005C53F1" w:rsidRPr="00A315A9" w:rsidRDefault="00D03E17" w:rsidP="004B2D50">
      <w:pPr>
        <w:pStyle w:val="aff6"/>
        <w:numPr>
          <w:ilvl w:val="0"/>
          <w:numId w:val="60"/>
        </w:numPr>
        <w:ind w:left="851" w:hanging="851"/>
        <w:rPr>
          <w:color w:val="FF0000"/>
        </w:rPr>
      </w:pPr>
      <w:r w:rsidRPr="009206F7">
        <w:rPr>
          <w:color w:val="FF0000"/>
        </w:rPr>
        <w:t>[</w:t>
      </w:r>
      <w:r>
        <w:rPr>
          <w:color w:val="FF0000"/>
        </w:rPr>
        <w:t xml:space="preserve"> </w:t>
      </w:r>
      <w:r w:rsidR="00C10748" w:rsidRPr="004D16D2">
        <w:t>Иные требования</w:t>
      </w:r>
      <w:r w:rsidR="00122006" w:rsidRPr="004D16D2">
        <w:t>:</w:t>
      </w:r>
      <w:r w:rsidR="00C10748" w:rsidRPr="004D16D2">
        <w:t xml:space="preserve"> </w:t>
      </w:r>
      <w:r w:rsidR="00122006" w:rsidRPr="009206F7">
        <w:rPr>
          <w:color w:val="FF0000"/>
        </w:rPr>
        <w:t>[</w:t>
      </w:r>
      <w:r w:rsidR="00122006" w:rsidRPr="00A315A9">
        <w:rPr>
          <w:color w:val="FF0000"/>
        </w:rPr>
        <w:t>•</w:t>
      </w:r>
      <w:r w:rsidR="00122006" w:rsidRPr="009206F7">
        <w:rPr>
          <w:color w:val="FF0000"/>
        </w:rPr>
        <w:t>]</w:t>
      </w:r>
      <w:r w:rsidR="00122006" w:rsidRPr="009E3AAC">
        <w:rPr>
          <w:color w:val="FF0000"/>
          <w:vertAlign w:val="superscript"/>
        </w:rPr>
        <w:footnoteReference w:id="286"/>
      </w:r>
      <w:r w:rsidRPr="009E3AAC">
        <w:rPr>
          <w:color w:val="FF0000"/>
        </w:rPr>
        <w:t>]</w:t>
      </w:r>
      <w:r w:rsidRPr="00A315A9" w:rsidDel="00122006">
        <w:rPr>
          <w:color w:val="FF0000"/>
        </w:rPr>
        <w:t xml:space="preserve"> </w:t>
      </w:r>
    </w:p>
    <w:p w14:paraId="6E0D4047" w14:textId="77777777" w:rsidR="005C53F1" w:rsidRPr="00A315A9" w:rsidRDefault="00A315A9" w:rsidP="004B2D50">
      <w:pPr>
        <w:pStyle w:val="aff6"/>
        <w:numPr>
          <w:ilvl w:val="0"/>
          <w:numId w:val="60"/>
        </w:numPr>
        <w:ind w:left="851" w:hanging="851"/>
      </w:pPr>
      <w:r>
        <w:rPr>
          <w:color w:val="FF0000"/>
        </w:rPr>
        <w:t xml:space="preserve">[ </w:t>
      </w:r>
      <w:r w:rsidRPr="00D542C0">
        <w:t>Общий срок</w:t>
      </w:r>
      <w:r>
        <w:t xml:space="preserve"> </w:t>
      </w:r>
      <w:r>
        <w:rPr>
          <w:color w:val="FF0000"/>
        </w:rPr>
        <w:t xml:space="preserve">] </w:t>
      </w:r>
      <w:r w:rsidRPr="009E3AAC">
        <w:rPr>
          <w:rStyle w:val="a7"/>
          <w:color w:val="FF0000"/>
        </w:rPr>
        <w:footnoteReference w:id="287"/>
      </w:r>
      <w:r w:rsidRPr="009E3AAC">
        <w:rPr>
          <w:color w:val="FF0000"/>
        </w:rPr>
        <w:t xml:space="preserve"> </w:t>
      </w:r>
      <w:r>
        <w:rPr>
          <w:color w:val="FF0000"/>
        </w:rPr>
        <w:t xml:space="preserve">/ </w:t>
      </w:r>
      <w:r w:rsidRPr="009206F7">
        <w:rPr>
          <w:color w:val="FF0000"/>
        </w:rPr>
        <w:t>[</w:t>
      </w:r>
      <w:r w:rsidRPr="00A315A9" w:rsidDel="00122006">
        <w:t xml:space="preserve"> </w:t>
      </w:r>
      <w:r w:rsidR="005C53F1" w:rsidRPr="00A315A9">
        <w:t xml:space="preserve">Срок </w:t>
      </w:r>
      <w:r w:rsidR="005C53F1" w:rsidRPr="00A315A9">
        <w:rPr>
          <w:color w:val="FF0000"/>
        </w:rPr>
        <w:t>]</w:t>
      </w:r>
      <w:r w:rsidR="005C53F1" w:rsidRPr="004D16D2">
        <w:t xml:space="preserve"> </w:t>
      </w:r>
      <w:r w:rsidR="005C53F1" w:rsidRPr="009E3AAC">
        <w:rPr>
          <w:color w:val="FF0000"/>
          <w:vertAlign w:val="superscript"/>
        </w:rPr>
        <w:footnoteReference w:id="288"/>
      </w:r>
      <w:r w:rsidR="005C53F1" w:rsidRPr="009E3AAC">
        <w:rPr>
          <w:color w:val="FF0000"/>
        </w:rPr>
        <w:t xml:space="preserve"> </w:t>
      </w:r>
      <w:r>
        <w:t xml:space="preserve">оказания Услуг </w:t>
      </w:r>
      <w:r w:rsidR="005C53F1" w:rsidRPr="00A315A9">
        <w:t>по Заявке:</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5C53F1" w:rsidRPr="0046405C" w14:paraId="5D620229" w14:textId="77777777" w:rsidTr="00263EB4">
        <w:tc>
          <w:tcPr>
            <w:tcW w:w="3261" w:type="dxa"/>
            <w:tcBorders>
              <w:right w:val="dotted" w:sz="4" w:space="0" w:color="A6A6A6" w:themeColor="background1" w:themeShade="A6"/>
            </w:tcBorders>
          </w:tcPr>
          <w:p w14:paraId="0D67D8AF" w14:textId="77777777" w:rsidR="005C53F1" w:rsidRPr="0046405C" w:rsidRDefault="005C53F1" w:rsidP="00263EB4">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3F072D6" w14:textId="77777777" w:rsidR="005C53F1" w:rsidRPr="0046405C" w:rsidRDefault="005C53F1" w:rsidP="00263EB4">
            <w:pPr>
              <w:pStyle w:val="SL0Text8Simplawyer"/>
              <w:rPr>
                <w:sz w:val="20"/>
                <w:szCs w:val="20"/>
              </w:rPr>
            </w:pPr>
            <w:r w:rsidRPr="007F26A6">
              <w:rPr>
                <w:color w:val="FF0000"/>
                <w:sz w:val="20"/>
                <w:szCs w:val="20"/>
              </w:rPr>
              <w:t>[</w:t>
            </w:r>
            <w:r w:rsidRPr="0046405C">
              <w:rPr>
                <w:sz w:val="20"/>
                <w:szCs w:val="20"/>
              </w:rPr>
              <w:t xml:space="preserve"> с </w:t>
            </w:r>
            <w:r w:rsidRPr="007F26A6">
              <w:rPr>
                <w:color w:val="FF0000"/>
                <w:sz w:val="20"/>
                <w:szCs w:val="20"/>
              </w:rPr>
              <w:t>[</w:t>
            </w:r>
            <w:r w:rsidRPr="0046405C">
              <w:rPr>
                <w:bCs/>
                <w:sz w:val="20"/>
                <w:szCs w:val="20"/>
              </w:rPr>
              <w:t>•</w:t>
            </w:r>
            <w:r w:rsidRPr="007F26A6">
              <w:rPr>
                <w:color w:val="FF0000"/>
                <w:sz w:val="20"/>
                <w:szCs w:val="20"/>
              </w:rPr>
              <w:t>]</w:t>
            </w:r>
            <w:r w:rsidRPr="009E3AAC">
              <w:rPr>
                <w:rStyle w:val="a7"/>
                <w:color w:val="FF0000"/>
                <w:sz w:val="20"/>
                <w:szCs w:val="20"/>
              </w:rPr>
              <w:footnoteReference w:id="289"/>
            </w:r>
            <w:r w:rsidRPr="0046405C">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rPr>
                <w:color w:val="FF0000"/>
                <w:sz w:val="20"/>
                <w:szCs w:val="20"/>
              </w:rPr>
              <w:t xml:space="preserve"> </w:t>
            </w:r>
            <w:r w:rsidRPr="007F26A6">
              <w:rPr>
                <w:color w:val="FF0000"/>
                <w:sz w:val="20"/>
                <w:szCs w:val="20"/>
              </w:rPr>
              <w:t>]</w:t>
            </w:r>
          </w:p>
          <w:p w14:paraId="1A725D9A" w14:textId="77777777" w:rsidR="005C53F1" w:rsidRPr="0046405C" w:rsidRDefault="005C53F1" w:rsidP="00263EB4">
            <w:pPr>
              <w:pStyle w:val="SL0Text8Simplawyer"/>
              <w:rPr>
                <w:sz w:val="20"/>
                <w:szCs w:val="20"/>
              </w:rPr>
            </w:pPr>
            <w:r w:rsidRPr="00374231">
              <w:rPr>
                <w:color w:val="FF0000"/>
                <w:sz w:val="20"/>
                <w:szCs w:val="20"/>
              </w:rPr>
              <w:t>/</w:t>
            </w:r>
            <w:r w:rsidRPr="0046405C">
              <w:rPr>
                <w:sz w:val="20"/>
                <w:szCs w:val="20"/>
              </w:rPr>
              <w:t xml:space="preserve"> </w:t>
            </w:r>
          </w:p>
          <w:p w14:paraId="0E4FB7ED" w14:textId="06A6270F" w:rsidR="005C53F1" w:rsidRDefault="005C53F1" w:rsidP="00263EB4">
            <w:pPr>
              <w:pStyle w:val="SL0Text8Simplawyer"/>
              <w:rPr>
                <w:color w:val="FF0000"/>
                <w:sz w:val="20"/>
                <w:szCs w:val="20"/>
              </w:rPr>
            </w:pPr>
            <w:proofErr w:type="gramStart"/>
            <w:r w:rsidRPr="007F26A6">
              <w:rPr>
                <w:color w:val="FF0000"/>
                <w:sz w:val="20"/>
                <w:szCs w:val="20"/>
              </w:rPr>
              <w:t>[</w:t>
            </w:r>
            <w:r w:rsidRPr="0046405C">
              <w:rPr>
                <w:sz w:val="20"/>
                <w:szCs w:val="20"/>
              </w:rPr>
              <w:t xml:space="preserve"> не</w:t>
            </w:r>
            <w:proofErr w:type="gramEnd"/>
            <w:r w:rsidRPr="0046405C">
              <w:rPr>
                <w:sz w:val="20"/>
                <w:szCs w:val="20"/>
              </w:rPr>
              <w:t xml:space="preserve">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00983160" w:rsidRPr="007F26A6">
              <w:rPr>
                <w:color w:val="FF0000"/>
                <w:sz w:val="20"/>
                <w:szCs w:val="20"/>
              </w:rPr>
              <w:t>[</w:t>
            </w:r>
            <w:r w:rsidR="00983160">
              <w:rPr>
                <w:color w:val="FF0000"/>
                <w:sz w:val="20"/>
                <w:szCs w:val="20"/>
              </w:rPr>
              <w:t xml:space="preserve"> </w:t>
            </w:r>
            <w:r>
              <w:rPr>
                <w:sz w:val="20"/>
                <w:szCs w:val="20"/>
              </w:rPr>
              <w:t>Заявки</w:t>
            </w:r>
            <w:r w:rsidRPr="0046405C">
              <w:rPr>
                <w:sz w:val="20"/>
                <w:szCs w:val="20"/>
              </w:rPr>
              <w:t xml:space="preserve"> </w:t>
            </w:r>
            <w:r w:rsidRPr="007F26A6">
              <w:rPr>
                <w:color w:val="FF0000"/>
                <w:sz w:val="20"/>
                <w:szCs w:val="20"/>
              </w:rPr>
              <w:t>]</w:t>
            </w:r>
          </w:p>
          <w:p w14:paraId="49F33B97" w14:textId="77777777" w:rsidR="00D722BA" w:rsidRDefault="00D722BA" w:rsidP="00D722BA">
            <w:pPr>
              <w:pStyle w:val="SL0Text8Simplawyer"/>
              <w:rPr>
                <w:color w:val="FF0000"/>
                <w:sz w:val="20"/>
                <w:szCs w:val="20"/>
              </w:rPr>
            </w:pPr>
            <w:r>
              <w:rPr>
                <w:color w:val="FF0000"/>
                <w:sz w:val="20"/>
                <w:szCs w:val="20"/>
              </w:rPr>
              <w:t xml:space="preserve">/ </w:t>
            </w:r>
          </w:p>
          <w:p w14:paraId="307D98F7" w14:textId="449347DD" w:rsidR="00D722BA" w:rsidRPr="0046405C" w:rsidRDefault="00D722BA" w:rsidP="00D722BA">
            <w:pPr>
              <w:pStyle w:val="SL0Text8Simplawyer"/>
            </w:pPr>
            <w:r w:rsidRPr="00365092">
              <w:rPr>
                <w:color w:val="FF0000"/>
                <w:sz w:val="20"/>
                <w:szCs w:val="20"/>
              </w:rPr>
              <w:t>[</w:t>
            </w:r>
            <w:r>
              <w:rPr>
                <w:color w:val="FF0000"/>
                <w:sz w:val="20"/>
                <w:szCs w:val="20"/>
              </w:rPr>
              <w:t xml:space="preserve"> </w:t>
            </w:r>
            <w:r w:rsidRPr="008C4832">
              <w:rPr>
                <w:sz w:val="20"/>
                <w:szCs w:val="20"/>
              </w:rPr>
              <w:t xml:space="preserve">с даты подписания Заявки по </w:t>
            </w:r>
            <w:r w:rsidRPr="00D95C70">
              <w:rPr>
                <w:color w:val="FF0000"/>
              </w:rPr>
              <w:t>[</w:t>
            </w:r>
            <w:r w:rsidRPr="0046405C">
              <w:t>•</w:t>
            </w:r>
            <w:r w:rsidRPr="00D95C70">
              <w:rPr>
                <w:color w:val="FF0000"/>
              </w:rPr>
              <w:t>]</w:t>
            </w:r>
            <w:r w:rsidRPr="00420D86">
              <w:rPr>
                <w:rStyle w:val="a7"/>
                <w:color w:val="FF0000"/>
                <w:sz w:val="20"/>
                <w:szCs w:val="20"/>
              </w:rPr>
              <w:footnoteReference w:id="290"/>
            </w:r>
            <w:r w:rsidRPr="00365092">
              <w:t>.</w:t>
            </w:r>
            <w:r w:rsidRPr="005003A8">
              <w:rPr>
                <w:color w:val="FF0000"/>
              </w:rPr>
              <w:t>]</w:t>
            </w:r>
            <w:r>
              <w:rPr>
                <w:color w:val="FF0000"/>
                <w:sz w:val="20"/>
                <w:szCs w:val="20"/>
              </w:rPr>
              <w:t xml:space="preserve"> </w:t>
            </w:r>
          </w:p>
        </w:tc>
      </w:tr>
    </w:tbl>
    <w:p w14:paraId="13F9D536" w14:textId="76B94D74" w:rsidR="005C53F1" w:rsidRPr="009E3AAC" w:rsidRDefault="005C53F1" w:rsidP="004B2D50">
      <w:pPr>
        <w:pStyle w:val="aff6"/>
        <w:rPr>
          <w:bCs/>
          <w:color w:val="FF0000"/>
        </w:rPr>
      </w:pPr>
      <w:proofErr w:type="gramStart"/>
      <w:r w:rsidRPr="007F26A6">
        <w:rPr>
          <w:color w:val="FF0000"/>
        </w:rPr>
        <w:t>[</w:t>
      </w:r>
      <w:r w:rsidRPr="0046405C">
        <w:t xml:space="preserve"> Промежуточные</w:t>
      </w:r>
      <w:proofErr w:type="gramEnd"/>
      <w:r w:rsidRPr="0046405C">
        <w:t xml:space="preserve"> сроки </w:t>
      </w:r>
      <w:r w:rsidR="004D548D">
        <w:t>оказания Услуг п</w:t>
      </w:r>
      <w:r>
        <w:t xml:space="preserve">о Заявке </w:t>
      </w:r>
      <w:r w:rsidRPr="0046405C">
        <w:t>определены в</w:t>
      </w:r>
      <w:r w:rsidR="00C502C9">
        <w:t xml:space="preserve"> </w:t>
      </w:r>
      <w:r w:rsidRPr="0046405C">
        <w:t xml:space="preserve">Календарном плане. </w:t>
      </w:r>
      <w:r w:rsidRPr="007F26A6">
        <w:rPr>
          <w:color w:val="FF0000"/>
        </w:rPr>
        <w:t>]</w:t>
      </w:r>
      <w:r w:rsidRPr="0046405C">
        <w:t xml:space="preserve"> </w:t>
      </w:r>
      <w:r w:rsidRPr="009E3AAC">
        <w:rPr>
          <w:rStyle w:val="a7"/>
          <w:color w:val="FF0000"/>
        </w:rPr>
        <w:footnoteReference w:id="291"/>
      </w:r>
    </w:p>
    <w:p w14:paraId="727524D2" w14:textId="77777777" w:rsidR="005C53F1" w:rsidRPr="000C0937" w:rsidRDefault="005C53F1" w:rsidP="004B2D50">
      <w:pPr>
        <w:pStyle w:val="aff6"/>
        <w:rPr>
          <w:bCs/>
        </w:rPr>
      </w:pPr>
      <w:proofErr w:type="gramStart"/>
      <w:r w:rsidRPr="000C0937">
        <w:rPr>
          <w:color w:val="FF0000"/>
        </w:rPr>
        <w:t>[</w:t>
      </w:r>
      <w:r w:rsidRPr="0046405C">
        <w:t xml:space="preserve"> Условия</w:t>
      </w:r>
      <w:proofErr w:type="gramEnd"/>
      <w:r w:rsidRPr="0046405C">
        <w:t xml:space="preserve"> </w:t>
      </w:r>
      <w:r>
        <w:t>Заявки</w:t>
      </w:r>
      <w:r w:rsidRPr="0046405C">
        <w:t xml:space="preserve"> </w:t>
      </w:r>
      <w:r>
        <w:t>применяются к отношениям</w:t>
      </w:r>
      <w:r w:rsidRPr="0046405C">
        <w:t xml:space="preserve"> Сторон, возникши</w:t>
      </w:r>
      <w:r>
        <w:t>м</w:t>
      </w:r>
      <w:r w:rsidRPr="0046405C">
        <w:t xml:space="preserve"> с </w:t>
      </w:r>
      <w:r w:rsidRPr="000C0937">
        <w:rPr>
          <w:color w:val="FF0000"/>
        </w:rPr>
        <w:t>[</w:t>
      </w:r>
      <w:r w:rsidRPr="0046405C">
        <w:t>•</w:t>
      </w:r>
      <w:r w:rsidRPr="000C0937">
        <w:rPr>
          <w:color w:val="FF0000"/>
        </w:rPr>
        <w:t>]</w:t>
      </w:r>
      <w:r>
        <w:t xml:space="preserve">. </w:t>
      </w:r>
      <w:r w:rsidRPr="000C0937">
        <w:rPr>
          <w:color w:val="FF0000"/>
        </w:rPr>
        <w:t>]</w:t>
      </w:r>
      <w:r w:rsidRPr="0046405C">
        <w:t xml:space="preserve"> </w:t>
      </w:r>
      <w:r w:rsidRPr="009E3AAC">
        <w:rPr>
          <w:rStyle w:val="a7"/>
          <w:color w:val="FF0000"/>
        </w:rPr>
        <w:footnoteReference w:id="292"/>
      </w:r>
    </w:p>
    <w:p w14:paraId="131292F0" w14:textId="26DA417E" w:rsidR="00A315A9" w:rsidRPr="00320A81" w:rsidRDefault="00A315A9" w:rsidP="004B2D50">
      <w:pPr>
        <w:pStyle w:val="aff6"/>
        <w:numPr>
          <w:ilvl w:val="0"/>
          <w:numId w:val="60"/>
        </w:numPr>
        <w:ind w:left="851" w:hanging="851"/>
        <w:rPr>
          <w:bCs/>
        </w:rPr>
      </w:pPr>
      <w:r w:rsidRPr="004A2458">
        <w:lastRenderedPageBreak/>
        <w:t xml:space="preserve">Цена </w:t>
      </w:r>
      <w:r w:rsidR="004D16D2">
        <w:t>Услуг п</w:t>
      </w:r>
      <w:r>
        <w:t>о Заявке</w:t>
      </w:r>
      <w:r w:rsidR="003256DE">
        <w:t xml:space="preserve"> </w:t>
      </w:r>
      <w:r w:rsidR="00AF12ED" w:rsidRPr="004A2458">
        <w:rPr>
          <w:rFonts w:eastAsia="Calibri"/>
          <w:lang w:eastAsia="ru-RU"/>
        </w:rPr>
        <w:t xml:space="preserve">является </w:t>
      </w:r>
      <w:r w:rsidR="00AF12ED" w:rsidRPr="00CF05D3">
        <w:rPr>
          <w:rFonts w:eastAsia="Calibri"/>
          <w:color w:val="FF0000"/>
          <w:u w:color="FF0000"/>
          <w:lang w:eastAsia="ru-RU"/>
        </w:rPr>
        <w:t>[</w:t>
      </w:r>
      <w:r w:rsidR="00AF12ED">
        <w:rPr>
          <w:rFonts w:eastAsia="Calibri"/>
          <w:color w:val="FF0000"/>
          <w:u w:color="FF0000"/>
          <w:lang w:eastAsia="ru-RU"/>
        </w:rPr>
        <w:t xml:space="preserve"> </w:t>
      </w:r>
      <w:r w:rsidR="00AF12ED" w:rsidRPr="004A2458">
        <w:rPr>
          <w:rFonts w:eastAsia="Calibri"/>
          <w:lang w:eastAsia="ru-RU"/>
        </w:rPr>
        <w:t>твердой</w:t>
      </w:r>
      <w:r w:rsidR="00AF12ED">
        <w:rPr>
          <w:rFonts w:eastAsia="Calibri"/>
          <w:lang w:eastAsia="ru-RU"/>
        </w:rPr>
        <w:t xml:space="preserve"> </w:t>
      </w:r>
      <w:r w:rsidR="00AF12ED" w:rsidRPr="00CF05D3">
        <w:rPr>
          <w:rFonts w:eastAsia="Calibri"/>
          <w:color w:val="FF0000"/>
          <w:lang w:eastAsia="ru-RU"/>
        </w:rPr>
        <w:t>]</w:t>
      </w:r>
      <w:r w:rsidR="00AF12ED" w:rsidRPr="004A2458">
        <w:rPr>
          <w:rFonts w:eastAsia="Calibri"/>
          <w:vertAlign w:val="superscript"/>
          <w:lang w:eastAsia="ru-RU"/>
        </w:rPr>
        <w:t xml:space="preserve"> </w:t>
      </w:r>
      <w:r w:rsidR="00AF12ED" w:rsidRPr="00CC4812">
        <w:rPr>
          <w:rFonts w:eastAsia="Calibri"/>
          <w:color w:val="FF0000"/>
          <w:vertAlign w:val="superscript"/>
          <w:lang w:eastAsia="ru-RU"/>
        </w:rPr>
        <w:footnoteReference w:id="293"/>
      </w:r>
      <w:r w:rsidR="00AF12ED" w:rsidRPr="00CC4812">
        <w:rPr>
          <w:rFonts w:eastAsia="Calibri"/>
          <w:color w:val="FF0000"/>
          <w:vertAlign w:val="superscript"/>
          <w:lang w:eastAsia="ru-RU"/>
        </w:rPr>
        <w:t xml:space="preserve"> </w:t>
      </w:r>
      <w:r w:rsidR="00AF12ED" w:rsidRPr="004A2458">
        <w:rPr>
          <w:rFonts w:eastAsia="Calibri"/>
          <w:color w:val="FF0000"/>
          <w:lang w:eastAsia="ru-RU"/>
        </w:rPr>
        <w:t>/</w:t>
      </w:r>
      <w:r w:rsidR="00AF12ED" w:rsidRPr="004A2458">
        <w:rPr>
          <w:rFonts w:eastAsia="Calibri"/>
          <w:lang w:eastAsia="ru-RU"/>
        </w:rPr>
        <w:t xml:space="preserve"> </w:t>
      </w:r>
      <w:r w:rsidR="003256DE" w:rsidRPr="00C36AF9">
        <w:rPr>
          <w:color w:val="FF0000"/>
          <w:u w:color="FF0000"/>
        </w:rPr>
        <w:t>[</w:t>
      </w:r>
      <w:r w:rsidRPr="004A2458">
        <w:t xml:space="preserve"> </w:t>
      </w:r>
      <w:r w:rsidRPr="003256DE">
        <w:t xml:space="preserve">предельной </w:t>
      </w:r>
      <w:r w:rsidRPr="003256DE">
        <w:rPr>
          <w:color w:val="FF0000"/>
        </w:rPr>
        <w:t>]</w:t>
      </w:r>
      <w:r w:rsidRPr="004A2458">
        <w:t xml:space="preserve"> </w:t>
      </w:r>
      <w:r w:rsidR="00AF12ED">
        <w:t>и</w:t>
      </w:r>
      <w:r w:rsidRPr="004A2458">
        <w:t xml:space="preserve"> составляет:</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320A81" w:rsidRPr="0046405C" w14:paraId="1EFB95AC" w14:textId="77777777" w:rsidTr="00D72BC8">
        <w:trPr>
          <w:tblHeader/>
        </w:trPr>
        <w:tc>
          <w:tcPr>
            <w:tcW w:w="2694" w:type="dxa"/>
            <w:tcBorders>
              <w:bottom w:val="dotted" w:sz="4" w:space="0" w:color="A6A6A6" w:themeColor="background1" w:themeShade="A6"/>
            </w:tcBorders>
            <w:shd w:val="clear" w:color="auto" w:fill="auto"/>
          </w:tcPr>
          <w:p w14:paraId="222FB532"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Pr="00422FCE">
              <w:rPr>
                <w:rStyle w:val="a7"/>
                <w:rFonts w:cs="Tahoma"/>
                <w:color w:val="FF0000"/>
                <w:lang w:val="en-US"/>
              </w:rPr>
              <w:footnoteReference w:id="294"/>
            </w:r>
          </w:p>
        </w:tc>
        <w:tc>
          <w:tcPr>
            <w:tcW w:w="3118" w:type="dxa"/>
            <w:tcBorders>
              <w:bottom w:val="dotted" w:sz="4" w:space="0" w:color="A6A6A6" w:themeColor="background1" w:themeShade="A6"/>
            </w:tcBorders>
            <w:shd w:val="clear" w:color="auto" w:fill="auto"/>
          </w:tcPr>
          <w:p w14:paraId="1B46F3FE" w14:textId="77777777" w:rsidR="00320A81" w:rsidRPr="00895AB2" w:rsidRDefault="00320A81" w:rsidP="00D72BC8">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Pr="00422FCE">
              <w:rPr>
                <w:rStyle w:val="a7"/>
                <w:rFonts w:cs="Tahoma"/>
                <w:color w:val="FF0000"/>
              </w:rPr>
              <w:footnoteReference w:id="295"/>
            </w:r>
          </w:p>
        </w:tc>
        <w:tc>
          <w:tcPr>
            <w:tcW w:w="3260" w:type="dxa"/>
            <w:tcBorders>
              <w:bottom w:val="dotted" w:sz="4" w:space="0" w:color="A6A6A6" w:themeColor="background1" w:themeShade="A6"/>
            </w:tcBorders>
            <w:shd w:val="clear" w:color="auto" w:fill="auto"/>
            <w:tcMar>
              <w:right w:w="0" w:type="dxa"/>
            </w:tcMar>
          </w:tcPr>
          <w:p w14:paraId="0C0B0CED" w14:textId="77777777" w:rsidR="00320A81" w:rsidRPr="00AE456B" w:rsidRDefault="00320A81" w:rsidP="00D72BC8">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Pr>
                <w:rFonts w:ascii="Tahoma" w:hAnsi="Tahoma" w:cs="Tahoma"/>
                <w:sz w:val="20"/>
                <w:lang w:eastAsia="en-US"/>
              </w:rPr>
              <w:t xml:space="preserve">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B656CC">
              <w:rPr>
                <w:rStyle w:val="a7"/>
                <w:rFonts w:ascii="Tahoma" w:hAnsi="Tahoma" w:cs="Tahoma"/>
                <w:color w:val="FF0000"/>
                <w:sz w:val="20"/>
                <w:szCs w:val="20"/>
                <w:lang w:eastAsia="en-US"/>
              </w:rPr>
              <w:footnoteReference w:id="296"/>
            </w:r>
          </w:p>
        </w:tc>
      </w:tr>
      <w:tr w:rsidR="00320A81" w:rsidRPr="0046405C" w14:paraId="5FEFE5ED" w14:textId="77777777" w:rsidTr="00D72BC8">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34A9BC74"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Pr="00422FCE">
              <w:rPr>
                <w:rStyle w:val="a7"/>
                <w:color w:val="FF0000"/>
              </w:rPr>
              <w:footnoteReference w:id="297"/>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EAF873A" w14:textId="2B6C06AE" w:rsidR="00320A81" w:rsidRPr="00A42565" w:rsidRDefault="00320A81" w:rsidP="00D72BC8">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color w:val="FF0000"/>
                <w:sz w:val="20"/>
              </w:rPr>
              <w:t xml:space="preserve"> </w:t>
            </w:r>
            <w:r w:rsidRPr="00422FCE">
              <w:rPr>
                <w:rFonts w:ascii="Tahoma" w:hAnsi="Tahoma" w:cs="Tahoma"/>
                <w:color w:val="FF0000"/>
                <w:sz w:val="20"/>
                <w:vertAlign w:val="superscript"/>
                <w:lang w:val="en-US"/>
              </w:rPr>
              <w:footnoteReference w:id="298"/>
            </w:r>
          </w:p>
          <w:p w14:paraId="5EE3BB26" w14:textId="77777777" w:rsidR="00320A81" w:rsidRPr="00A42565" w:rsidRDefault="00320A81" w:rsidP="00D72BC8">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4C26F0C2" w14:textId="23D27E62" w:rsidR="0071338C" w:rsidRDefault="00320A81" w:rsidP="00CA0C33">
            <w:pPr>
              <w:spacing w:after="120"/>
              <w:rPr>
                <w:rFonts w:ascii="Tahoma" w:hAnsi="Tahoma" w:cs="Tahoma"/>
                <w:color w:val="FF0000"/>
                <w:sz w:val="20"/>
              </w:rPr>
            </w:pPr>
            <w:proofErr w:type="gramStart"/>
            <w:r w:rsidRPr="00A42565">
              <w:rPr>
                <w:rFonts w:ascii="Tahoma" w:hAnsi="Tahoma" w:cs="Tahoma"/>
                <w:color w:val="FF0000"/>
                <w:sz w:val="20"/>
                <w:highlight w:val="darkCyan"/>
              </w:rPr>
              <w:t xml:space="preserve">[ </w:t>
            </w:r>
            <w:r w:rsidRPr="00A42565">
              <w:rPr>
                <w:rFonts w:ascii="Tahoma" w:hAnsi="Tahoma" w:cs="Tahoma"/>
                <w:sz w:val="20"/>
                <w:highlight w:val="darkCyan"/>
              </w:rPr>
              <w:t>НДС</w:t>
            </w:r>
            <w:proofErr w:type="gramEnd"/>
            <w:r w:rsidRPr="00A42565">
              <w:rPr>
                <w:rFonts w:ascii="Tahoma" w:hAnsi="Tahoma" w:cs="Tahoma"/>
                <w:sz w:val="20"/>
                <w:highlight w:val="darkCyan"/>
              </w:rPr>
              <w:t xml:space="preserve"> не облагается на основании </w:t>
            </w:r>
            <w:r w:rsidR="00F32661" w:rsidRPr="00A42565">
              <w:rPr>
                <w:rFonts w:ascii="Tahoma" w:hAnsi="Tahoma" w:cs="Tahoma"/>
                <w:color w:val="FF0000"/>
                <w:sz w:val="20"/>
                <w:highlight w:val="darkCyan"/>
              </w:rPr>
              <w:t>[</w:t>
            </w:r>
            <w:r w:rsidR="00F32661">
              <w:rPr>
                <w:rFonts w:ascii="Tahoma" w:hAnsi="Tahoma" w:cs="Tahoma"/>
                <w:color w:val="FF0000"/>
                <w:sz w:val="20"/>
                <w:highlight w:val="darkCyan"/>
              </w:rPr>
              <w:t xml:space="preserve"> </w:t>
            </w:r>
            <w:proofErr w:type="spellStart"/>
            <w:r w:rsidRPr="00A42565">
              <w:rPr>
                <w:rFonts w:ascii="Tahoma" w:hAnsi="Tahoma" w:cs="Tahoma"/>
                <w:sz w:val="20"/>
                <w:highlight w:val="darkCyan"/>
              </w:rPr>
              <w:t>пп</w:t>
            </w:r>
            <w:proofErr w:type="spellEnd"/>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00F32661">
              <w:rPr>
                <w:rFonts w:ascii="Tahoma" w:hAnsi="Tahoma" w:cs="Tahoma"/>
                <w:color w:val="FF0000"/>
                <w:sz w:val="20"/>
                <w:highlight w:val="darkCyan"/>
              </w:rPr>
              <w:t xml:space="preserve"> </w:t>
            </w:r>
            <w:r w:rsidR="00F32661" w:rsidRPr="00A42565">
              <w:rPr>
                <w:rFonts w:ascii="Tahoma" w:hAnsi="Tahoma" w:cs="Tahoma"/>
                <w:color w:val="FF0000"/>
                <w:sz w:val="20"/>
                <w:highlight w:val="darkCyan"/>
              </w:rPr>
              <w:t>]</w:t>
            </w:r>
            <w:r w:rsidRPr="00A42565">
              <w:rPr>
                <w:rFonts w:ascii="Tahoma" w:hAnsi="Tahoma" w:cs="Tahoma"/>
                <w:sz w:val="20"/>
                <w:highlight w:val="darkCyan"/>
              </w:rPr>
              <w:t>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r w:rsidRPr="00A42565">
              <w:rPr>
                <w:rFonts w:ascii="Tahoma" w:hAnsi="Tahoma" w:cs="Tahoma"/>
                <w:color w:val="FF0000"/>
                <w:sz w:val="20"/>
                <w:highlight w:val="darkCyan"/>
              </w:rPr>
              <w:t xml:space="preserve">] </w:t>
            </w:r>
          </w:p>
          <w:p w14:paraId="4F7F5A2B" w14:textId="77777777" w:rsidR="0071338C" w:rsidRDefault="00BD0A17" w:rsidP="00CA0C33">
            <w:pPr>
              <w:spacing w:after="120"/>
              <w:rPr>
                <w:rFonts w:ascii="Tahoma" w:hAnsi="Tahoma" w:cs="Tahoma"/>
                <w:color w:val="FF0000"/>
                <w:sz w:val="20"/>
              </w:rPr>
            </w:pPr>
            <w:r>
              <w:rPr>
                <w:rFonts w:ascii="Tahoma" w:hAnsi="Tahoma" w:cs="Tahoma"/>
                <w:color w:val="FF0000"/>
                <w:sz w:val="20"/>
              </w:rPr>
              <w:t>/</w:t>
            </w:r>
            <w:r w:rsidR="00CA0C33">
              <w:rPr>
                <w:rFonts w:ascii="Tahoma" w:hAnsi="Tahoma" w:cs="Tahoma"/>
                <w:color w:val="FF0000"/>
                <w:sz w:val="20"/>
              </w:rPr>
              <w:t xml:space="preserve"> </w:t>
            </w:r>
          </w:p>
          <w:p w14:paraId="20E6E40D" w14:textId="77777777" w:rsidR="00031EE3" w:rsidRDefault="00031EE3" w:rsidP="00031EE3">
            <w:pPr>
              <w:spacing w:after="120"/>
              <w:rPr>
                <w:rFonts w:ascii="Tahoma" w:hAnsi="Tahoma" w:cs="Tahoma"/>
                <w:color w:val="FF0000"/>
                <w:sz w:val="20"/>
              </w:rPr>
            </w:pPr>
            <w:proofErr w:type="gramStart"/>
            <w:r>
              <w:rPr>
                <w:rFonts w:ascii="Tahoma" w:hAnsi="Tahoma" w:cs="Tahoma"/>
                <w:color w:val="FF0000"/>
                <w:sz w:val="20"/>
              </w:rPr>
              <w:t xml:space="preserve">[ </w:t>
            </w:r>
            <w:r w:rsidRPr="00A41800">
              <w:rPr>
                <w:rFonts w:ascii="Tahoma" w:hAnsi="Tahoma" w:cs="Tahoma"/>
                <w:sz w:val="20"/>
              </w:rPr>
              <w:t>Исполнитель</w:t>
            </w:r>
            <w:proofErr w:type="gramEnd"/>
            <w:r w:rsidRPr="00C45CBD">
              <w:rPr>
                <w:rFonts w:ascii="Tahoma" w:hAnsi="Tahoma" w:cs="Tahoma"/>
                <w:sz w:val="20"/>
              </w:rPr>
              <w:t xml:space="preserve"> не </w:t>
            </w:r>
            <w:r w:rsidRPr="00C46409">
              <w:rPr>
                <w:rFonts w:ascii="Tahoma" w:hAnsi="Tahoma" w:cs="Tahoma"/>
                <w:sz w:val="20"/>
              </w:rPr>
              <w:t>является плательщиком НДС</w:t>
            </w:r>
            <w:r>
              <w:rPr>
                <w:rFonts w:ascii="Tahoma" w:hAnsi="Tahoma" w:cs="Tahoma"/>
                <w:sz w:val="20"/>
              </w:rPr>
              <w:t xml:space="preserve"> на основании </w:t>
            </w:r>
            <w:r>
              <w:rPr>
                <w:rFonts w:ascii="Tahoma" w:hAnsi="Tahoma" w:cs="Tahoma"/>
                <w:color w:val="FF0000"/>
                <w:sz w:val="20"/>
              </w:rPr>
              <w:t xml:space="preserve">[ </w:t>
            </w:r>
            <w:r>
              <w:rPr>
                <w:rFonts w:ascii="Tahoma" w:hAnsi="Tahoma" w:cs="Tahoma"/>
                <w:sz w:val="20"/>
              </w:rPr>
              <w:t>ст. 143 Налогового кодекса РФ.</w:t>
            </w:r>
            <w:r w:rsidRPr="00C46409">
              <w:rPr>
                <w:rFonts w:ascii="Tahoma" w:hAnsi="Tahoma" w:cs="Tahoma"/>
                <w:sz w:val="20"/>
              </w:rPr>
              <w:t xml:space="preserve"> </w:t>
            </w:r>
            <w:r>
              <w:rPr>
                <w:rFonts w:ascii="Tahoma" w:hAnsi="Tahoma" w:cs="Tahoma"/>
                <w:color w:val="FF0000"/>
                <w:sz w:val="20"/>
              </w:rPr>
              <w:t>]</w:t>
            </w:r>
            <w:r>
              <w:rPr>
                <w:rStyle w:val="a7"/>
                <w:rFonts w:ascii="Tahoma" w:hAnsi="Tahoma" w:cs="Tahoma"/>
                <w:color w:val="FF0000"/>
                <w:sz w:val="20"/>
              </w:rPr>
              <w:footnoteReference w:id="299"/>
            </w:r>
            <w:r>
              <w:rPr>
                <w:rFonts w:ascii="Tahoma" w:hAnsi="Tahoma" w:cs="Tahoma"/>
                <w:color w:val="FF0000"/>
                <w:sz w:val="20"/>
              </w:rPr>
              <w:t xml:space="preserve"> / [ </w:t>
            </w:r>
            <w:r w:rsidRPr="008C4832">
              <w:rPr>
                <w:rFonts w:ascii="Tahoma" w:hAnsi="Tahoma" w:cs="Tahoma"/>
                <w:sz w:val="20"/>
              </w:rPr>
              <w:t xml:space="preserve">п. 9 ст. 2 Федерального закона от 27.11.2018 422-ФЗ </w:t>
            </w:r>
            <w:r>
              <w:rPr>
                <w:rFonts w:ascii="Tahoma" w:hAnsi="Tahoma" w:cs="Tahoma"/>
                <w:color w:val="FF0000"/>
                <w:sz w:val="20"/>
              </w:rPr>
              <w:t>]</w:t>
            </w:r>
            <w:r>
              <w:rPr>
                <w:rStyle w:val="a7"/>
                <w:rFonts w:ascii="Tahoma" w:hAnsi="Tahoma" w:cs="Tahoma"/>
                <w:color w:val="FF0000"/>
                <w:sz w:val="20"/>
              </w:rPr>
              <w:footnoteReference w:id="300"/>
            </w:r>
            <w:r>
              <w:rPr>
                <w:rFonts w:ascii="Tahoma" w:hAnsi="Tahoma" w:cs="Tahoma"/>
                <w:color w:val="FF0000"/>
                <w:sz w:val="20"/>
              </w:rPr>
              <w:t xml:space="preserve"> ]</w:t>
            </w:r>
          </w:p>
          <w:p w14:paraId="5FCF52D4" w14:textId="77777777" w:rsidR="0071338C" w:rsidRDefault="00CA0C33" w:rsidP="00CA0C33">
            <w:pPr>
              <w:spacing w:after="120"/>
              <w:rPr>
                <w:rFonts w:ascii="Tahoma" w:hAnsi="Tahoma" w:cs="Tahoma"/>
                <w:color w:val="FF0000"/>
                <w:sz w:val="20"/>
              </w:rPr>
            </w:pPr>
            <w:r>
              <w:rPr>
                <w:rFonts w:ascii="Tahoma" w:hAnsi="Tahoma" w:cs="Tahoma"/>
                <w:color w:val="FF0000"/>
                <w:sz w:val="20"/>
              </w:rPr>
              <w:t xml:space="preserve"> </w:t>
            </w:r>
            <w:r w:rsidR="00BD0A17">
              <w:rPr>
                <w:rFonts w:ascii="Tahoma" w:hAnsi="Tahoma" w:cs="Tahoma"/>
                <w:color w:val="FF0000"/>
                <w:sz w:val="20"/>
              </w:rPr>
              <w:t>/</w:t>
            </w:r>
            <w:r>
              <w:rPr>
                <w:rFonts w:ascii="Tahoma" w:hAnsi="Tahoma" w:cs="Tahoma"/>
                <w:color w:val="FF0000"/>
                <w:sz w:val="20"/>
              </w:rPr>
              <w:t xml:space="preserve"> </w:t>
            </w:r>
          </w:p>
          <w:p w14:paraId="618F7D0A" w14:textId="79AC3DE4" w:rsidR="00BD0A17" w:rsidRPr="00895AB2" w:rsidRDefault="00BD0A17" w:rsidP="00CA0C33">
            <w:pPr>
              <w:spacing w:after="120"/>
              <w:rPr>
                <w:rFonts w:ascii="Tahoma" w:hAnsi="Tahoma" w:cs="Tahoma"/>
                <w:sz w:val="20"/>
              </w:rPr>
            </w:pPr>
            <w:proofErr w:type="gramStart"/>
            <w:r>
              <w:rPr>
                <w:rFonts w:ascii="Tahoma" w:hAnsi="Tahoma" w:cs="Tahoma"/>
                <w:color w:val="FF0000"/>
                <w:sz w:val="20"/>
              </w:rPr>
              <w:t xml:space="preserve">[ </w:t>
            </w:r>
            <w:r w:rsidRPr="008C4832">
              <w:rPr>
                <w:rFonts w:ascii="Tahoma" w:hAnsi="Tahoma" w:cs="Tahoma"/>
                <w:sz w:val="20"/>
              </w:rPr>
              <w:t>Исполнитель</w:t>
            </w:r>
            <w:proofErr w:type="gramEnd"/>
            <w:r w:rsidRPr="008C4832">
              <w:rPr>
                <w:rFonts w:ascii="Tahoma" w:hAnsi="Tahoma" w:cs="Tahoma"/>
                <w:sz w:val="20"/>
              </w:rPr>
              <w:t xml:space="preserve"> </w:t>
            </w:r>
            <w:r>
              <w:rPr>
                <w:rFonts w:ascii="Tahoma" w:hAnsi="Tahoma" w:cs="Tahoma"/>
                <w:sz w:val="20"/>
              </w:rPr>
              <w:t>освобождён от исполнения обязанностей плательщика НДС</w:t>
            </w:r>
            <w:r w:rsidRPr="005903DB">
              <w:rPr>
                <w:rFonts w:ascii="Tahoma" w:hAnsi="Tahoma" w:cs="Tahoma"/>
                <w:sz w:val="20"/>
              </w:rPr>
              <w:t xml:space="preserve"> на основании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Pr="005903DB">
              <w:rPr>
                <w:rFonts w:ascii="Tahoma" w:hAnsi="Tahoma" w:cs="Tahoma"/>
                <w:sz w:val="20"/>
              </w:rPr>
              <w:t xml:space="preserve"> п.</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ст.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Налогового кодекса РФ</w:t>
            </w:r>
            <w:r>
              <w:rPr>
                <w:rFonts w:ascii="Tahoma" w:hAnsi="Tahoma" w:cs="Tahoma"/>
                <w:sz w:val="20"/>
              </w:rPr>
              <w:t xml:space="preserve">. </w:t>
            </w:r>
            <w:r>
              <w:rPr>
                <w:rFonts w:ascii="Tahoma" w:hAnsi="Tahoma" w:cs="Tahoma"/>
                <w:color w:val="FF0000"/>
                <w:sz w:val="20"/>
              </w:rPr>
              <w:t>]</w:t>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58BCD979" w14:textId="77777777" w:rsidR="00320A81" w:rsidRPr="00895AB2" w:rsidRDefault="00320A81" w:rsidP="00D72BC8">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w:t>
            </w:r>
            <w:r>
              <w:rPr>
                <w:rFonts w:ascii="Tahoma" w:hAnsi="Tahoma" w:cs="Tahoma"/>
                <w:sz w:val="20"/>
              </w:rPr>
              <w:t xml:space="preserve"> </w:t>
            </w:r>
            <w:r w:rsidRPr="00A42565">
              <w:rPr>
                <w:rFonts w:ascii="Tahoma" w:hAnsi="Tahoma" w:cs="Tahoma"/>
                <w:color w:val="FF0000"/>
                <w:sz w:val="20"/>
                <w:highlight w:val="darkCyan"/>
              </w:rPr>
              <w:t>]</w:t>
            </w:r>
          </w:p>
        </w:tc>
      </w:tr>
    </w:tbl>
    <w:p w14:paraId="11548F51" w14:textId="77777777" w:rsidR="00320A81" w:rsidRDefault="00320A81" w:rsidP="00320A81">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1608"/>
        <w:gridCol w:w="3047"/>
        <w:gridCol w:w="497"/>
        <w:gridCol w:w="1701"/>
      </w:tblGrid>
      <w:tr w:rsidR="00320A81" w:rsidRPr="00240491" w14:paraId="01E85EDD" w14:textId="77777777" w:rsidTr="00B656CC">
        <w:trPr>
          <w:trHeight w:val="698"/>
        </w:trPr>
        <w:tc>
          <w:tcPr>
            <w:tcW w:w="2219" w:type="dxa"/>
            <w:shd w:val="clear" w:color="auto" w:fill="auto"/>
          </w:tcPr>
          <w:p w14:paraId="740ABE36" w14:textId="77777777" w:rsidR="00320A81" w:rsidRPr="00D91390" w:rsidRDefault="00320A81" w:rsidP="00D72BC8">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1608" w:type="dxa"/>
            <w:shd w:val="clear" w:color="auto" w:fill="auto"/>
            <w:tcMar>
              <w:left w:w="113" w:type="dxa"/>
              <w:right w:w="113" w:type="dxa"/>
            </w:tcMar>
          </w:tcPr>
          <w:p w14:paraId="5B3008C3" w14:textId="77777777" w:rsidR="00320A81" w:rsidRPr="00D91390" w:rsidRDefault="00320A81" w:rsidP="00D72BC8">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301"/>
            </w:r>
            <w:r w:rsidRPr="00D91390">
              <w:rPr>
                <w:rFonts w:ascii="Tahoma" w:hAnsi="Tahoma" w:cs="Tahoma"/>
                <w:sz w:val="20"/>
                <w:szCs w:val="20"/>
              </w:rPr>
              <w:t xml:space="preserve"> </w:t>
            </w:r>
          </w:p>
        </w:tc>
        <w:tc>
          <w:tcPr>
            <w:tcW w:w="3544" w:type="dxa"/>
            <w:gridSpan w:val="2"/>
            <w:shd w:val="clear" w:color="auto" w:fill="auto"/>
            <w:tcMar>
              <w:left w:w="113" w:type="dxa"/>
              <w:right w:w="113" w:type="dxa"/>
            </w:tcMar>
          </w:tcPr>
          <w:p w14:paraId="5CCD1773"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302"/>
            </w:r>
          </w:p>
          <w:p w14:paraId="43098539" w14:textId="3B63507C" w:rsidR="00BD0A17" w:rsidRPr="00D91390" w:rsidRDefault="00BD0A17" w:rsidP="00CA0C33">
            <w:pPr>
              <w:spacing w:before="120" w:after="240"/>
              <w:ind w:firstLine="5"/>
              <w:rPr>
                <w:rFonts w:ascii="Tahoma" w:hAnsi="Tahoma" w:cs="Tahoma"/>
                <w:sz w:val="20"/>
                <w:szCs w:val="20"/>
                <w:highlight w:val="darkCyan"/>
              </w:rPr>
            </w:pPr>
          </w:p>
        </w:tc>
        <w:tc>
          <w:tcPr>
            <w:tcW w:w="1701" w:type="dxa"/>
            <w:shd w:val="clear" w:color="auto" w:fill="auto"/>
            <w:tcMar>
              <w:left w:w="113" w:type="dxa"/>
              <w:right w:w="113" w:type="dxa"/>
            </w:tcMar>
          </w:tcPr>
          <w:p w14:paraId="5F48AB81" w14:textId="77777777" w:rsidR="00320A81" w:rsidRPr="00D91390" w:rsidRDefault="00320A81" w:rsidP="00D72BC8">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303"/>
            </w:r>
          </w:p>
        </w:tc>
      </w:tr>
      <w:tr w:rsidR="00320A81" w:rsidRPr="00A45BED" w14:paraId="40BEEAA7" w14:textId="77777777" w:rsidTr="00B656CC">
        <w:tc>
          <w:tcPr>
            <w:tcW w:w="2219" w:type="dxa"/>
            <w:shd w:val="clear" w:color="auto" w:fill="auto"/>
          </w:tcPr>
          <w:p w14:paraId="4A8C0672" w14:textId="77777777" w:rsidR="00320A81" w:rsidRPr="00D91390" w:rsidRDefault="00320A81" w:rsidP="00D72BC8">
            <w:pPr>
              <w:spacing w:before="120" w:after="240"/>
              <w:ind w:left="137" w:firstLine="5"/>
              <w:rPr>
                <w:rFonts w:ascii="Tahoma" w:hAnsi="Tahoma" w:cs="Tahoma"/>
                <w:sz w:val="20"/>
                <w:szCs w:val="20"/>
              </w:rPr>
            </w:pPr>
            <w:r w:rsidRPr="00A42565">
              <w:rPr>
                <w:rFonts w:ascii="Tahoma" w:hAnsi="Tahoma" w:cs="Tahoma"/>
                <w:sz w:val="20"/>
                <w:u w:color="FF0000"/>
              </w:rPr>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304"/>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1608" w:type="dxa"/>
            <w:shd w:val="clear" w:color="auto" w:fill="auto"/>
            <w:tcMar>
              <w:left w:w="113" w:type="dxa"/>
              <w:right w:w="113" w:type="dxa"/>
            </w:tcMar>
          </w:tcPr>
          <w:p w14:paraId="78E02C2A" w14:textId="77777777" w:rsidR="00320A81" w:rsidRPr="00D91390" w:rsidRDefault="00320A81" w:rsidP="00D72BC8">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3544" w:type="dxa"/>
            <w:gridSpan w:val="2"/>
            <w:shd w:val="clear" w:color="auto" w:fill="auto"/>
            <w:tcMar>
              <w:left w:w="113" w:type="dxa"/>
              <w:right w:w="113" w:type="dxa"/>
            </w:tcMar>
          </w:tcPr>
          <w:p w14:paraId="1522FE5E" w14:textId="0245B2DD" w:rsidR="00320A81" w:rsidRDefault="00320A81" w:rsidP="00D72BC8">
            <w:pPr>
              <w:spacing w:before="120" w:after="240"/>
              <w:ind w:firstLine="5"/>
              <w:rPr>
                <w:rFonts w:ascii="Tahoma" w:hAnsi="Tahoma" w:cs="Tahoma"/>
                <w:color w:val="FF0000"/>
                <w:sz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p>
          <w:p w14:paraId="578DBAD1" w14:textId="77777777" w:rsidR="0071338C" w:rsidRDefault="0071338C" w:rsidP="00D72BC8">
            <w:pPr>
              <w:spacing w:before="120" w:after="240"/>
              <w:ind w:firstLine="5"/>
              <w:rPr>
                <w:rFonts w:ascii="Tahoma" w:hAnsi="Tahoma" w:cs="Tahoma"/>
                <w:color w:val="FF0000"/>
                <w:sz w:val="20"/>
                <w:highlight w:val="darkCyan"/>
              </w:rPr>
            </w:pPr>
            <w:r>
              <w:rPr>
                <w:rFonts w:ascii="Tahoma" w:hAnsi="Tahoma" w:cs="Tahoma"/>
                <w:color w:val="FF0000"/>
                <w:sz w:val="20"/>
                <w:highlight w:val="darkCyan"/>
              </w:rPr>
              <w:t>/</w:t>
            </w:r>
          </w:p>
          <w:p w14:paraId="7344CEEC" w14:textId="63F7E8C1" w:rsidR="0071338C" w:rsidRDefault="0071338C" w:rsidP="0071338C">
            <w:pPr>
              <w:spacing w:before="120" w:after="240"/>
              <w:ind w:firstLine="5"/>
              <w:rPr>
                <w:rFonts w:ascii="Tahoma" w:hAnsi="Tahoma" w:cs="Tahoma"/>
                <w:sz w:val="20"/>
                <w:szCs w:val="20"/>
              </w:rPr>
            </w:pPr>
            <w:r w:rsidRPr="00D91390">
              <w:rPr>
                <w:rFonts w:ascii="Tahoma" w:hAnsi="Tahoma" w:cs="Tahoma"/>
                <w:color w:val="FF0000"/>
                <w:sz w:val="20"/>
                <w:highlight w:val="darkCyan"/>
                <w:u w:color="FF0000"/>
              </w:rPr>
              <w:lastRenderedPageBreak/>
              <w:t>[</w:t>
            </w:r>
            <w:r w:rsidRPr="00D91390">
              <w:rPr>
                <w:rFonts w:ascii="Tahoma" w:hAnsi="Tahoma" w:cs="Tahoma"/>
                <w:sz w:val="20"/>
                <w:szCs w:val="20"/>
                <w:highlight w:val="darkCyan"/>
              </w:rPr>
              <w:t xml:space="preserve">НДС не облагается на основании </w:t>
            </w:r>
            <w:proofErr w:type="gramStart"/>
            <w:r w:rsidRPr="00D91390">
              <w:rPr>
                <w:rFonts w:ascii="Tahoma" w:hAnsi="Tahoma" w:cs="Tahoma"/>
                <w:color w:val="FF0000"/>
                <w:sz w:val="20"/>
                <w:highlight w:val="darkCyan"/>
                <w:u w:color="FF0000"/>
              </w:rPr>
              <w:t>[</w:t>
            </w:r>
            <w:r>
              <w:rPr>
                <w:rFonts w:ascii="Tahoma" w:hAnsi="Tahoma" w:cs="Tahoma"/>
                <w:color w:val="FF0000"/>
                <w:sz w:val="20"/>
                <w:highlight w:val="darkCyan"/>
                <w:u w:color="FF0000"/>
              </w:rPr>
              <w:t xml:space="preserve">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w:t>
            </w:r>
            <w:proofErr w:type="gram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Pr>
                <w:rFonts w:ascii="Tahoma" w:hAnsi="Tahoma" w:cs="Tahoma"/>
                <w:color w:val="FF0000"/>
                <w:sz w:val="20"/>
                <w:highlight w:val="darkCyan"/>
              </w:rPr>
              <w:t xml:space="preserve"> </w:t>
            </w:r>
            <w:r w:rsidRPr="00D91390">
              <w:rPr>
                <w:rFonts w:ascii="Tahoma" w:hAnsi="Tahoma" w:cs="Tahoma"/>
                <w:color w:val="FF0000"/>
                <w:sz w:val="20"/>
                <w:highlight w:val="darkCyan"/>
              </w:rPr>
              <w:t>]</w:t>
            </w:r>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
          <w:p w14:paraId="31C31C43" w14:textId="77777777" w:rsidR="0071338C" w:rsidRDefault="0071338C" w:rsidP="0071338C">
            <w:pPr>
              <w:spacing w:before="120" w:after="240"/>
              <w:ind w:firstLine="5"/>
              <w:rPr>
                <w:rFonts w:ascii="Tahoma" w:hAnsi="Tahoma" w:cs="Tahoma"/>
                <w:color w:val="FF0000"/>
                <w:sz w:val="20"/>
              </w:rPr>
            </w:pPr>
            <w:r>
              <w:rPr>
                <w:rFonts w:ascii="Tahoma" w:hAnsi="Tahoma" w:cs="Tahoma"/>
                <w:color w:val="FF0000"/>
                <w:sz w:val="20"/>
              </w:rPr>
              <w:t xml:space="preserve">/ </w:t>
            </w:r>
          </w:p>
          <w:p w14:paraId="6ED0ABB1" w14:textId="77777777" w:rsidR="00031EE3" w:rsidRDefault="00031EE3" w:rsidP="00031EE3">
            <w:pPr>
              <w:spacing w:after="120"/>
              <w:rPr>
                <w:rFonts w:ascii="Tahoma" w:hAnsi="Tahoma" w:cs="Tahoma"/>
                <w:color w:val="FF0000"/>
                <w:sz w:val="20"/>
              </w:rPr>
            </w:pPr>
            <w:proofErr w:type="gramStart"/>
            <w:r>
              <w:rPr>
                <w:rFonts w:ascii="Tahoma" w:hAnsi="Tahoma" w:cs="Tahoma"/>
                <w:color w:val="FF0000"/>
                <w:sz w:val="20"/>
              </w:rPr>
              <w:t xml:space="preserve">[ </w:t>
            </w:r>
            <w:r w:rsidRPr="00A41800">
              <w:rPr>
                <w:rFonts w:ascii="Tahoma" w:hAnsi="Tahoma" w:cs="Tahoma"/>
                <w:sz w:val="20"/>
              </w:rPr>
              <w:t>Исполнитель</w:t>
            </w:r>
            <w:proofErr w:type="gramEnd"/>
            <w:r w:rsidRPr="00C45CBD">
              <w:rPr>
                <w:rFonts w:ascii="Tahoma" w:hAnsi="Tahoma" w:cs="Tahoma"/>
                <w:sz w:val="20"/>
              </w:rPr>
              <w:t xml:space="preserve"> не </w:t>
            </w:r>
            <w:r w:rsidRPr="00C46409">
              <w:rPr>
                <w:rFonts w:ascii="Tahoma" w:hAnsi="Tahoma" w:cs="Tahoma"/>
                <w:sz w:val="20"/>
              </w:rPr>
              <w:t>является плательщиком НДС</w:t>
            </w:r>
            <w:r>
              <w:rPr>
                <w:rFonts w:ascii="Tahoma" w:hAnsi="Tahoma" w:cs="Tahoma"/>
                <w:sz w:val="20"/>
              </w:rPr>
              <w:t xml:space="preserve"> на основании </w:t>
            </w:r>
            <w:r>
              <w:rPr>
                <w:rFonts w:ascii="Tahoma" w:hAnsi="Tahoma" w:cs="Tahoma"/>
                <w:color w:val="FF0000"/>
                <w:sz w:val="20"/>
              </w:rPr>
              <w:t xml:space="preserve">[ </w:t>
            </w:r>
            <w:r>
              <w:rPr>
                <w:rFonts w:ascii="Tahoma" w:hAnsi="Tahoma" w:cs="Tahoma"/>
                <w:sz w:val="20"/>
              </w:rPr>
              <w:t>ст. 143 Налогового кодекса РФ.</w:t>
            </w:r>
            <w:r w:rsidRPr="00C46409">
              <w:rPr>
                <w:rFonts w:ascii="Tahoma" w:hAnsi="Tahoma" w:cs="Tahoma"/>
                <w:sz w:val="20"/>
              </w:rPr>
              <w:t xml:space="preserve"> </w:t>
            </w:r>
            <w:r>
              <w:rPr>
                <w:rFonts w:ascii="Tahoma" w:hAnsi="Tahoma" w:cs="Tahoma"/>
                <w:color w:val="FF0000"/>
                <w:sz w:val="20"/>
              </w:rPr>
              <w:t>]</w:t>
            </w:r>
            <w:r>
              <w:rPr>
                <w:rStyle w:val="a7"/>
                <w:rFonts w:ascii="Tahoma" w:hAnsi="Tahoma" w:cs="Tahoma"/>
                <w:color w:val="FF0000"/>
                <w:sz w:val="20"/>
              </w:rPr>
              <w:footnoteReference w:id="305"/>
            </w:r>
            <w:r>
              <w:rPr>
                <w:rFonts w:ascii="Tahoma" w:hAnsi="Tahoma" w:cs="Tahoma"/>
                <w:color w:val="FF0000"/>
                <w:sz w:val="20"/>
              </w:rPr>
              <w:t xml:space="preserve"> / [ </w:t>
            </w:r>
            <w:r w:rsidRPr="008C4832">
              <w:rPr>
                <w:rFonts w:ascii="Tahoma" w:hAnsi="Tahoma" w:cs="Tahoma"/>
                <w:sz w:val="20"/>
              </w:rPr>
              <w:t xml:space="preserve">п. 9 ст. 2 Федерального закона от 27.11.2018 422-ФЗ </w:t>
            </w:r>
            <w:r>
              <w:rPr>
                <w:rFonts w:ascii="Tahoma" w:hAnsi="Tahoma" w:cs="Tahoma"/>
                <w:color w:val="FF0000"/>
                <w:sz w:val="20"/>
              </w:rPr>
              <w:t>]</w:t>
            </w:r>
            <w:r>
              <w:rPr>
                <w:rStyle w:val="a7"/>
                <w:rFonts w:ascii="Tahoma" w:hAnsi="Tahoma" w:cs="Tahoma"/>
                <w:color w:val="FF0000"/>
                <w:sz w:val="20"/>
              </w:rPr>
              <w:footnoteReference w:id="306"/>
            </w:r>
            <w:r>
              <w:rPr>
                <w:rFonts w:ascii="Tahoma" w:hAnsi="Tahoma" w:cs="Tahoma"/>
                <w:color w:val="FF0000"/>
                <w:sz w:val="20"/>
              </w:rPr>
              <w:t xml:space="preserve"> ]</w:t>
            </w:r>
          </w:p>
          <w:p w14:paraId="4B0B358D" w14:textId="5698AEBB" w:rsidR="0071338C" w:rsidRPr="00D91390" w:rsidRDefault="0071338C" w:rsidP="0071338C">
            <w:pPr>
              <w:spacing w:before="120" w:after="240"/>
              <w:ind w:firstLine="5"/>
              <w:rPr>
                <w:rFonts w:ascii="Tahoma" w:hAnsi="Tahoma" w:cs="Tahoma"/>
                <w:sz w:val="20"/>
                <w:szCs w:val="20"/>
                <w:highlight w:val="darkCyan"/>
              </w:rPr>
            </w:pPr>
            <w:r>
              <w:rPr>
                <w:rFonts w:ascii="Tahoma" w:hAnsi="Tahoma" w:cs="Tahoma"/>
                <w:color w:val="FF0000"/>
                <w:sz w:val="20"/>
              </w:rPr>
              <w:t xml:space="preserve">/ </w:t>
            </w:r>
            <w:proofErr w:type="gramStart"/>
            <w:r>
              <w:rPr>
                <w:rFonts w:ascii="Tahoma" w:hAnsi="Tahoma" w:cs="Tahoma"/>
                <w:color w:val="FF0000"/>
                <w:sz w:val="20"/>
              </w:rPr>
              <w:t xml:space="preserve">[ </w:t>
            </w:r>
            <w:r w:rsidRPr="008C4832">
              <w:rPr>
                <w:rFonts w:ascii="Tahoma" w:hAnsi="Tahoma" w:cs="Tahoma"/>
                <w:sz w:val="20"/>
              </w:rPr>
              <w:t>Исполнитель</w:t>
            </w:r>
            <w:proofErr w:type="gramEnd"/>
            <w:r w:rsidRPr="008C4832">
              <w:rPr>
                <w:rFonts w:ascii="Tahoma" w:hAnsi="Tahoma" w:cs="Tahoma"/>
                <w:sz w:val="20"/>
              </w:rPr>
              <w:t xml:space="preserve"> </w:t>
            </w:r>
            <w:r>
              <w:rPr>
                <w:rFonts w:ascii="Tahoma" w:hAnsi="Tahoma" w:cs="Tahoma"/>
                <w:sz w:val="20"/>
              </w:rPr>
              <w:t>освобождён от исполнения обязанностей плательщика НДС</w:t>
            </w:r>
            <w:r w:rsidRPr="005903DB">
              <w:rPr>
                <w:rFonts w:ascii="Tahoma" w:hAnsi="Tahoma" w:cs="Tahoma"/>
                <w:sz w:val="20"/>
              </w:rPr>
              <w:t xml:space="preserve"> на основании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Pr="005903DB">
              <w:rPr>
                <w:rFonts w:ascii="Tahoma" w:hAnsi="Tahoma" w:cs="Tahoma"/>
                <w:sz w:val="20"/>
              </w:rPr>
              <w:t xml:space="preserve"> п.</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ст.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Налогового кодекса РФ</w:t>
            </w:r>
            <w:r>
              <w:rPr>
                <w:rFonts w:ascii="Tahoma" w:hAnsi="Tahoma" w:cs="Tahoma"/>
                <w:sz w:val="20"/>
              </w:rPr>
              <w:t xml:space="preserve">. </w:t>
            </w:r>
            <w:r>
              <w:rPr>
                <w:rFonts w:ascii="Tahoma" w:hAnsi="Tahoma" w:cs="Tahoma"/>
                <w:color w:val="FF0000"/>
                <w:sz w:val="20"/>
              </w:rPr>
              <w:t>]</w:t>
            </w:r>
          </w:p>
        </w:tc>
        <w:tc>
          <w:tcPr>
            <w:tcW w:w="1701" w:type="dxa"/>
            <w:shd w:val="clear" w:color="auto" w:fill="auto"/>
            <w:tcMar>
              <w:left w:w="113" w:type="dxa"/>
              <w:right w:w="113" w:type="dxa"/>
            </w:tcMar>
          </w:tcPr>
          <w:p w14:paraId="08124A74" w14:textId="77777777" w:rsidR="00320A81" w:rsidRPr="00D91390" w:rsidRDefault="00320A81" w:rsidP="00D72BC8">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lastRenderedPageBreak/>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320A81" w:rsidRPr="00A45BED" w14:paraId="0A4AE357" w14:textId="77777777" w:rsidTr="00B656CC">
        <w:tc>
          <w:tcPr>
            <w:tcW w:w="2219" w:type="dxa"/>
            <w:shd w:val="clear" w:color="auto" w:fill="auto"/>
          </w:tcPr>
          <w:p w14:paraId="773CF071" w14:textId="6C136871" w:rsidR="00320A81" w:rsidRPr="00D91390" w:rsidRDefault="00320A81" w:rsidP="00D72BC8">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307"/>
            </w:r>
          </w:p>
        </w:tc>
        <w:tc>
          <w:tcPr>
            <w:tcW w:w="1608" w:type="dxa"/>
            <w:shd w:val="clear" w:color="auto" w:fill="auto"/>
            <w:tcMar>
              <w:left w:w="113" w:type="dxa"/>
              <w:right w:w="113" w:type="dxa"/>
            </w:tcMar>
          </w:tcPr>
          <w:p w14:paraId="77E10ED7" w14:textId="77777777" w:rsidR="00320A81" w:rsidRPr="00D91390" w:rsidRDefault="00320A81" w:rsidP="00D72BC8">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3047" w:type="dxa"/>
            <w:shd w:val="clear" w:color="auto" w:fill="auto"/>
            <w:tcMar>
              <w:left w:w="113" w:type="dxa"/>
              <w:right w:w="113" w:type="dxa"/>
            </w:tcMar>
          </w:tcPr>
          <w:p w14:paraId="5A9E16B4" w14:textId="46EB6B0D" w:rsidR="00320A81" w:rsidRDefault="00320A81" w:rsidP="00D72BC8">
            <w:pPr>
              <w:spacing w:before="120" w:after="240"/>
              <w:ind w:firstLine="5"/>
              <w:rPr>
                <w:rFonts w:ascii="Tahoma" w:hAnsi="Tahoma" w:cs="Tahoma"/>
                <w:color w:val="FF0000"/>
                <w:sz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p>
          <w:p w14:paraId="407C8046" w14:textId="77777777" w:rsidR="0071338C" w:rsidRDefault="0071338C" w:rsidP="0071338C">
            <w:pPr>
              <w:spacing w:before="120" w:after="240"/>
              <w:ind w:firstLine="5"/>
              <w:rPr>
                <w:rFonts w:ascii="Tahoma" w:hAnsi="Tahoma" w:cs="Tahoma"/>
                <w:color w:val="FF0000"/>
                <w:sz w:val="20"/>
                <w:highlight w:val="darkCyan"/>
              </w:rPr>
            </w:pPr>
            <w:r>
              <w:rPr>
                <w:rFonts w:ascii="Tahoma" w:hAnsi="Tahoma" w:cs="Tahoma"/>
                <w:color w:val="FF0000"/>
                <w:sz w:val="20"/>
                <w:highlight w:val="darkCyan"/>
              </w:rPr>
              <w:t>/</w:t>
            </w:r>
          </w:p>
          <w:p w14:paraId="0351C5AA" w14:textId="390FCA36" w:rsidR="0071338C" w:rsidRDefault="0071338C" w:rsidP="0071338C">
            <w:pPr>
              <w:spacing w:before="120" w:after="240"/>
              <w:ind w:firstLine="5"/>
              <w:rPr>
                <w:rFonts w:ascii="Tahoma" w:hAnsi="Tahoma" w:cs="Tahoma"/>
                <w:sz w:val="20"/>
                <w:szCs w:val="20"/>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w:t>
            </w:r>
            <w:proofErr w:type="gramStart"/>
            <w:r w:rsidRPr="00D91390">
              <w:rPr>
                <w:rFonts w:ascii="Tahoma" w:hAnsi="Tahoma" w:cs="Tahoma"/>
                <w:color w:val="FF0000"/>
                <w:sz w:val="20"/>
                <w:highlight w:val="darkCyan"/>
                <w:u w:color="FF0000"/>
              </w:rPr>
              <w:t>[</w:t>
            </w:r>
            <w:r>
              <w:rPr>
                <w:rFonts w:ascii="Tahoma" w:hAnsi="Tahoma" w:cs="Tahoma"/>
                <w:color w:val="FF0000"/>
                <w:sz w:val="20"/>
                <w:highlight w:val="darkCyan"/>
                <w:u w:color="FF0000"/>
              </w:rPr>
              <w:t xml:space="preserve">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w:t>
            </w:r>
            <w:proofErr w:type="gram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Pr>
                <w:rFonts w:ascii="Tahoma" w:hAnsi="Tahoma" w:cs="Tahoma"/>
                <w:color w:val="FF0000"/>
                <w:sz w:val="20"/>
                <w:highlight w:val="darkCyan"/>
              </w:rPr>
              <w:t xml:space="preserve"> </w:t>
            </w:r>
            <w:r w:rsidRPr="00D91390">
              <w:rPr>
                <w:rFonts w:ascii="Tahoma" w:hAnsi="Tahoma" w:cs="Tahoma"/>
                <w:color w:val="FF0000"/>
                <w:sz w:val="20"/>
                <w:highlight w:val="darkCyan"/>
              </w:rPr>
              <w:t>]</w:t>
            </w:r>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
          <w:p w14:paraId="7318C221" w14:textId="77777777" w:rsidR="0071338C" w:rsidRDefault="0071338C" w:rsidP="0071338C">
            <w:pPr>
              <w:spacing w:before="120" w:after="240"/>
              <w:ind w:firstLine="5"/>
              <w:rPr>
                <w:rFonts w:ascii="Tahoma" w:hAnsi="Tahoma" w:cs="Tahoma"/>
                <w:color w:val="FF0000"/>
                <w:sz w:val="20"/>
              </w:rPr>
            </w:pPr>
            <w:r>
              <w:rPr>
                <w:rFonts w:ascii="Tahoma" w:hAnsi="Tahoma" w:cs="Tahoma"/>
                <w:color w:val="FF0000"/>
                <w:sz w:val="20"/>
              </w:rPr>
              <w:t xml:space="preserve">/ </w:t>
            </w:r>
          </w:p>
          <w:p w14:paraId="36B99593" w14:textId="77777777" w:rsidR="00031EE3" w:rsidRDefault="00031EE3" w:rsidP="00031EE3">
            <w:pPr>
              <w:spacing w:after="120"/>
              <w:rPr>
                <w:rFonts w:ascii="Tahoma" w:hAnsi="Tahoma" w:cs="Tahoma"/>
                <w:color w:val="FF0000"/>
                <w:sz w:val="20"/>
              </w:rPr>
            </w:pPr>
            <w:proofErr w:type="gramStart"/>
            <w:r>
              <w:rPr>
                <w:rFonts w:ascii="Tahoma" w:hAnsi="Tahoma" w:cs="Tahoma"/>
                <w:color w:val="FF0000"/>
                <w:sz w:val="20"/>
              </w:rPr>
              <w:t xml:space="preserve">[ </w:t>
            </w:r>
            <w:r w:rsidRPr="00A41800">
              <w:rPr>
                <w:rFonts w:ascii="Tahoma" w:hAnsi="Tahoma" w:cs="Tahoma"/>
                <w:sz w:val="20"/>
              </w:rPr>
              <w:t>Исполнитель</w:t>
            </w:r>
            <w:proofErr w:type="gramEnd"/>
            <w:r w:rsidRPr="00C45CBD">
              <w:rPr>
                <w:rFonts w:ascii="Tahoma" w:hAnsi="Tahoma" w:cs="Tahoma"/>
                <w:sz w:val="20"/>
              </w:rPr>
              <w:t xml:space="preserve"> не </w:t>
            </w:r>
            <w:r w:rsidRPr="00C46409">
              <w:rPr>
                <w:rFonts w:ascii="Tahoma" w:hAnsi="Tahoma" w:cs="Tahoma"/>
                <w:sz w:val="20"/>
              </w:rPr>
              <w:t>является плательщиком НДС</w:t>
            </w:r>
            <w:r>
              <w:rPr>
                <w:rFonts w:ascii="Tahoma" w:hAnsi="Tahoma" w:cs="Tahoma"/>
                <w:sz w:val="20"/>
              </w:rPr>
              <w:t xml:space="preserve"> на основании </w:t>
            </w:r>
            <w:r>
              <w:rPr>
                <w:rFonts w:ascii="Tahoma" w:hAnsi="Tahoma" w:cs="Tahoma"/>
                <w:color w:val="FF0000"/>
                <w:sz w:val="20"/>
              </w:rPr>
              <w:t xml:space="preserve">[ </w:t>
            </w:r>
            <w:r>
              <w:rPr>
                <w:rFonts w:ascii="Tahoma" w:hAnsi="Tahoma" w:cs="Tahoma"/>
                <w:sz w:val="20"/>
              </w:rPr>
              <w:t>ст. 143 Налогового кодекса РФ.</w:t>
            </w:r>
            <w:r w:rsidRPr="00C46409">
              <w:rPr>
                <w:rFonts w:ascii="Tahoma" w:hAnsi="Tahoma" w:cs="Tahoma"/>
                <w:sz w:val="20"/>
              </w:rPr>
              <w:t xml:space="preserve"> </w:t>
            </w:r>
            <w:r>
              <w:rPr>
                <w:rFonts w:ascii="Tahoma" w:hAnsi="Tahoma" w:cs="Tahoma"/>
                <w:color w:val="FF0000"/>
                <w:sz w:val="20"/>
              </w:rPr>
              <w:t>]</w:t>
            </w:r>
            <w:r>
              <w:rPr>
                <w:rStyle w:val="a7"/>
                <w:rFonts w:ascii="Tahoma" w:hAnsi="Tahoma" w:cs="Tahoma"/>
                <w:color w:val="FF0000"/>
                <w:sz w:val="20"/>
              </w:rPr>
              <w:footnoteReference w:id="308"/>
            </w:r>
            <w:r>
              <w:rPr>
                <w:rFonts w:ascii="Tahoma" w:hAnsi="Tahoma" w:cs="Tahoma"/>
                <w:color w:val="FF0000"/>
                <w:sz w:val="20"/>
              </w:rPr>
              <w:t xml:space="preserve"> / [ </w:t>
            </w:r>
            <w:r w:rsidRPr="008C4832">
              <w:rPr>
                <w:rFonts w:ascii="Tahoma" w:hAnsi="Tahoma" w:cs="Tahoma"/>
                <w:sz w:val="20"/>
              </w:rPr>
              <w:t xml:space="preserve">п. 9 ст. 2 Федерального закона от 27.11.2018 422-ФЗ </w:t>
            </w:r>
            <w:r>
              <w:rPr>
                <w:rFonts w:ascii="Tahoma" w:hAnsi="Tahoma" w:cs="Tahoma"/>
                <w:color w:val="FF0000"/>
                <w:sz w:val="20"/>
              </w:rPr>
              <w:t>]</w:t>
            </w:r>
            <w:r>
              <w:rPr>
                <w:rStyle w:val="a7"/>
                <w:rFonts w:ascii="Tahoma" w:hAnsi="Tahoma" w:cs="Tahoma"/>
                <w:color w:val="FF0000"/>
                <w:sz w:val="20"/>
              </w:rPr>
              <w:footnoteReference w:id="309"/>
            </w:r>
            <w:r>
              <w:rPr>
                <w:rFonts w:ascii="Tahoma" w:hAnsi="Tahoma" w:cs="Tahoma"/>
                <w:color w:val="FF0000"/>
                <w:sz w:val="20"/>
              </w:rPr>
              <w:t xml:space="preserve"> ]</w:t>
            </w:r>
          </w:p>
          <w:p w14:paraId="10034E9C" w14:textId="79C5CF5F" w:rsidR="0071338C" w:rsidRPr="00D91390" w:rsidRDefault="0071338C" w:rsidP="0071338C">
            <w:pPr>
              <w:spacing w:before="120" w:after="240"/>
              <w:ind w:firstLine="5"/>
              <w:rPr>
                <w:rFonts w:ascii="Tahoma" w:hAnsi="Tahoma" w:cs="Tahoma"/>
                <w:bCs/>
                <w:color w:val="FF0000"/>
                <w:sz w:val="20"/>
                <w:szCs w:val="20"/>
                <w:highlight w:val="darkCyan"/>
                <w:u w:color="FF0000"/>
              </w:rPr>
            </w:pPr>
            <w:r>
              <w:rPr>
                <w:rFonts w:ascii="Tahoma" w:hAnsi="Tahoma" w:cs="Tahoma"/>
                <w:color w:val="FF0000"/>
                <w:sz w:val="20"/>
              </w:rPr>
              <w:t xml:space="preserve">/ </w:t>
            </w:r>
            <w:proofErr w:type="gramStart"/>
            <w:r>
              <w:rPr>
                <w:rFonts w:ascii="Tahoma" w:hAnsi="Tahoma" w:cs="Tahoma"/>
                <w:color w:val="FF0000"/>
                <w:sz w:val="20"/>
              </w:rPr>
              <w:t xml:space="preserve">[ </w:t>
            </w:r>
            <w:r w:rsidRPr="008C4832">
              <w:rPr>
                <w:rFonts w:ascii="Tahoma" w:hAnsi="Tahoma" w:cs="Tahoma"/>
                <w:sz w:val="20"/>
              </w:rPr>
              <w:t>Исполнитель</w:t>
            </w:r>
            <w:proofErr w:type="gramEnd"/>
            <w:r w:rsidRPr="008C4832">
              <w:rPr>
                <w:rFonts w:ascii="Tahoma" w:hAnsi="Tahoma" w:cs="Tahoma"/>
                <w:sz w:val="20"/>
              </w:rPr>
              <w:t xml:space="preserve"> </w:t>
            </w:r>
            <w:r>
              <w:rPr>
                <w:rFonts w:ascii="Tahoma" w:hAnsi="Tahoma" w:cs="Tahoma"/>
                <w:sz w:val="20"/>
              </w:rPr>
              <w:t>освобождён от исполнения обязанностей плательщика НДС</w:t>
            </w:r>
            <w:r w:rsidRPr="005903DB">
              <w:rPr>
                <w:rFonts w:ascii="Tahoma" w:hAnsi="Tahoma" w:cs="Tahoma"/>
                <w:sz w:val="20"/>
              </w:rPr>
              <w:t xml:space="preserve"> на основании </w:t>
            </w:r>
            <w:r w:rsidRPr="00600432">
              <w:rPr>
                <w:rFonts w:ascii="Tahoma" w:hAnsi="Tahoma" w:cs="Tahoma"/>
                <w:color w:val="FF0000"/>
                <w:sz w:val="20"/>
              </w:rPr>
              <w:t>[</w:t>
            </w:r>
            <w:r>
              <w:rPr>
                <w:rFonts w:ascii="Tahoma" w:hAnsi="Tahoma" w:cs="Tahoma"/>
                <w:sz w:val="20"/>
              </w:rPr>
              <w:t xml:space="preserve"> </w:t>
            </w:r>
            <w:proofErr w:type="spellStart"/>
            <w:r w:rsidRPr="005903DB">
              <w:rPr>
                <w:rFonts w:ascii="Tahoma" w:hAnsi="Tahoma" w:cs="Tahoma"/>
                <w:sz w:val="20"/>
              </w:rPr>
              <w:t>пп</w:t>
            </w:r>
            <w:proofErr w:type="spellEnd"/>
            <w:r w:rsidRPr="005903DB">
              <w:rPr>
                <w:rFonts w:ascii="Tahoma" w:hAnsi="Tahoma" w:cs="Tahoma"/>
                <w:sz w:val="20"/>
              </w:rPr>
              <w:t xml:space="preserve">.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Pr>
                <w:rFonts w:ascii="Tahoma" w:hAnsi="Tahoma" w:cs="Tahoma"/>
                <w:color w:val="FF0000"/>
                <w:sz w:val="20"/>
              </w:rPr>
              <w:t xml:space="preserve"> ]</w:t>
            </w:r>
            <w:r w:rsidRPr="005903DB">
              <w:rPr>
                <w:rFonts w:ascii="Tahoma" w:hAnsi="Tahoma" w:cs="Tahoma"/>
                <w:sz w:val="20"/>
              </w:rPr>
              <w:t xml:space="preserve"> п.</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ст. </w:t>
            </w:r>
            <w:r w:rsidRPr="00AB4DD9">
              <w:rPr>
                <w:rFonts w:ascii="Tahoma" w:hAnsi="Tahoma" w:cs="Tahoma"/>
                <w:color w:val="FF0000"/>
                <w:sz w:val="20"/>
              </w:rPr>
              <w:t>[</w:t>
            </w:r>
            <w:r w:rsidRPr="005903DB">
              <w:rPr>
                <w:rFonts w:ascii="Tahoma" w:hAnsi="Tahoma" w:cs="Tahoma"/>
                <w:sz w:val="20"/>
              </w:rPr>
              <w:t>•</w:t>
            </w:r>
            <w:r w:rsidRPr="00AB4DD9">
              <w:rPr>
                <w:rFonts w:ascii="Tahoma" w:hAnsi="Tahoma" w:cs="Tahoma"/>
                <w:color w:val="FF0000"/>
                <w:sz w:val="20"/>
              </w:rPr>
              <w:t>]</w:t>
            </w:r>
            <w:r w:rsidRPr="005903DB">
              <w:rPr>
                <w:rFonts w:ascii="Tahoma" w:hAnsi="Tahoma" w:cs="Tahoma"/>
                <w:sz w:val="20"/>
              </w:rPr>
              <w:t xml:space="preserve"> Налогового кодекса РФ</w:t>
            </w:r>
            <w:r>
              <w:rPr>
                <w:rFonts w:ascii="Tahoma" w:hAnsi="Tahoma" w:cs="Tahoma"/>
                <w:sz w:val="20"/>
              </w:rPr>
              <w:t xml:space="preserve">. </w:t>
            </w:r>
            <w:r>
              <w:rPr>
                <w:rFonts w:ascii="Tahoma" w:hAnsi="Tahoma" w:cs="Tahoma"/>
                <w:color w:val="FF0000"/>
                <w:sz w:val="20"/>
              </w:rPr>
              <w:t>]</w:t>
            </w:r>
          </w:p>
        </w:tc>
        <w:tc>
          <w:tcPr>
            <w:tcW w:w="2198" w:type="dxa"/>
            <w:gridSpan w:val="2"/>
            <w:shd w:val="clear" w:color="auto" w:fill="auto"/>
            <w:tcMar>
              <w:left w:w="113" w:type="dxa"/>
              <w:right w:w="113" w:type="dxa"/>
            </w:tcMar>
          </w:tcPr>
          <w:p w14:paraId="69EB7DED"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EB8B3DF" w14:textId="6138D1A9" w:rsidR="00320A81" w:rsidRDefault="00320A81" w:rsidP="00320A81">
      <w:pPr>
        <w:pStyle w:val="aff6"/>
        <w:rPr>
          <w:color w:val="FF0000"/>
        </w:rPr>
      </w:pPr>
      <w:r w:rsidRPr="00CF05D3">
        <w:rPr>
          <w:color w:val="FF0000"/>
        </w:rPr>
        <w:t>]</w:t>
      </w:r>
      <w:r w:rsidRPr="00990C4C">
        <w:rPr>
          <w:color w:val="FF0000"/>
        </w:rPr>
        <w:t xml:space="preserve"> </w:t>
      </w:r>
      <w:r w:rsidRPr="00D91390">
        <w:rPr>
          <w:rStyle w:val="a7"/>
          <w:color w:val="FF0000"/>
        </w:rPr>
        <w:footnoteReference w:id="310"/>
      </w:r>
    </w:p>
    <w:p w14:paraId="70165746" w14:textId="77777777" w:rsidR="00D722BA" w:rsidRDefault="00D722BA" w:rsidP="00D722BA">
      <w:pPr>
        <w:pStyle w:val="aff6"/>
      </w:pPr>
      <w:r w:rsidRPr="00BE2C40">
        <w:t xml:space="preserve">Цена </w:t>
      </w:r>
      <w:r>
        <w:t>У</w:t>
      </w:r>
      <w:r w:rsidRPr="00BE2C40">
        <w:t>слуг</w:t>
      </w:r>
      <w:r>
        <w:t xml:space="preserve"> по Заявке</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438A218F" w14:textId="4476FBE8" w:rsidR="00320A81" w:rsidRPr="00737A06" w:rsidRDefault="00320A81" w:rsidP="00AD2005">
      <w:pPr>
        <w:pStyle w:val="afff0"/>
        <w:tabs>
          <w:tab w:val="clear" w:pos="851"/>
        </w:tabs>
        <w:ind w:firstLine="0"/>
      </w:pPr>
      <w:proofErr w:type="gramStart"/>
      <w:r w:rsidRPr="001E1A7F">
        <w:rPr>
          <w:color w:val="FF0000"/>
        </w:rPr>
        <w:t xml:space="preserve">[ </w:t>
      </w:r>
      <w:r w:rsidRPr="001E1A7F">
        <w:t>Цена</w:t>
      </w:r>
      <w:proofErr w:type="gramEnd"/>
      <w:r w:rsidRPr="001E1A7F">
        <w:t xml:space="preserve"> Услуг </w:t>
      </w:r>
      <w:r>
        <w:t xml:space="preserve">по Заявке </w:t>
      </w:r>
      <w:r w:rsidRPr="001E1A7F">
        <w:t xml:space="preserve">определяется исходя из следующих </w:t>
      </w:r>
      <w:r w:rsidRPr="00737A06">
        <w:rPr>
          <w:color w:val="FF0000"/>
        </w:rPr>
        <w:t>[</w:t>
      </w:r>
      <w:r w:rsidRPr="001E1A7F">
        <w:rPr>
          <w:color w:val="FF0000"/>
        </w:rPr>
        <w:t xml:space="preserve"> </w:t>
      </w:r>
      <w:r w:rsidRPr="001E1A7F">
        <w:t xml:space="preserve">ставок специалистов </w:t>
      </w:r>
      <w:r w:rsidRPr="001E1A7F">
        <w:rPr>
          <w:color w:val="FF0000"/>
        </w:rPr>
        <w:t xml:space="preserve">] / [ </w:t>
      </w:r>
      <w:r w:rsidRPr="00737A06">
        <w:t>тарифов</w:t>
      </w:r>
      <w:r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199"/>
      </w:tblGrid>
      <w:tr w:rsidR="00320A81" w:rsidRPr="002E10D2" w14:paraId="29DDF2F4" w14:textId="77777777" w:rsidTr="00D72BC8">
        <w:trPr>
          <w:trHeight w:val="20"/>
        </w:trPr>
        <w:tc>
          <w:tcPr>
            <w:tcW w:w="2544" w:type="pct"/>
          </w:tcPr>
          <w:p w14:paraId="3DB0E8E3" w14:textId="77777777" w:rsidR="008C4832" w:rsidRDefault="00320A81" w:rsidP="00D72BC8">
            <w:pPr>
              <w:widowControl w:val="0"/>
              <w:spacing w:after="0" w:line="240" w:lineRule="auto"/>
              <w:ind w:firstLine="709"/>
              <w:jc w:val="center"/>
              <w:rPr>
                <w:rFonts w:ascii="Tahoma" w:hAnsi="Tahoma" w:cs="Tahoma"/>
                <w:color w:val="FF0000"/>
                <w:sz w:val="20"/>
              </w:rPr>
            </w:pPr>
            <w:proofErr w:type="gramStart"/>
            <w:r w:rsidRPr="00737A06">
              <w:rPr>
                <w:rFonts w:ascii="Tahoma" w:hAnsi="Tahoma" w:cs="Tahoma"/>
                <w:color w:val="FF0000"/>
                <w:sz w:val="20"/>
              </w:rPr>
              <w:lastRenderedPageBreak/>
              <w:t xml:space="preserve">[ </w:t>
            </w:r>
            <w:r w:rsidRPr="00737A06">
              <w:rPr>
                <w:rFonts w:ascii="Tahoma" w:eastAsia="Times New Roman" w:hAnsi="Tahoma" w:cs="Tahoma"/>
                <w:sz w:val="20"/>
                <w:szCs w:val="20"/>
              </w:rPr>
              <w:t>Квалификация</w:t>
            </w:r>
            <w:proofErr w:type="gramEnd"/>
            <w:r w:rsidRPr="00737A06">
              <w:rPr>
                <w:rFonts w:ascii="Tahoma" w:eastAsia="Times New Roman" w:hAnsi="Tahoma" w:cs="Tahoma"/>
                <w:sz w:val="20"/>
                <w:szCs w:val="20"/>
              </w:rPr>
              <w:t xml:space="preserve">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p>
          <w:p w14:paraId="25364E9B" w14:textId="40C0C0CA" w:rsidR="00320A81" w:rsidRPr="00737A06" w:rsidRDefault="00320A81" w:rsidP="00D72BC8">
            <w:pPr>
              <w:widowControl w:val="0"/>
              <w:spacing w:after="0" w:line="240" w:lineRule="auto"/>
              <w:ind w:firstLine="709"/>
              <w:jc w:val="center"/>
              <w:rPr>
                <w:rFonts w:ascii="Tahoma" w:eastAsia="Times New Roman" w:hAnsi="Tahoma" w:cs="Tahoma"/>
                <w:sz w:val="20"/>
                <w:szCs w:val="20"/>
              </w:rPr>
            </w:pP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2456" w:type="pct"/>
            <w:vAlign w:val="center"/>
          </w:tcPr>
          <w:p w14:paraId="5F3C6D03" w14:textId="73037132" w:rsidR="0071338C" w:rsidRDefault="00320A81" w:rsidP="00D72BC8">
            <w:pPr>
              <w:widowControl w:val="0"/>
              <w:spacing w:after="0"/>
              <w:jc w:val="center"/>
              <w:rPr>
                <w:rFonts w:ascii="Tahoma" w:hAnsi="Tahoma" w:cs="Tahoma"/>
                <w:color w:val="FF0000"/>
                <w:sz w:val="20"/>
              </w:rPr>
            </w:pPr>
            <w:proofErr w:type="gramStart"/>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proofErr w:type="gramEnd"/>
            <w:r w:rsidRPr="00A806EC">
              <w:rPr>
                <w:rFonts w:ascii="Tahoma" w:hAnsi="Tahoma" w:cs="Tahoma"/>
                <w:sz w:val="20"/>
              </w:rPr>
              <w:t xml:space="preserve">,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w:t>
            </w:r>
            <w:r w:rsidR="0071338C">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w:t>
            </w:r>
          </w:p>
          <w:p w14:paraId="6A79B03C" w14:textId="77777777" w:rsidR="0071338C" w:rsidRDefault="00320A81" w:rsidP="00D72BC8">
            <w:pPr>
              <w:widowControl w:val="0"/>
              <w:spacing w:after="0"/>
              <w:jc w:val="center"/>
              <w:rPr>
                <w:rFonts w:ascii="Tahoma" w:hAnsi="Tahoma" w:cs="Tahoma"/>
                <w:color w:val="FF0000"/>
                <w:sz w:val="20"/>
              </w:rPr>
            </w:pPr>
            <w:r w:rsidRPr="00A806EC">
              <w:rPr>
                <w:rFonts w:ascii="Tahoma" w:hAnsi="Tahoma" w:cs="Tahoma"/>
                <w:color w:val="FF0000"/>
                <w:sz w:val="20"/>
              </w:rPr>
              <w:t xml:space="preserve">/ </w:t>
            </w:r>
          </w:p>
          <w:p w14:paraId="4CEDD7DC" w14:textId="07490A24" w:rsidR="0071338C" w:rsidRDefault="0071338C" w:rsidP="00D72BC8">
            <w:pPr>
              <w:widowControl w:val="0"/>
              <w:spacing w:after="0"/>
              <w:jc w:val="center"/>
              <w:rPr>
                <w:rFonts w:ascii="Tahoma" w:hAnsi="Tahoma" w:cs="Tahoma"/>
                <w:color w:val="FF0000"/>
                <w:sz w:val="20"/>
              </w:rPr>
            </w:pPr>
            <w:proofErr w:type="gramStart"/>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Тариф</w:t>
            </w:r>
            <w:proofErr w:type="gramEnd"/>
            <w:r>
              <w:rPr>
                <w:rFonts w:ascii="Tahoma" w:hAnsi="Tahoma" w:cs="Tahoma"/>
                <w:sz w:val="20"/>
              </w:rPr>
              <w:t xml:space="preserve">, руб. </w:t>
            </w:r>
            <w:r w:rsidRPr="00CF05D3">
              <w:rPr>
                <w:rFonts w:ascii="Tahoma" w:hAnsi="Tahoma" w:cs="Tahoma"/>
                <w:color w:val="FF0000"/>
                <w:sz w:val="20"/>
              </w:rPr>
              <w:t xml:space="preserve">] </w:t>
            </w:r>
          </w:p>
          <w:p w14:paraId="35D1DA77" w14:textId="77777777" w:rsidR="00031EE3" w:rsidRDefault="0071338C" w:rsidP="00031EE3">
            <w:pPr>
              <w:spacing w:after="120"/>
              <w:rPr>
                <w:rFonts w:ascii="Tahoma" w:hAnsi="Tahoma" w:cs="Tahoma"/>
                <w:color w:val="FF0000"/>
                <w:sz w:val="20"/>
              </w:rPr>
            </w:pP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Pr>
                <w:rFonts w:ascii="Tahoma" w:hAnsi="Tahoma" w:cs="Tahoma"/>
                <w:color w:val="FF0000"/>
                <w:sz w:val="20"/>
              </w:rPr>
              <w:t xml:space="preserve"> /</w:t>
            </w:r>
            <w:r w:rsidRPr="00A806EC">
              <w:rPr>
                <w:rFonts w:ascii="Tahoma" w:hAnsi="Tahoma" w:cs="Tahoma"/>
                <w:color w:val="FF0000"/>
                <w:sz w:val="20"/>
              </w:rPr>
              <w:t xml:space="preserve"> </w:t>
            </w:r>
            <w:r w:rsidR="00320A81" w:rsidRPr="00CF05D3">
              <w:rPr>
                <w:rFonts w:ascii="Tahoma" w:hAnsi="Tahoma" w:cs="Tahoma"/>
                <w:color w:val="FF0000"/>
                <w:sz w:val="20"/>
              </w:rPr>
              <w:t>[</w:t>
            </w:r>
            <w:r w:rsidR="00320A81" w:rsidRPr="00A806EC">
              <w:rPr>
                <w:rFonts w:ascii="Tahoma" w:hAnsi="Tahoma" w:cs="Tahoma"/>
                <w:sz w:val="20"/>
              </w:rPr>
              <w:t xml:space="preserve">в </w:t>
            </w:r>
            <w:proofErr w:type="spellStart"/>
            <w:r w:rsidR="00320A81" w:rsidRPr="00A806EC">
              <w:rPr>
                <w:rFonts w:ascii="Tahoma" w:hAnsi="Tahoma" w:cs="Tahoma"/>
                <w:sz w:val="20"/>
              </w:rPr>
              <w:t>т.ч</w:t>
            </w:r>
            <w:proofErr w:type="spellEnd"/>
            <w:r w:rsidR="00320A81" w:rsidRPr="00A806EC">
              <w:rPr>
                <w:rFonts w:ascii="Tahoma" w:hAnsi="Tahoma" w:cs="Tahoma"/>
                <w:sz w:val="20"/>
              </w:rPr>
              <w:t>. НДС</w:t>
            </w:r>
            <w:r w:rsidR="00320A81" w:rsidRPr="00CF05D3">
              <w:rPr>
                <w:rFonts w:ascii="Tahoma" w:hAnsi="Tahoma" w:cs="Tahoma"/>
                <w:color w:val="FF0000"/>
                <w:sz w:val="20"/>
              </w:rPr>
              <w:t>]</w:t>
            </w:r>
            <w:r w:rsidR="00320A81">
              <w:rPr>
                <w:rFonts w:ascii="Tahoma" w:hAnsi="Tahoma" w:cs="Tahoma"/>
                <w:color w:val="FF0000"/>
                <w:sz w:val="20"/>
              </w:rPr>
              <w:t xml:space="preserve"> / </w:t>
            </w:r>
            <w:r w:rsidR="00320A81" w:rsidRPr="00CF05D3">
              <w:rPr>
                <w:rFonts w:ascii="Tahoma" w:hAnsi="Tahoma" w:cs="Tahoma"/>
                <w:color w:val="FF0000"/>
                <w:sz w:val="20"/>
              </w:rPr>
              <w:t>[</w:t>
            </w:r>
            <w:r w:rsidR="00320A81" w:rsidRPr="0097555A">
              <w:rPr>
                <w:rFonts w:ascii="Tahoma" w:hAnsi="Tahoma" w:cs="Tahoma"/>
                <w:sz w:val="20"/>
              </w:rPr>
              <w:t>НДС не облагается</w:t>
            </w:r>
            <w:r w:rsidR="00320A81" w:rsidRPr="00CF05D3">
              <w:rPr>
                <w:rFonts w:ascii="Tahoma" w:hAnsi="Tahoma" w:cs="Tahoma"/>
                <w:color w:val="FF0000"/>
                <w:sz w:val="20"/>
              </w:rPr>
              <w:t>]</w:t>
            </w:r>
            <w:r w:rsidR="00320A81" w:rsidRPr="00E21768">
              <w:rPr>
                <w:rFonts w:ascii="Tahoma" w:hAnsi="Tahoma" w:cs="Tahoma"/>
                <w:color w:val="FF0000"/>
                <w:sz w:val="20"/>
              </w:rPr>
              <w:t xml:space="preserve"> </w:t>
            </w:r>
            <w:r w:rsidR="004E7F4C">
              <w:rPr>
                <w:rFonts w:ascii="Tahoma" w:hAnsi="Tahoma" w:cs="Tahoma"/>
                <w:color w:val="FF0000"/>
                <w:sz w:val="20"/>
              </w:rPr>
              <w:t xml:space="preserve">/ </w:t>
            </w:r>
            <w:proofErr w:type="gramStart"/>
            <w:r w:rsidR="00031EE3">
              <w:rPr>
                <w:rFonts w:ascii="Tahoma" w:hAnsi="Tahoma" w:cs="Tahoma"/>
                <w:color w:val="FF0000"/>
                <w:sz w:val="20"/>
              </w:rPr>
              <w:t xml:space="preserve">[ </w:t>
            </w:r>
            <w:r w:rsidR="00031EE3" w:rsidRPr="00A41800">
              <w:rPr>
                <w:rFonts w:ascii="Tahoma" w:hAnsi="Tahoma" w:cs="Tahoma"/>
                <w:sz w:val="20"/>
              </w:rPr>
              <w:t>Исполнитель</w:t>
            </w:r>
            <w:proofErr w:type="gramEnd"/>
            <w:r w:rsidR="00031EE3" w:rsidRPr="00C45CBD">
              <w:rPr>
                <w:rFonts w:ascii="Tahoma" w:hAnsi="Tahoma" w:cs="Tahoma"/>
                <w:sz w:val="20"/>
              </w:rPr>
              <w:t xml:space="preserve"> не </w:t>
            </w:r>
            <w:r w:rsidR="00031EE3" w:rsidRPr="00C46409">
              <w:rPr>
                <w:rFonts w:ascii="Tahoma" w:hAnsi="Tahoma" w:cs="Tahoma"/>
                <w:sz w:val="20"/>
              </w:rPr>
              <w:t>является плательщиком НДС</w:t>
            </w:r>
            <w:r w:rsidR="00031EE3">
              <w:rPr>
                <w:rFonts w:ascii="Tahoma" w:hAnsi="Tahoma" w:cs="Tahoma"/>
                <w:sz w:val="20"/>
              </w:rPr>
              <w:t xml:space="preserve"> на основании </w:t>
            </w:r>
            <w:r w:rsidR="00031EE3">
              <w:rPr>
                <w:rFonts w:ascii="Tahoma" w:hAnsi="Tahoma" w:cs="Tahoma"/>
                <w:color w:val="FF0000"/>
                <w:sz w:val="20"/>
              </w:rPr>
              <w:t xml:space="preserve">[ </w:t>
            </w:r>
            <w:r w:rsidR="00031EE3">
              <w:rPr>
                <w:rFonts w:ascii="Tahoma" w:hAnsi="Tahoma" w:cs="Tahoma"/>
                <w:sz w:val="20"/>
              </w:rPr>
              <w:t>ст. 143 Налогового кодекса РФ.</w:t>
            </w:r>
            <w:r w:rsidR="00031EE3" w:rsidRPr="00C46409">
              <w:rPr>
                <w:rFonts w:ascii="Tahoma" w:hAnsi="Tahoma" w:cs="Tahoma"/>
                <w:sz w:val="20"/>
              </w:rPr>
              <w:t xml:space="preserve"> </w:t>
            </w:r>
            <w:r w:rsidR="00031EE3">
              <w:rPr>
                <w:rFonts w:ascii="Tahoma" w:hAnsi="Tahoma" w:cs="Tahoma"/>
                <w:color w:val="FF0000"/>
                <w:sz w:val="20"/>
              </w:rPr>
              <w:t>]</w:t>
            </w:r>
            <w:r w:rsidR="00031EE3">
              <w:rPr>
                <w:rStyle w:val="a7"/>
                <w:rFonts w:ascii="Tahoma" w:hAnsi="Tahoma" w:cs="Tahoma"/>
                <w:color w:val="FF0000"/>
                <w:sz w:val="20"/>
              </w:rPr>
              <w:footnoteReference w:id="311"/>
            </w:r>
            <w:r w:rsidR="00031EE3">
              <w:rPr>
                <w:rFonts w:ascii="Tahoma" w:hAnsi="Tahoma" w:cs="Tahoma"/>
                <w:color w:val="FF0000"/>
                <w:sz w:val="20"/>
              </w:rPr>
              <w:t xml:space="preserve"> / [ </w:t>
            </w:r>
            <w:r w:rsidR="00031EE3" w:rsidRPr="00AD79E7">
              <w:rPr>
                <w:rFonts w:ascii="Tahoma" w:hAnsi="Tahoma" w:cs="Tahoma"/>
                <w:sz w:val="20"/>
              </w:rPr>
              <w:t xml:space="preserve">п. 9 ст. 2 Федерального закона от 27.11.2018 422-ФЗ </w:t>
            </w:r>
            <w:r w:rsidR="00031EE3">
              <w:rPr>
                <w:rFonts w:ascii="Tahoma" w:hAnsi="Tahoma" w:cs="Tahoma"/>
                <w:color w:val="FF0000"/>
                <w:sz w:val="20"/>
              </w:rPr>
              <w:t>]</w:t>
            </w:r>
            <w:r w:rsidR="00031EE3">
              <w:rPr>
                <w:rStyle w:val="a7"/>
                <w:rFonts w:ascii="Tahoma" w:hAnsi="Tahoma" w:cs="Tahoma"/>
                <w:color w:val="FF0000"/>
                <w:sz w:val="20"/>
              </w:rPr>
              <w:footnoteReference w:id="312"/>
            </w:r>
            <w:r w:rsidR="00031EE3">
              <w:rPr>
                <w:rFonts w:ascii="Tahoma" w:hAnsi="Tahoma" w:cs="Tahoma"/>
                <w:color w:val="FF0000"/>
                <w:sz w:val="20"/>
              </w:rPr>
              <w:t xml:space="preserve"> ]</w:t>
            </w:r>
          </w:p>
          <w:p w14:paraId="2F725A1D" w14:textId="3B61FE0A" w:rsidR="00320A81" w:rsidRDefault="004E7F4C" w:rsidP="00D72BC8">
            <w:pPr>
              <w:widowControl w:val="0"/>
              <w:spacing w:after="0"/>
              <w:jc w:val="center"/>
              <w:rPr>
                <w:rFonts w:ascii="Tahoma" w:hAnsi="Tahoma" w:cs="Tahoma"/>
                <w:color w:val="FF0000"/>
                <w:sz w:val="20"/>
              </w:rPr>
            </w:pPr>
            <w:r>
              <w:rPr>
                <w:rFonts w:ascii="Tahoma" w:hAnsi="Tahoma" w:cs="Tahoma"/>
                <w:color w:val="FF0000"/>
                <w:sz w:val="20"/>
              </w:rPr>
              <w:t xml:space="preserve"> </w:t>
            </w:r>
            <w:r w:rsidRPr="00D3429B">
              <w:rPr>
                <w:rFonts w:ascii="Tahoma" w:hAnsi="Tahoma" w:cs="Tahoma"/>
                <w:color w:val="FF0000"/>
                <w:sz w:val="20"/>
              </w:rPr>
              <w:t>/</w:t>
            </w:r>
            <w:r>
              <w:rPr>
                <w:rFonts w:ascii="Tahoma" w:hAnsi="Tahoma" w:cs="Tahoma"/>
                <w:color w:val="FF0000"/>
                <w:sz w:val="20"/>
              </w:rPr>
              <w:t xml:space="preserve"> </w:t>
            </w:r>
            <w:proofErr w:type="gramStart"/>
            <w:r w:rsidRPr="00D3429B">
              <w:rPr>
                <w:rFonts w:ascii="Tahoma" w:hAnsi="Tahoma" w:cs="Tahoma"/>
                <w:color w:val="FF0000"/>
                <w:sz w:val="20"/>
              </w:rPr>
              <w:t>[</w:t>
            </w:r>
            <w:r w:rsidR="008C4832">
              <w:rPr>
                <w:rFonts w:ascii="Tahoma" w:hAnsi="Tahoma" w:cs="Tahoma"/>
                <w:color w:val="FF0000"/>
                <w:sz w:val="20"/>
              </w:rPr>
              <w:t xml:space="preserve"> </w:t>
            </w:r>
            <w:r w:rsidR="00CA0C33" w:rsidRPr="008C4832">
              <w:rPr>
                <w:rFonts w:ascii="Tahoma" w:hAnsi="Tahoma" w:cs="Tahoma"/>
                <w:sz w:val="20"/>
              </w:rPr>
              <w:t>Исполнитель</w:t>
            </w:r>
            <w:proofErr w:type="gramEnd"/>
            <w:r w:rsidR="00CA0C33" w:rsidRPr="008C4832">
              <w:rPr>
                <w:rFonts w:ascii="Tahoma" w:hAnsi="Tahoma" w:cs="Tahoma"/>
                <w:sz w:val="20"/>
              </w:rPr>
              <w:t xml:space="preserve"> </w:t>
            </w:r>
            <w:r w:rsidRPr="00420D86">
              <w:rPr>
                <w:rFonts w:ascii="Tahoma" w:hAnsi="Tahoma" w:cs="Tahoma"/>
                <w:sz w:val="20"/>
              </w:rPr>
              <w:t>освобождён от исполнения обязанностей плательщика НДС на основании</w:t>
            </w:r>
            <w:r w:rsidRPr="00D3429B">
              <w:rPr>
                <w:rFonts w:ascii="Tahoma" w:hAnsi="Tahoma" w:cs="Tahoma"/>
                <w:color w:val="FF0000"/>
                <w:sz w:val="20"/>
              </w:rPr>
              <w:t xml:space="preserve"> [ </w:t>
            </w:r>
            <w:proofErr w:type="spellStart"/>
            <w:r w:rsidRPr="00420D86">
              <w:rPr>
                <w:rFonts w:ascii="Tahoma" w:hAnsi="Tahoma" w:cs="Tahoma"/>
                <w:sz w:val="20"/>
              </w:rPr>
              <w:t>пп</w:t>
            </w:r>
            <w:proofErr w:type="spellEnd"/>
            <w:r w:rsidRPr="00420D86">
              <w:rPr>
                <w:rFonts w:ascii="Tahoma" w:hAnsi="Tahoma" w:cs="Tahoma"/>
                <w:sz w:val="20"/>
              </w:rPr>
              <w:t>.</w:t>
            </w:r>
            <w:r w:rsidRPr="00D3429B">
              <w:rPr>
                <w:rFonts w:ascii="Tahoma" w:hAnsi="Tahoma" w:cs="Tahoma"/>
                <w:color w:val="FF0000"/>
                <w:sz w:val="20"/>
              </w:rPr>
              <w:t xml:space="preserve"> [</w:t>
            </w:r>
            <w:r w:rsidRPr="00420D86">
              <w:rPr>
                <w:rFonts w:ascii="Tahoma" w:hAnsi="Tahoma" w:cs="Tahoma"/>
                <w:sz w:val="20"/>
              </w:rPr>
              <w:t>•</w:t>
            </w:r>
            <w:r w:rsidRPr="00D3429B">
              <w:rPr>
                <w:rFonts w:ascii="Tahoma" w:hAnsi="Tahoma" w:cs="Tahoma"/>
                <w:color w:val="FF0000"/>
                <w:sz w:val="20"/>
              </w:rPr>
              <w:t xml:space="preserve">] ] </w:t>
            </w:r>
            <w:r w:rsidRPr="00420D86">
              <w:rPr>
                <w:rFonts w:ascii="Tahoma" w:hAnsi="Tahoma" w:cs="Tahoma"/>
                <w:sz w:val="20"/>
              </w:rPr>
              <w:t>п.</w:t>
            </w:r>
            <w:r w:rsidRPr="00D3429B">
              <w:rPr>
                <w:rFonts w:ascii="Tahoma" w:hAnsi="Tahoma" w:cs="Tahoma"/>
                <w:color w:val="FF0000"/>
                <w:sz w:val="20"/>
              </w:rPr>
              <w:t>[</w:t>
            </w:r>
            <w:r w:rsidRPr="00420D86">
              <w:rPr>
                <w:rFonts w:ascii="Tahoma" w:hAnsi="Tahoma" w:cs="Tahoma"/>
                <w:sz w:val="20"/>
              </w:rPr>
              <w:t>•</w:t>
            </w:r>
            <w:r w:rsidRPr="00D3429B">
              <w:rPr>
                <w:rFonts w:ascii="Tahoma" w:hAnsi="Tahoma" w:cs="Tahoma"/>
                <w:color w:val="FF0000"/>
                <w:sz w:val="20"/>
              </w:rPr>
              <w:t xml:space="preserve">] </w:t>
            </w:r>
            <w:r w:rsidRPr="00420D86">
              <w:rPr>
                <w:rFonts w:ascii="Tahoma" w:hAnsi="Tahoma" w:cs="Tahoma"/>
                <w:sz w:val="20"/>
              </w:rPr>
              <w:t>ст.</w:t>
            </w:r>
            <w:r w:rsidRPr="00D3429B">
              <w:rPr>
                <w:rFonts w:ascii="Tahoma" w:hAnsi="Tahoma" w:cs="Tahoma"/>
                <w:color w:val="FF0000"/>
                <w:sz w:val="20"/>
              </w:rPr>
              <w:t xml:space="preserve"> [•] </w:t>
            </w:r>
            <w:r w:rsidRPr="00420D86">
              <w:rPr>
                <w:rFonts w:ascii="Tahoma" w:hAnsi="Tahoma" w:cs="Tahoma"/>
                <w:sz w:val="20"/>
              </w:rPr>
              <w:t>Налогового кодекса РФ.</w:t>
            </w:r>
            <w:r w:rsidRPr="00D3429B">
              <w:rPr>
                <w:rFonts w:ascii="Tahoma" w:hAnsi="Tahoma" w:cs="Tahoma"/>
                <w:color w:val="FF0000"/>
                <w:sz w:val="20"/>
              </w:rPr>
              <w:t xml:space="preserve"> ]</w:t>
            </w:r>
            <w:r>
              <w:rPr>
                <w:rFonts w:ascii="Tahoma" w:hAnsi="Tahoma" w:cs="Tahoma"/>
                <w:color w:val="FF0000"/>
                <w:sz w:val="20"/>
              </w:rPr>
              <w:t xml:space="preserve"> </w:t>
            </w:r>
            <w:r w:rsidR="00320A81" w:rsidRPr="00CF05D3">
              <w:rPr>
                <w:rFonts w:ascii="Tahoma" w:hAnsi="Tahoma" w:cs="Tahoma"/>
                <w:color w:val="FF0000"/>
                <w:sz w:val="20"/>
              </w:rPr>
              <w:t>]</w:t>
            </w:r>
          </w:p>
          <w:p w14:paraId="50856E1B" w14:textId="6B6FF344" w:rsidR="00320A81" w:rsidRPr="00D17CB8" w:rsidRDefault="00320A81" w:rsidP="00D72BC8">
            <w:pPr>
              <w:widowControl w:val="0"/>
              <w:spacing w:after="0" w:line="240" w:lineRule="auto"/>
              <w:jc w:val="center"/>
              <w:rPr>
                <w:rFonts w:ascii="Tahoma" w:eastAsia="Times New Roman" w:hAnsi="Tahoma" w:cs="Tahoma"/>
                <w:sz w:val="20"/>
                <w:szCs w:val="20"/>
              </w:rPr>
            </w:pPr>
          </w:p>
        </w:tc>
      </w:tr>
      <w:tr w:rsidR="00320A81" w:rsidRPr="002E10D2" w14:paraId="4EA3A4E7" w14:textId="77777777" w:rsidTr="00D72BC8">
        <w:trPr>
          <w:trHeight w:val="20"/>
        </w:trPr>
        <w:tc>
          <w:tcPr>
            <w:tcW w:w="2544" w:type="pct"/>
            <w:vAlign w:val="center"/>
          </w:tcPr>
          <w:p w14:paraId="42BE38C2"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c>
          <w:tcPr>
            <w:tcW w:w="2456" w:type="pct"/>
          </w:tcPr>
          <w:p w14:paraId="16943435"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r>
      <w:tr w:rsidR="00320A81" w:rsidRPr="002E10D2" w14:paraId="7067CB91" w14:textId="77777777" w:rsidTr="00D72BC8">
        <w:trPr>
          <w:trHeight w:val="20"/>
        </w:trPr>
        <w:tc>
          <w:tcPr>
            <w:tcW w:w="2544" w:type="pct"/>
            <w:vAlign w:val="center"/>
          </w:tcPr>
          <w:p w14:paraId="76FA0EFA"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721D7D96"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r>
    </w:tbl>
    <w:p w14:paraId="58F95F0D" w14:textId="77777777" w:rsidR="00320A81" w:rsidRDefault="00320A81" w:rsidP="00320A81">
      <w:pPr>
        <w:pStyle w:val="afff0"/>
        <w:ind w:firstLine="0"/>
        <w:rPr>
          <w:color w:val="FF0000"/>
        </w:rPr>
      </w:pPr>
      <w:r w:rsidRPr="00D17CB8">
        <w:rPr>
          <w:color w:val="FF0000"/>
        </w:rPr>
        <w:t>]</w:t>
      </w:r>
      <w:r>
        <w:rPr>
          <w:color w:val="FF0000"/>
        </w:rPr>
        <w:t xml:space="preserve"> </w:t>
      </w:r>
      <w:r w:rsidRPr="00064F86">
        <w:rPr>
          <w:rStyle w:val="a7"/>
          <w:color w:val="FF0000"/>
        </w:rPr>
        <w:footnoteReference w:id="313"/>
      </w:r>
    </w:p>
    <w:p w14:paraId="71C06CC8" w14:textId="46406AA2" w:rsidR="00320A81" w:rsidRDefault="00320A81" w:rsidP="00320A81">
      <w:pPr>
        <w:pStyle w:val="afff0"/>
        <w:ind w:firstLine="0"/>
        <w:rPr>
          <w:color w:val="FF0000"/>
        </w:rPr>
      </w:pPr>
      <w:r w:rsidRPr="00CF05D3">
        <w:rPr>
          <w:color w:val="FF0000"/>
        </w:rPr>
        <w:t>[</w:t>
      </w:r>
      <w:r w:rsidR="00143F06">
        <w:t xml:space="preserve">Цена </w:t>
      </w:r>
      <w:r>
        <w:t>оказанных Услуг</w:t>
      </w:r>
      <w:r w:rsidRPr="0046405C">
        <w:t xml:space="preserve"> определяется путём умножения </w:t>
      </w:r>
      <w:proofErr w:type="gramStart"/>
      <w:r w:rsidRPr="00CF05D3">
        <w:rPr>
          <w:color w:val="FF0000"/>
        </w:rPr>
        <w:t>[</w:t>
      </w:r>
      <w:r w:rsidRPr="0046405C">
        <w:t xml:space="preserve"> ставки</w:t>
      </w:r>
      <w:proofErr w:type="gramEnd"/>
      <w:r w:rsidRPr="0046405C">
        <w:t xml:space="preserve">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w:t>
      </w:r>
      <w:r w:rsidRPr="00B656CC">
        <w:rPr>
          <w:color w:val="FF0000"/>
        </w:rPr>
        <w:t>/</w:t>
      </w:r>
      <w:r w:rsidRPr="0046405C">
        <w:t xml:space="preserve">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072BABB4" w14:textId="77777777" w:rsidR="0066447C" w:rsidRDefault="0066447C" w:rsidP="0066447C">
      <w:pPr>
        <w:pStyle w:val="aff6"/>
        <w:rPr>
          <w:color w:val="FF0000"/>
        </w:rPr>
      </w:pPr>
      <w:r w:rsidRPr="00CF05D3">
        <w:rPr>
          <w:color w:val="FF0000"/>
        </w:rPr>
        <w:t>]</w:t>
      </w:r>
      <w:r w:rsidRPr="00990C4C">
        <w:rPr>
          <w:color w:val="FF0000"/>
        </w:rPr>
        <w:t xml:space="preserve"> </w:t>
      </w:r>
      <w:r w:rsidRPr="00D91390">
        <w:rPr>
          <w:rStyle w:val="a7"/>
          <w:color w:val="FF0000"/>
        </w:rPr>
        <w:footnoteReference w:id="314"/>
      </w:r>
    </w:p>
    <w:p w14:paraId="3166D5E8" w14:textId="45F33141" w:rsidR="00A315A9" w:rsidRDefault="00A315A9" w:rsidP="00A07A7F">
      <w:pPr>
        <w:pStyle w:val="aff6"/>
        <w:numPr>
          <w:ilvl w:val="0"/>
          <w:numId w:val="60"/>
        </w:numPr>
        <w:ind w:left="851" w:hanging="851"/>
      </w:pPr>
      <w:proofErr w:type="gramStart"/>
      <w:r w:rsidRPr="000617B0">
        <w:rPr>
          <w:color w:val="FF0000"/>
        </w:rPr>
        <w:t>[</w:t>
      </w:r>
      <w:r>
        <w:t xml:space="preserve"> </w:t>
      </w:r>
      <w:r w:rsidRPr="00A806EC">
        <w:t>Цена</w:t>
      </w:r>
      <w:proofErr w:type="gramEnd"/>
      <w:r w:rsidRPr="00A806EC">
        <w:t xml:space="preserve"> </w:t>
      </w:r>
      <w:r w:rsidR="00F95AF7">
        <w:t>Услуг</w:t>
      </w:r>
      <w:r w:rsidRPr="00A806EC">
        <w:t xml:space="preserve"> </w:t>
      </w:r>
      <w:r w:rsidR="00F95AF7">
        <w:t xml:space="preserve">по Заявке </w:t>
      </w:r>
      <w:r w:rsidRPr="00A806EC">
        <w:t>определе</w:t>
      </w:r>
      <w:r w:rsidR="00F95AF7">
        <w:t>на</w:t>
      </w:r>
      <w:r w:rsidRPr="00A806EC">
        <w:t xml:space="preserve"> исходя из </w:t>
      </w:r>
      <w:r>
        <w:t>следующ</w:t>
      </w:r>
      <w:r w:rsidR="00F95AF7">
        <w:t>его расчета</w:t>
      </w:r>
      <w:r w:rsidRPr="00A806EC">
        <w:t>:</w:t>
      </w:r>
    </w:p>
    <w:tbl>
      <w:tblPr>
        <w:tblStyle w:val="aff1"/>
        <w:tblW w:w="8505" w:type="dxa"/>
        <w:tblInd w:w="846" w:type="dxa"/>
        <w:tblLook w:val="04A0" w:firstRow="1" w:lastRow="0" w:firstColumn="1" w:lastColumn="0" w:noHBand="0" w:noVBand="1"/>
      </w:tblPr>
      <w:tblGrid>
        <w:gridCol w:w="2680"/>
        <w:gridCol w:w="1289"/>
        <w:gridCol w:w="1276"/>
        <w:gridCol w:w="3260"/>
      </w:tblGrid>
      <w:tr w:rsidR="00F95AF7" w:rsidRPr="001D0FBE" w14:paraId="6BA8BEFD" w14:textId="77777777" w:rsidTr="00B656CC">
        <w:tc>
          <w:tcPr>
            <w:tcW w:w="2680" w:type="dxa"/>
          </w:tcPr>
          <w:p w14:paraId="512903FD" w14:textId="1DB57490" w:rsidR="00F95AF7" w:rsidRPr="001D0FBE" w:rsidRDefault="00320A81"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289" w:type="dxa"/>
          </w:tcPr>
          <w:p w14:paraId="2D8AF187" w14:textId="55458C02"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Количество </w:t>
            </w:r>
            <w:r w:rsidR="00320A81" w:rsidRPr="00CF05D3">
              <w:rPr>
                <w:rFonts w:ascii="Tahoma" w:hAnsi="Tahoma" w:cs="Tahoma"/>
                <w:color w:val="FF0000"/>
                <w:sz w:val="20"/>
              </w:rPr>
              <w:t>[</w:t>
            </w:r>
            <w:r w:rsidR="00320A81">
              <w:rPr>
                <w:rFonts w:ascii="Tahoma" w:hAnsi="Tahoma" w:cs="Tahoma"/>
                <w:color w:val="FF0000"/>
                <w:sz w:val="20"/>
              </w:rPr>
              <w:t xml:space="preserve"> </w:t>
            </w:r>
            <w:r w:rsidR="00320A81" w:rsidRPr="00A806EC">
              <w:rPr>
                <w:rFonts w:ascii="Tahoma" w:hAnsi="Tahoma" w:cs="Tahoma"/>
                <w:sz w:val="20"/>
              </w:rPr>
              <w:t>час</w:t>
            </w:r>
            <w:r w:rsidR="00320A81">
              <w:rPr>
                <w:rFonts w:ascii="Tahoma" w:hAnsi="Tahoma" w:cs="Tahoma"/>
                <w:sz w:val="20"/>
              </w:rPr>
              <w:t xml:space="preserve">ов </w:t>
            </w:r>
            <w:r w:rsidR="00320A81" w:rsidRPr="00CF05D3">
              <w:rPr>
                <w:rFonts w:ascii="Tahoma" w:hAnsi="Tahoma" w:cs="Tahoma"/>
                <w:color w:val="FF0000"/>
                <w:sz w:val="20"/>
              </w:rPr>
              <w:t>]</w:t>
            </w:r>
            <w:r w:rsidR="00320A81" w:rsidRPr="00A806EC">
              <w:rPr>
                <w:rFonts w:ascii="Tahoma" w:hAnsi="Tahoma" w:cs="Tahoma"/>
                <w:color w:val="FF0000"/>
                <w:sz w:val="20"/>
              </w:rPr>
              <w:t xml:space="preserve"> / </w:t>
            </w:r>
            <w:r w:rsidR="00320A81" w:rsidRPr="00CF05D3">
              <w:rPr>
                <w:rFonts w:ascii="Tahoma" w:hAnsi="Tahoma" w:cs="Tahoma"/>
                <w:color w:val="FF0000"/>
                <w:sz w:val="20"/>
              </w:rPr>
              <w:t>[</w:t>
            </w:r>
            <w:r w:rsidR="00320A81" w:rsidRPr="00A806EC">
              <w:rPr>
                <w:rFonts w:ascii="Tahoma" w:hAnsi="Tahoma" w:cs="Tahoma"/>
                <w:sz w:val="20"/>
              </w:rPr>
              <w:t>д</w:t>
            </w:r>
            <w:r w:rsidR="00320A81">
              <w:rPr>
                <w:rFonts w:ascii="Tahoma" w:hAnsi="Tahoma" w:cs="Tahoma"/>
                <w:sz w:val="20"/>
              </w:rPr>
              <w:t>ней</w:t>
            </w:r>
            <w:r w:rsidR="00320A81" w:rsidRPr="00CF05D3">
              <w:rPr>
                <w:rFonts w:ascii="Tahoma" w:hAnsi="Tahoma" w:cs="Tahoma"/>
                <w:color w:val="FF0000"/>
                <w:sz w:val="20"/>
              </w:rPr>
              <w:t>]</w:t>
            </w:r>
          </w:p>
        </w:tc>
        <w:tc>
          <w:tcPr>
            <w:tcW w:w="1276" w:type="dxa"/>
          </w:tcPr>
          <w:p w14:paraId="4660A21B" w14:textId="6818FE71" w:rsidR="00F95AF7" w:rsidRPr="001D0FBE" w:rsidRDefault="00320A81"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3260" w:type="dxa"/>
          </w:tcPr>
          <w:p w14:paraId="0BC1AFF0" w14:textId="77777777" w:rsidR="00031EE3" w:rsidRDefault="00F95AF7" w:rsidP="00031EE3">
            <w:pPr>
              <w:spacing w:after="120"/>
              <w:rPr>
                <w:rFonts w:ascii="Tahoma" w:hAnsi="Tahoma" w:cs="Tahoma"/>
                <w:color w:val="FF0000"/>
                <w:sz w:val="20"/>
              </w:rPr>
            </w:pPr>
            <w:r w:rsidRPr="001D0FBE">
              <w:rPr>
                <w:rFonts w:ascii="Tahoma" w:hAnsi="Tahoma" w:cs="Tahoma"/>
                <w:sz w:val="20"/>
                <w:szCs w:val="20"/>
              </w:rPr>
              <w:t xml:space="preserve">Сумма, руб. </w:t>
            </w:r>
            <w:r w:rsidR="00752746" w:rsidRPr="00CF05D3">
              <w:rPr>
                <w:rFonts w:ascii="Tahoma" w:hAnsi="Tahoma" w:cs="Tahoma"/>
                <w:color w:val="FF0000"/>
                <w:sz w:val="20"/>
              </w:rPr>
              <w:t>[</w:t>
            </w:r>
            <w:r w:rsidR="00752746" w:rsidRPr="00A806EC">
              <w:rPr>
                <w:rFonts w:ascii="Tahoma" w:hAnsi="Tahoma" w:cs="Tahoma"/>
                <w:sz w:val="20"/>
              </w:rPr>
              <w:t>без НДС</w:t>
            </w:r>
            <w:r w:rsidR="00752746" w:rsidRPr="00CF05D3">
              <w:rPr>
                <w:rFonts w:ascii="Tahoma" w:hAnsi="Tahoma" w:cs="Tahoma"/>
                <w:color w:val="FF0000"/>
                <w:sz w:val="20"/>
              </w:rPr>
              <w:t>]</w:t>
            </w:r>
            <w:r w:rsidR="00752746" w:rsidRPr="00A806EC">
              <w:rPr>
                <w:rFonts w:ascii="Tahoma" w:hAnsi="Tahoma" w:cs="Tahoma"/>
                <w:color w:val="FF0000"/>
                <w:sz w:val="20"/>
              </w:rPr>
              <w:t xml:space="preserve"> / </w:t>
            </w:r>
            <w:r w:rsidR="00752746" w:rsidRPr="00CF05D3">
              <w:rPr>
                <w:rFonts w:ascii="Tahoma" w:hAnsi="Tahoma" w:cs="Tahoma"/>
                <w:color w:val="FF0000"/>
                <w:sz w:val="20"/>
              </w:rPr>
              <w:t>[</w:t>
            </w:r>
            <w:r w:rsidR="00752746" w:rsidRPr="00A806EC">
              <w:rPr>
                <w:rFonts w:ascii="Tahoma" w:hAnsi="Tahoma" w:cs="Tahoma"/>
                <w:sz w:val="20"/>
              </w:rPr>
              <w:t xml:space="preserve">в </w:t>
            </w:r>
            <w:proofErr w:type="spellStart"/>
            <w:r w:rsidR="00752746" w:rsidRPr="00A806EC">
              <w:rPr>
                <w:rFonts w:ascii="Tahoma" w:hAnsi="Tahoma" w:cs="Tahoma"/>
                <w:sz w:val="20"/>
              </w:rPr>
              <w:t>т.ч</w:t>
            </w:r>
            <w:proofErr w:type="spellEnd"/>
            <w:r w:rsidR="00752746" w:rsidRPr="00A806EC">
              <w:rPr>
                <w:rFonts w:ascii="Tahoma" w:hAnsi="Tahoma" w:cs="Tahoma"/>
                <w:sz w:val="20"/>
              </w:rPr>
              <w:t>. НДС</w:t>
            </w:r>
            <w:r w:rsidR="00752746" w:rsidRPr="00CF05D3">
              <w:rPr>
                <w:rFonts w:ascii="Tahoma" w:hAnsi="Tahoma" w:cs="Tahoma"/>
                <w:color w:val="FF0000"/>
                <w:sz w:val="20"/>
              </w:rPr>
              <w:t>]</w:t>
            </w:r>
            <w:r w:rsidR="00752746">
              <w:rPr>
                <w:rFonts w:ascii="Tahoma" w:hAnsi="Tahoma" w:cs="Tahoma"/>
                <w:color w:val="FF0000"/>
                <w:sz w:val="20"/>
              </w:rPr>
              <w:t xml:space="preserve"> / </w:t>
            </w:r>
            <w:r w:rsidR="00752746" w:rsidRPr="00CF05D3">
              <w:rPr>
                <w:rFonts w:ascii="Tahoma" w:hAnsi="Tahoma" w:cs="Tahoma"/>
                <w:color w:val="FF0000"/>
                <w:sz w:val="20"/>
              </w:rPr>
              <w:t>[</w:t>
            </w:r>
            <w:r w:rsidR="00752746" w:rsidRPr="0097555A">
              <w:rPr>
                <w:rFonts w:ascii="Tahoma" w:hAnsi="Tahoma" w:cs="Tahoma"/>
                <w:sz w:val="20"/>
              </w:rPr>
              <w:t>НДС не облагается</w:t>
            </w:r>
            <w:r w:rsidR="00752746" w:rsidRPr="00CF05D3">
              <w:rPr>
                <w:rFonts w:ascii="Tahoma" w:hAnsi="Tahoma" w:cs="Tahoma"/>
                <w:color w:val="FF0000"/>
                <w:sz w:val="20"/>
              </w:rPr>
              <w:t>]</w:t>
            </w:r>
            <w:r w:rsidR="00752746" w:rsidRPr="00E21768">
              <w:rPr>
                <w:rFonts w:ascii="Tahoma" w:hAnsi="Tahoma" w:cs="Tahoma"/>
                <w:color w:val="FF0000"/>
                <w:sz w:val="20"/>
              </w:rPr>
              <w:t xml:space="preserve"> </w:t>
            </w:r>
            <w:r w:rsidR="00CA0C33">
              <w:rPr>
                <w:rFonts w:ascii="Tahoma" w:hAnsi="Tahoma" w:cs="Tahoma"/>
                <w:color w:val="FF0000"/>
                <w:sz w:val="20"/>
              </w:rPr>
              <w:t xml:space="preserve">/ </w:t>
            </w:r>
            <w:proofErr w:type="gramStart"/>
            <w:r w:rsidR="00031EE3">
              <w:rPr>
                <w:rFonts w:ascii="Tahoma" w:hAnsi="Tahoma" w:cs="Tahoma"/>
                <w:color w:val="FF0000"/>
                <w:sz w:val="20"/>
              </w:rPr>
              <w:t xml:space="preserve">[ </w:t>
            </w:r>
            <w:r w:rsidR="00031EE3" w:rsidRPr="00A41800">
              <w:rPr>
                <w:rFonts w:ascii="Tahoma" w:hAnsi="Tahoma" w:cs="Tahoma"/>
                <w:sz w:val="20"/>
              </w:rPr>
              <w:t>Исполнитель</w:t>
            </w:r>
            <w:proofErr w:type="gramEnd"/>
            <w:r w:rsidR="00031EE3" w:rsidRPr="00C45CBD">
              <w:rPr>
                <w:rFonts w:ascii="Tahoma" w:hAnsi="Tahoma" w:cs="Tahoma"/>
                <w:sz w:val="20"/>
              </w:rPr>
              <w:t xml:space="preserve"> не </w:t>
            </w:r>
            <w:r w:rsidR="00031EE3" w:rsidRPr="00C46409">
              <w:rPr>
                <w:rFonts w:ascii="Tahoma" w:hAnsi="Tahoma" w:cs="Tahoma"/>
                <w:sz w:val="20"/>
              </w:rPr>
              <w:t>является плательщиком НДС</w:t>
            </w:r>
            <w:r w:rsidR="00031EE3">
              <w:rPr>
                <w:rFonts w:ascii="Tahoma" w:hAnsi="Tahoma" w:cs="Tahoma"/>
                <w:sz w:val="20"/>
              </w:rPr>
              <w:t xml:space="preserve"> на основании </w:t>
            </w:r>
            <w:r w:rsidR="00031EE3">
              <w:rPr>
                <w:rFonts w:ascii="Tahoma" w:hAnsi="Tahoma" w:cs="Tahoma"/>
                <w:color w:val="FF0000"/>
                <w:sz w:val="20"/>
              </w:rPr>
              <w:t xml:space="preserve">[ </w:t>
            </w:r>
            <w:r w:rsidR="00031EE3">
              <w:rPr>
                <w:rFonts w:ascii="Tahoma" w:hAnsi="Tahoma" w:cs="Tahoma"/>
                <w:sz w:val="20"/>
              </w:rPr>
              <w:t>ст. 143 Налогового кодекса РФ.</w:t>
            </w:r>
            <w:r w:rsidR="00031EE3" w:rsidRPr="00C46409">
              <w:rPr>
                <w:rFonts w:ascii="Tahoma" w:hAnsi="Tahoma" w:cs="Tahoma"/>
                <w:sz w:val="20"/>
              </w:rPr>
              <w:t xml:space="preserve"> </w:t>
            </w:r>
            <w:r w:rsidR="00031EE3">
              <w:rPr>
                <w:rFonts w:ascii="Tahoma" w:hAnsi="Tahoma" w:cs="Tahoma"/>
                <w:color w:val="FF0000"/>
                <w:sz w:val="20"/>
              </w:rPr>
              <w:t>]</w:t>
            </w:r>
            <w:r w:rsidR="00031EE3">
              <w:rPr>
                <w:rStyle w:val="a7"/>
                <w:rFonts w:ascii="Tahoma" w:hAnsi="Tahoma" w:cs="Tahoma"/>
                <w:color w:val="FF0000"/>
                <w:sz w:val="20"/>
              </w:rPr>
              <w:footnoteReference w:id="315"/>
            </w:r>
            <w:r w:rsidR="00031EE3">
              <w:rPr>
                <w:rFonts w:ascii="Tahoma" w:hAnsi="Tahoma" w:cs="Tahoma"/>
                <w:color w:val="FF0000"/>
                <w:sz w:val="20"/>
              </w:rPr>
              <w:t xml:space="preserve"> / [ </w:t>
            </w:r>
            <w:r w:rsidR="00031EE3" w:rsidRPr="00AD79E7">
              <w:rPr>
                <w:rFonts w:ascii="Tahoma" w:hAnsi="Tahoma" w:cs="Tahoma"/>
                <w:sz w:val="20"/>
              </w:rPr>
              <w:t xml:space="preserve">п. 9 ст. 2 Федерального закона от 27.11.2018 422-ФЗ </w:t>
            </w:r>
            <w:r w:rsidR="00031EE3">
              <w:rPr>
                <w:rFonts w:ascii="Tahoma" w:hAnsi="Tahoma" w:cs="Tahoma"/>
                <w:color w:val="FF0000"/>
                <w:sz w:val="20"/>
              </w:rPr>
              <w:t>]</w:t>
            </w:r>
            <w:r w:rsidR="00031EE3">
              <w:rPr>
                <w:rStyle w:val="a7"/>
                <w:rFonts w:ascii="Tahoma" w:hAnsi="Tahoma" w:cs="Tahoma"/>
                <w:color w:val="FF0000"/>
                <w:sz w:val="20"/>
              </w:rPr>
              <w:footnoteReference w:id="316"/>
            </w:r>
            <w:r w:rsidR="00031EE3">
              <w:rPr>
                <w:rFonts w:ascii="Tahoma" w:hAnsi="Tahoma" w:cs="Tahoma"/>
                <w:color w:val="FF0000"/>
                <w:sz w:val="20"/>
              </w:rPr>
              <w:t xml:space="preserve"> ]</w:t>
            </w:r>
          </w:p>
          <w:p w14:paraId="0437CC64" w14:textId="3047ABC2" w:rsidR="00F95AF7" w:rsidRPr="001D0FBE" w:rsidRDefault="00CA0C33" w:rsidP="00263EB4">
            <w:pPr>
              <w:widowControl w:val="0"/>
              <w:rPr>
                <w:rFonts w:ascii="Tahoma" w:hAnsi="Tahoma" w:cs="Tahoma"/>
                <w:sz w:val="20"/>
                <w:szCs w:val="20"/>
              </w:rPr>
            </w:pPr>
            <w:r w:rsidRPr="00D3429B">
              <w:rPr>
                <w:rFonts w:ascii="Tahoma" w:hAnsi="Tahoma" w:cs="Tahoma"/>
                <w:color w:val="FF0000"/>
                <w:sz w:val="20"/>
              </w:rPr>
              <w:t>/</w:t>
            </w:r>
            <w:r>
              <w:rPr>
                <w:rFonts w:ascii="Tahoma" w:hAnsi="Tahoma" w:cs="Tahoma"/>
                <w:color w:val="FF0000"/>
                <w:sz w:val="20"/>
              </w:rPr>
              <w:t xml:space="preserve"> </w:t>
            </w:r>
            <w:proofErr w:type="gramStart"/>
            <w:r w:rsidRPr="003161F5">
              <w:rPr>
                <w:rFonts w:ascii="Tahoma" w:hAnsi="Tahoma" w:cs="Tahoma"/>
                <w:color w:val="FF0000"/>
                <w:sz w:val="20"/>
              </w:rPr>
              <w:t xml:space="preserve">[ </w:t>
            </w:r>
            <w:r w:rsidR="00143F06">
              <w:rPr>
                <w:rFonts w:ascii="Tahoma" w:hAnsi="Tahoma" w:cs="Tahoma"/>
                <w:sz w:val="20"/>
              </w:rPr>
              <w:t>Исполнитель</w:t>
            </w:r>
            <w:proofErr w:type="gramEnd"/>
            <w:r w:rsidR="00143F06">
              <w:rPr>
                <w:rFonts w:ascii="Tahoma" w:hAnsi="Tahoma" w:cs="Tahoma"/>
                <w:sz w:val="20"/>
              </w:rPr>
              <w:t xml:space="preserve"> </w:t>
            </w:r>
            <w:r w:rsidRPr="00420D86">
              <w:rPr>
                <w:rFonts w:ascii="Tahoma" w:hAnsi="Tahoma" w:cs="Tahoma"/>
                <w:sz w:val="20"/>
              </w:rPr>
              <w:t xml:space="preserve">освобождён от исполнения обязанностей плательщика НДС на основании [ </w:t>
            </w:r>
            <w:proofErr w:type="spellStart"/>
            <w:r w:rsidRPr="00420D86">
              <w:rPr>
                <w:rFonts w:ascii="Tahoma" w:hAnsi="Tahoma" w:cs="Tahoma"/>
                <w:sz w:val="20"/>
              </w:rPr>
              <w:t>пп</w:t>
            </w:r>
            <w:proofErr w:type="spellEnd"/>
            <w:r w:rsidRPr="00420D86">
              <w:rPr>
                <w:rFonts w:ascii="Tahoma" w:hAnsi="Tahoma" w:cs="Tahoma"/>
                <w:sz w:val="20"/>
              </w:rPr>
              <w:t xml:space="preserve">. </w:t>
            </w:r>
            <w:r w:rsidRPr="00D3429B">
              <w:rPr>
                <w:rFonts w:ascii="Tahoma" w:hAnsi="Tahoma" w:cs="Tahoma"/>
                <w:color w:val="FF0000"/>
                <w:sz w:val="20"/>
              </w:rPr>
              <w:t>[</w:t>
            </w:r>
            <w:r w:rsidRPr="00420D86">
              <w:rPr>
                <w:rFonts w:ascii="Tahoma" w:hAnsi="Tahoma" w:cs="Tahoma"/>
                <w:sz w:val="20"/>
              </w:rPr>
              <w:t>•</w:t>
            </w:r>
            <w:r w:rsidRPr="00D3429B">
              <w:rPr>
                <w:rFonts w:ascii="Tahoma" w:hAnsi="Tahoma" w:cs="Tahoma"/>
                <w:color w:val="FF0000"/>
                <w:sz w:val="20"/>
              </w:rPr>
              <w:t xml:space="preserve">] ] </w:t>
            </w:r>
            <w:r w:rsidRPr="00420D86">
              <w:rPr>
                <w:rFonts w:ascii="Tahoma" w:hAnsi="Tahoma" w:cs="Tahoma"/>
                <w:sz w:val="20"/>
              </w:rPr>
              <w:t>п.</w:t>
            </w:r>
            <w:r w:rsidRPr="00D3429B">
              <w:rPr>
                <w:rFonts w:ascii="Tahoma" w:hAnsi="Tahoma" w:cs="Tahoma"/>
                <w:color w:val="FF0000"/>
                <w:sz w:val="20"/>
              </w:rPr>
              <w:t>[</w:t>
            </w:r>
            <w:r w:rsidRPr="00420D86">
              <w:rPr>
                <w:rFonts w:ascii="Tahoma" w:hAnsi="Tahoma" w:cs="Tahoma"/>
                <w:sz w:val="20"/>
              </w:rPr>
              <w:t>•</w:t>
            </w:r>
            <w:r w:rsidRPr="00D3429B">
              <w:rPr>
                <w:rFonts w:ascii="Tahoma" w:hAnsi="Tahoma" w:cs="Tahoma"/>
                <w:color w:val="FF0000"/>
                <w:sz w:val="20"/>
              </w:rPr>
              <w:t xml:space="preserve">] </w:t>
            </w:r>
            <w:r w:rsidRPr="00420D86">
              <w:rPr>
                <w:rFonts w:ascii="Tahoma" w:hAnsi="Tahoma" w:cs="Tahoma"/>
                <w:sz w:val="20"/>
              </w:rPr>
              <w:t>ст.</w:t>
            </w:r>
            <w:r w:rsidRPr="00D3429B">
              <w:rPr>
                <w:rFonts w:ascii="Tahoma" w:hAnsi="Tahoma" w:cs="Tahoma"/>
                <w:color w:val="FF0000"/>
                <w:sz w:val="20"/>
              </w:rPr>
              <w:t xml:space="preserve"> [</w:t>
            </w:r>
            <w:r w:rsidRPr="00420D86">
              <w:rPr>
                <w:rFonts w:ascii="Tahoma" w:hAnsi="Tahoma" w:cs="Tahoma"/>
                <w:sz w:val="20"/>
              </w:rPr>
              <w:t>•</w:t>
            </w:r>
            <w:r w:rsidRPr="00D3429B">
              <w:rPr>
                <w:rFonts w:ascii="Tahoma" w:hAnsi="Tahoma" w:cs="Tahoma"/>
                <w:color w:val="FF0000"/>
                <w:sz w:val="20"/>
              </w:rPr>
              <w:t xml:space="preserve">] </w:t>
            </w:r>
            <w:r w:rsidRPr="00420D86">
              <w:rPr>
                <w:rFonts w:ascii="Tahoma" w:hAnsi="Tahoma" w:cs="Tahoma"/>
                <w:sz w:val="20"/>
              </w:rPr>
              <w:t xml:space="preserve">Налогового кодекса РФ. </w:t>
            </w:r>
            <w:r w:rsidRPr="00D3429B">
              <w:rPr>
                <w:rFonts w:ascii="Tahoma" w:hAnsi="Tahoma" w:cs="Tahoma"/>
                <w:color w:val="FF0000"/>
                <w:sz w:val="20"/>
              </w:rPr>
              <w:t>]</w:t>
            </w:r>
          </w:p>
        </w:tc>
      </w:tr>
      <w:tr w:rsidR="00F95AF7" w:rsidRPr="001D0FBE" w14:paraId="794D89EA" w14:textId="77777777" w:rsidTr="00B656CC">
        <w:tc>
          <w:tcPr>
            <w:tcW w:w="2680" w:type="dxa"/>
          </w:tcPr>
          <w:p w14:paraId="43B3E59F" w14:textId="77777777" w:rsidR="00F95AF7" w:rsidRPr="001D0FBE" w:rsidRDefault="00F95AF7" w:rsidP="00263EB4">
            <w:pPr>
              <w:widowControl w:val="0"/>
              <w:rPr>
                <w:rFonts w:ascii="Tahoma" w:hAnsi="Tahoma" w:cs="Tahoma"/>
                <w:sz w:val="20"/>
                <w:szCs w:val="20"/>
              </w:rPr>
            </w:pPr>
          </w:p>
        </w:tc>
        <w:tc>
          <w:tcPr>
            <w:tcW w:w="1289" w:type="dxa"/>
          </w:tcPr>
          <w:p w14:paraId="677CEC63" w14:textId="77777777" w:rsidR="00F95AF7" w:rsidRPr="001D0FBE" w:rsidRDefault="00F95AF7" w:rsidP="00263EB4">
            <w:pPr>
              <w:widowControl w:val="0"/>
              <w:rPr>
                <w:rFonts w:ascii="Tahoma" w:hAnsi="Tahoma" w:cs="Tahoma"/>
                <w:sz w:val="20"/>
                <w:szCs w:val="20"/>
              </w:rPr>
            </w:pPr>
          </w:p>
        </w:tc>
        <w:tc>
          <w:tcPr>
            <w:tcW w:w="1276" w:type="dxa"/>
          </w:tcPr>
          <w:p w14:paraId="3E8573D2" w14:textId="77777777" w:rsidR="00F95AF7" w:rsidRPr="001D0FBE" w:rsidRDefault="00F95AF7" w:rsidP="00263EB4">
            <w:pPr>
              <w:widowControl w:val="0"/>
              <w:rPr>
                <w:rFonts w:ascii="Tahoma" w:hAnsi="Tahoma" w:cs="Tahoma"/>
                <w:sz w:val="20"/>
                <w:szCs w:val="20"/>
              </w:rPr>
            </w:pPr>
          </w:p>
        </w:tc>
        <w:tc>
          <w:tcPr>
            <w:tcW w:w="3260" w:type="dxa"/>
          </w:tcPr>
          <w:p w14:paraId="20B921AC" w14:textId="77777777" w:rsidR="00F95AF7" w:rsidRPr="001D0FBE" w:rsidRDefault="00F95AF7" w:rsidP="00263EB4">
            <w:pPr>
              <w:widowControl w:val="0"/>
              <w:rPr>
                <w:rFonts w:ascii="Tahoma" w:hAnsi="Tahoma" w:cs="Tahoma"/>
                <w:sz w:val="20"/>
                <w:szCs w:val="20"/>
              </w:rPr>
            </w:pPr>
          </w:p>
        </w:tc>
      </w:tr>
      <w:tr w:rsidR="00F95AF7" w:rsidRPr="001D0FBE" w14:paraId="6F002E47" w14:textId="77777777" w:rsidTr="00B656CC">
        <w:tc>
          <w:tcPr>
            <w:tcW w:w="2680" w:type="dxa"/>
          </w:tcPr>
          <w:p w14:paraId="2EB0CC52" w14:textId="77777777" w:rsidR="00F95AF7" w:rsidRPr="001D0FBE" w:rsidRDefault="00F95AF7" w:rsidP="00263EB4">
            <w:pPr>
              <w:widowControl w:val="0"/>
              <w:rPr>
                <w:rFonts w:ascii="Tahoma" w:hAnsi="Tahoma" w:cs="Tahoma"/>
                <w:sz w:val="20"/>
                <w:szCs w:val="20"/>
              </w:rPr>
            </w:pPr>
          </w:p>
        </w:tc>
        <w:tc>
          <w:tcPr>
            <w:tcW w:w="1289" w:type="dxa"/>
          </w:tcPr>
          <w:p w14:paraId="4F9B386F" w14:textId="77777777" w:rsidR="00F95AF7" w:rsidRPr="001D0FBE" w:rsidRDefault="00F95AF7" w:rsidP="00263EB4">
            <w:pPr>
              <w:widowControl w:val="0"/>
              <w:rPr>
                <w:rFonts w:ascii="Tahoma" w:hAnsi="Tahoma" w:cs="Tahoma"/>
                <w:sz w:val="20"/>
                <w:szCs w:val="20"/>
              </w:rPr>
            </w:pPr>
          </w:p>
        </w:tc>
        <w:tc>
          <w:tcPr>
            <w:tcW w:w="1276" w:type="dxa"/>
          </w:tcPr>
          <w:p w14:paraId="10D0E194" w14:textId="77777777" w:rsidR="00F95AF7" w:rsidRPr="001D0FBE" w:rsidRDefault="00F95AF7" w:rsidP="00263EB4">
            <w:pPr>
              <w:widowControl w:val="0"/>
              <w:rPr>
                <w:rFonts w:ascii="Tahoma" w:hAnsi="Tahoma" w:cs="Tahoma"/>
                <w:sz w:val="20"/>
                <w:szCs w:val="20"/>
              </w:rPr>
            </w:pPr>
          </w:p>
        </w:tc>
        <w:tc>
          <w:tcPr>
            <w:tcW w:w="3260" w:type="dxa"/>
          </w:tcPr>
          <w:p w14:paraId="386AA9C8" w14:textId="77777777" w:rsidR="00F95AF7" w:rsidRPr="001D0FBE" w:rsidRDefault="00F95AF7" w:rsidP="00263EB4">
            <w:pPr>
              <w:widowControl w:val="0"/>
              <w:rPr>
                <w:rFonts w:ascii="Tahoma" w:hAnsi="Tahoma" w:cs="Tahoma"/>
                <w:sz w:val="20"/>
                <w:szCs w:val="20"/>
              </w:rPr>
            </w:pPr>
          </w:p>
        </w:tc>
      </w:tr>
      <w:tr w:rsidR="00F95AF7" w:rsidRPr="001D0FBE" w14:paraId="69132E2E" w14:textId="77777777" w:rsidTr="00B656CC">
        <w:tc>
          <w:tcPr>
            <w:tcW w:w="2680" w:type="dxa"/>
          </w:tcPr>
          <w:p w14:paraId="74FC44B6" w14:textId="77777777" w:rsidR="00F95AF7" w:rsidRPr="001D0FBE" w:rsidRDefault="00F95AF7" w:rsidP="00263EB4">
            <w:pPr>
              <w:widowControl w:val="0"/>
              <w:rPr>
                <w:rFonts w:ascii="Tahoma" w:hAnsi="Tahoma" w:cs="Tahoma"/>
                <w:sz w:val="20"/>
                <w:szCs w:val="20"/>
              </w:rPr>
            </w:pPr>
          </w:p>
        </w:tc>
        <w:tc>
          <w:tcPr>
            <w:tcW w:w="1289" w:type="dxa"/>
          </w:tcPr>
          <w:p w14:paraId="0CE5021E" w14:textId="77777777" w:rsidR="00F95AF7" w:rsidRPr="001D0FBE" w:rsidRDefault="00F95AF7" w:rsidP="00263EB4">
            <w:pPr>
              <w:widowControl w:val="0"/>
              <w:rPr>
                <w:rFonts w:ascii="Tahoma" w:hAnsi="Tahoma" w:cs="Tahoma"/>
                <w:sz w:val="20"/>
                <w:szCs w:val="20"/>
              </w:rPr>
            </w:pPr>
          </w:p>
        </w:tc>
        <w:tc>
          <w:tcPr>
            <w:tcW w:w="1276" w:type="dxa"/>
          </w:tcPr>
          <w:p w14:paraId="488EE016" w14:textId="77777777" w:rsidR="00F95AF7" w:rsidRPr="001D0FBE" w:rsidRDefault="00F95AF7" w:rsidP="00263EB4">
            <w:pPr>
              <w:widowControl w:val="0"/>
              <w:rPr>
                <w:rFonts w:ascii="Tahoma" w:hAnsi="Tahoma" w:cs="Tahoma"/>
                <w:sz w:val="20"/>
                <w:szCs w:val="20"/>
              </w:rPr>
            </w:pPr>
          </w:p>
        </w:tc>
        <w:tc>
          <w:tcPr>
            <w:tcW w:w="3260" w:type="dxa"/>
          </w:tcPr>
          <w:p w14:paraId="2C3785C2" w14:textId="77777777" w:rsidR="00F95AF7" w:rsidRPr="001D0FBE" w:rsidRDefault="00F95AF7" w:rsidP="00263EB4">
            <w:pPr>
              <w:widowControl w:val="0"/>
              <w:rPr>
                <w:rFonts w:ascii="Tahoma" w:hAnsi="Tahoma" w:cs="Tahoma"/>
                <w:sz w:val="20"/>
                <w:szCs w:val="20"/>
              </w:rPr>
            </w:pPr>
          </w:p>
        </w:tc>
      </w:tr>
      <w:tr w:rsidR="00F95AF7" w:rsidRPr="001D0FBE" w14:paraId="5B13F08E" w14:textId="77777777" w:rsidTr="00B656CC">
        <w:tc>
          <w:tcPr>
            <w:tcW w:w="8505" w:type="dxa"/>
            <w:gridSpan w:val="4"/>
          </w:tcPr>
          <w:p w14:paraId="1FDF7839" w14:textId="48950253"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w:t>
            </w:r>
            <w:r w:rsidR="00143F06" w:rsidRPr="00D3429B">
              <w:rPr>
                <w:rFonts w:ascii="Tahoma" w:hAnsi="Tahoma" w:cs="Tahoma"/>
                <w:color w:val="FF0000"/>
                <w:sz w:val="20"/>
              </w:rPr>
              <w:t>[</w:t>
            </w:r>
            <w:r w:rsidR="00143F06" w:rsidRPr="00420D86">
              <w:rPr>
                <w:rFonts w:ascii="Tahoma" w:hAnsi="Tahoma" w:cs="Tahoma"/>
                <w:sz w:val="20"/>
              </w:rPr>
              <w:t>•</w:t>
            </w:r>
            <w:r w:rsidR="00143F06" w:rsidRPr="00D3429B">
              <w:rPr>
                <w:rFonts w:ascii="Tahoma" w:hAnsi="Tahoma" w:cs="Tahoma"/>
                <w:color w:val="FF0000"/>
                <w:sz w:val="20"/>
              </w:rPr>
              <w:t>]</w:t>
            </w:r>
          </w:p>
        </w:tc>
      </w:tr>
    </w:tbl>
    <w:p w14:paraId="27006D3A" w14:textId="77777777" w:rsidR="00A315A9" w:rsidRDefault="00A315A9" w:rsidP="00A315A9">
      <w:pPr>
        <w:pStyle w:val="afff0"/>
        <w:ind w:firstLine="0"/>
      </w:pPr>
      <w:r w:rsidRPr="00E21768">
        <w:rPr>
          <w:color w:val="FF0000"/>
        </w:rPr>
        <w:t>]</w:t>
      </w:r>
      <w:r>
        <w:t xml:space="preserve"> </w:t>
      </w:r>
      <w:r w:rsidRPr="009E3AAC">
        <w:rPr>
          <w:rStyle w:val="a7"/>
          <w:color w:val="FF0000"/>
        </w:rPr>
        <w:footnoteReference w:id="317"/>
      </w:r>
    </w:p>
    <w:p w14:paraId="566B044A" w14:textId="166ADDBD" w:rsidR="00A315A9" w:rsidRDefault="00A315A9" w:rsidP="00656C4D">
      <w:pPr>
        <w:pStyle w:val="afff0"/>
        <w:ind w:firstLine="0"/>
      </w:pPr>
      <w:proofErr w:type="gramStart"/>
      <w:r w:rsidRPr="00207F02">
        <w:rPr>
          <w:color w:val="FF0000"/>
        </w:rPr>
        <w:lastRenderedPageBreak/>
        <w:t xml:space="preserve">[ </w:t>
      </w:r>
      <w:r>
        <w:t>Цена</w:t>
      </w:r>
      <w:proofErr w:type="gramEnd"/>
      <w:r>
        <w:t xml:space="preserve"> </w:t>
      </w:r>
      <w:r w:rsidR="00F95AF7">
        <w:t>Услуг</w:t>
      </w:r>
      <w:r>
        <w:t xml:space="preserve"> по Заявке определена исходя из следующего</w:t>
      </w:r>
      <w:r w:rsidR="00F95AF7">
        <w:t xml:space="preserve"> расчета</w:t>
      </w:r>
      <w:r>
        <w:t>:</w:t>
      </w:r>
    </w:p>
    <w:tbl>
      <w:tblPr>
        <w:tblStyle w:val="aff1"/>
        <w:tblW w:w="8505" w:type="dxa"/>
        <w:tblInd w:w="846" w:type="dxa"/>
        <w:tblLook w:val="04A0" w:firstRow="1" w:lastRow="0" w:firstColumn="1" w:lastColumn="0" w:noHBand="0" w:noVBand="1"/>
      </w:tblPr>
      <w:tblGrid>
        <w:gridCol w:w="1134"/>
        <w:gridCol w:w="2126"/>
        <w:gridCol w:w="1418"/>
        <w:gridCol w:w="1275"/>
        <w:gridCol w:w="2552"/>
      </w:tblGrid>
      <w:tr w:rsidR="00744DB7" w:rsidRPr="001D0FBE" w14:paraId="194F18D2" w14:textId="77777777" w:rsidTr="00B656CC">
        <w:tc>
          <w:tcPr>
            <w:tcW w:w="1134" w:type="dxa"/>
          </w:tcPr>
          <w:p w14:paraId="629069E4"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1</w:t>
            </w:r>
          </w:p>
        </w:tc>
        <w:tc>
          <w:tcPr>
            <w:tcW w:w="2126" w:type="dxa"/>
          </w:tcPr>
          <w:p w14:paraId="593B35F4" w14:textId="1CC95548" w:rsidR="00F95AF7" w:rsidRPr="001D0FBE" w:rsidRDefault="00752746"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418" w:type="dxa"/>
          </w:tcPr>
          <w:p w14:paraId="4F91C195" w14:textId="72D978C7"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Количество </w:t>
            </w:r>
            <w:r w:rsidRPr="00CF05D3">
              <w:rPr>
                <w:rFonts w:ascii="Tahoma" w:hAnsi="Tahoma" w:cs="Tahoma"/>
                <w:color w:val="FF0000"/>
                <w:sz w:val="20"/>
              </w:rPr>
              <w:t>[</w:t>
            </w:r>
            <w:r>
              <w:rPr>
                <w:rFonts w:ascii="Tahoma" w:hAnsi="Tahoma" w:cs="Tahoma"/>
                <w:color w:val="FF0000"/>
                <w:sz w:val="20"/>
              </w:rPr>
              <w:t xml:space="preserve"> </w:t>
            </w:r>
            <w:r w:rsidRPr="00A806EC">
              <w:rPr>
                <w:rFonts w:ascii="Tahoma" w:hAnsi="Tahoma" w:cs="Tahoma"/>
                <w:sz w:val="20"/>
              </w:rPr>
              <w:t>час</w:t>
            </w:r>
            <w:r>
              <w:rPr>
                <w:rFonts w:ascii="Tahoma" w:hAnsi="Tahoma" w:cs="Tahoma"/>
                <w:sz w:val="20"/>
              </w:rPr>
              <w:t xml:space="preserve">ов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w:t>
            </w:r>
            <w:r>
              <w:rPr>
                <w:rFonts w:ascii="Tahoma" w:hAnsi="Tahoma" w:cs="Tahoma"/>
                <w:sz w:val="20"/>
              </w:rPr>
              <w:t>ней</w:t>
            </w:r>
            <w:r w:rsidRPr="00CF05D3">
              <w:rPr>
                <w:rFonts w:ascii="Tahoma" w:hAnsi="Tahoma" w:cs="Tahoma"/>
                <w:color w:val="FF0000"/>
                <w:sz w:val="20"/>
              </w:rPr>
              <w:t>]</w:t>
            </w:r>
          </w:p>
        </w:tc>
        <w:tc>
          <w:tcPr>
            <w:tcW w:w="1275" w:type="dxa"/>
          </w:tcPr>
          <w:p w14:paraId="25BC5935" w14:textId="1BFB7164" w:rsidR="00F95AF7" w:rsidRPr="001D0FBE" w:rsidRDefault="00752746"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552" w:type="dxa"/>
          </w:tcPr>
          <w:p w14:paraId="19B6B638" w14:textId="77777777" w:rsidR="00031EE3" w:rsidRDefault="00752746" w:rsidP="00031EE3">
            <w:pPr>
              <w:spacing w:after="120"/>
              <w:rPr>
                <w:rFonts w:ascii="Tahoma" w:hAnsi="Tahoma" w:cs="Tahoma"/>
                <w:color w:val="FF0000"/>
                <w:sz w:val="20"/>
              </w:rPr>
            </w:pPr>
            <w:r w:rsidRPr="001D0FBE">
              <w:rPr>
                <w:rFonts w:ascii="Tahoma" w:hAnsi="Tahoma" w:cs="Tahoma"/>
                <w:sz w:val="20"/>
                <w:szCs w:val="20"/>
              </w:rPr>
              <w:t xml:space="preserve">Сумма,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 xml:space="preserve">в </w:t>
            </w:r>
            <w:proofErr w:type="spellStart"/>
            <w:r w:rsidRPr="00A806EC">
              <w:rPr>
                <w:rFonts w:ascii="Tahoma" w:hAnsi="Tahoma" w:cs="Tahoma"/>
                <w:sz w:val="20"/>
              </w:rPr>
              <w:t>т.ч</w:t>
            </w:r>
            <w:proofErr w:type="spellEnd"/>
            <w:r w:rsidRPr="00A806EC">
              <w:rPr>
                <w:rFonts w:ascii="Tahoma" w:hAnsi="Tahoma" w:cs="Tahoma"/>
                <w:sz w:val="20"/>
              </w:rPr>
              <w:t>.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00CA0C33">
              <w:rPr>
                <w:rFonts w:ascii="Tahoma" w:hAnsi="Tahoma" w:cs="Tahoma"/>
                <w:color w:val="FF0000"/>
                <w:sz w:val="20"/>
              </w:rPr>
              <w:t xml:space="preserve"> / </w:t>
            </w:r>
            <w:proofErr w:type="gramStart"/>
            <w:r w:rsidR="00031EE3">
              <w:rPr>
                <w:rFonts w:ascii="Tahoma" w:hAnsi="Tahoma" w:cs="Tahoma"/>
                <w:color w:val="FF0000"/>
                <w:sz w:val="20"/>
              </w:rPr>
              <w:t xml:space="preserve">[ </w:t>
            </w:r>
            <w:r w:rsidR="00031EE3" w:rsidRPr="00A41800">
              <w:rPr>
                <w:rFonts w:ascii="Tahoma" w:hAnsi="Tahoma" w:cs="Tahoma"/>
                <w:sz w:val="20"/>
              </w:rPr>
              <w:t>Исполнитель</w:t>
            </w:r>
            <w:proofErr w:type="gramEnd"/>
            <w:r w:rsidR="00031EE3" w:rsidRPr="00C45CBD">
              <w:rPr>
                <w:rFonts w:ascii="Tahoma" w:hAnsi="Tahoma" w:cs="Tahoma"/>
                <w:sz w:val="20"/>
              </w:rPr>
              <w:t xml:space="preserve"> не </w:t>
            </w:r>
            <w:r w:rsidR="00031EE3" w:rsidRPr="00C46409">
              <w:rPr>
                <w:rFonts w:ascii="Tahoma" w:hAnsi="Tahoma" w:cs="Tahoma"/>
                <w:sz w:val="20"/>
              </w:rPr>
              <w:t>является плательщиком НДС</w:t>
            </w:r>
            <w:r w:rsidR="00031EE3">
              <w:rPr>
                <w:rFonts w:ascii="Tahoma" w:hAnsi="Tahoma" w:cs="Tahoma"/>
                <w:sz w:val="20"/>
              </w:rPr>
              <w:t xml:space="preserve"> на основании </w:t>
            </w:r>
            <w:r w:rsidR="00031EE3">
              <w:rPr>
                <w:rFonts w:ascii="Tahoma" w:hAnsi="Tahoma" w:cs="Tahoma"/>
                <w:color w:val="FF0000"/>
                <w:sz w:val="20"/>
              </w:rPr>
              <w:t xml:space="preserve">[ </w:t>
            </w:r>
            <w:r w:rsidR="00031EE3">
              <w:rPr>
                <w:rFonts w:ascii="Tahoma" w:hAnsi="Tahoma" w:cs="Tahoma"/>
                <w:sz w:val="20"/>
              </w:rPr>
              <w:t>ст. 143 Налогового кодекса РФ.</w:t>
            </w:r>
            <w:r w:rsidR="00031EE3" w:rsidRPr="00C46409">
              <w:rPr>
                <w:rFonts w:ascii="Tahoma" w:hAnsi="Tahoma" w:cs="Tahoma"/>
                <w:sz w:val="20"/>
              </w:rPr>
              <w:t xml:space="preserve"> </w:t>
            </w:r>
            <w:r w:rsidR="00031EE3">
              <w:rPr>
                <w:rFonts w:ascii="Tahoma" w:hAnsi="Tahoma" w:cs="Tahoma"/>
                <w:color w:val="FF0000"/>
                <w:sz w:val="20"/>
              </w:rPr>
              <w:t>]</w:t>
            </w:r>
            <w:r w:rsidR="00031EE3">
              <w:rPr>
                <w:rStyle w:val="a7"/>
                <w:rFonts w:ascii="Tahoma" w:hAnsi="Tahoma" w:cs="Tahoma"/>
                <w:color w:val="FF0000"/>
                <w:sz w:val="20"/>
              </w:rPr>
              <w:footnoteReference w:id="318"/>
            </w:r>
            <w:r w:rsidR="00031EE3">
              <w:rPr>
                <w:rFonts w:ascii="Tahoma" w:hAnsi="Tahoma" w:cs="Tahoma"/>
                <w:color w:val="FF0000"/>
                <w:sz w:val="20"/>
              </w:rPr>
              <w:t xml:space="preserve"> / [ </w:t>
            </w:r>
            <w:r w:rsidR="00031EE3" w:rsidRPr="00AD79E7">
              <w:rPr>
                <w:rFonts w:ascii="Tahoma" w:hAnsi="Tahoma" w:cs="Tahoma"/>
                <w:sz w:val="20"/>
              </w:rPr>
              <w:t xml:space="preserve">п. 9 ст. 2 Федерального закона от 27.11.2018 422-ФЗ </w:t>
            </w:r>
            <w:r w:rsidR="00031EE3">
              <w:rPr>
                <w:rFonts w:ascii="Tahoma" w:hAnsi="Tahoma" w:cs="Tahoma"/>
                <w:color w:val="FF0000"/>
                <w:sz w:val="20"/>
              </w:rPr>
              <w:t>]</w:t>
            </w:r>
            <w:r w:rsidR="00031EE3">
              <w:rPr>
                <w:rStyle w:val="a7"/>
                <w:rFonts w:ascii="Tahoma" w:hAnsi="Tahoma" w:cs="Tahoma"/>
                <w:color w:val="FF0000"/>
                <w:sz w:val="20"/>
              </w:rPr>
              <w:footnoteReference w:id="319"/>
            </w:r>
            <w:r w:rsidR="00031EE3">
              <w:rPr>
                <w:rFonts w:ascii="Tahoma" w:hAnsi="Tahoma" w:cs="Tahoma"/>
                <w:color w:val="FF0000"/>
                <w:sz w:val="20"/>
              </w:rPr>
              <w:t xml:space="preserve"> ]</w:t>
            </w:r>
          </w:p>
          <w:p w14:paraId="45B70532" w14:textId="1787039F" w:rsidR="00F95AF7" w:rsidRPr="001D0FBE" w:rsidRDefault="00CA0C33" w:rsidP="00263EB4">
            <w:pPr>
              <w:widowControl w:val="0"/>
              <w:rPr>
                <w:rFonts w:ascii="Tahoma" w:hAnsi="Tahoma" w:cs="Tahoma"/>
                <w:sz w:val="20"/>
                <w:szCs w:val="20"/>
              </w:rPr>
            </w:pPr>
            <w:r>
              <w:rPr>
                <w:rFonts w:ascii="Tahoma" w:hAnsi="Tahoma" w:cs="Tahoma"/>
                <w:color w:val="FF0000"/>
                <w:sz w:val="20"/>
              </w:rPr>
              <w:t xml:space="preserve"> </w:t>
            </w:r>
            <w:r w:rsidRPr="00D3429B">
              <w:rPr>
                <w:rFonts w:ascii="Tahoma" w:hAnsi="Tahoma" w:cs="Tahoma"/>
                <w:color w:val="FF0000"/>
                <w:sz w:val="20"/>
              </w:rPr>
              <w:t>/</w:t>
            </w:r>
            <w:r>
              <w:rPr>
                <w:rFonts w:ascii="Tahoma" w:hAnsi="Tahoma" w:cs="Tahoma"/>
                <w:color w:val="FF0000"/>
                <w:sz w:val="20"/>
              </w:rPr>
              <w:t xml:space="preserve"> </w:t>
            </w:r>
            <w:proofErr w:type="gramStart"/>
            <w:r w:rsidRPr="003161F5">
              <w:rPr>
                <w:rFonts w:ascii="Tahoma" w:hAnsi="Tahoma" w:cs="Tahoma"/>
                <w:color w:val="FF0000"/>
                <w:sz w:val="20"/>
              </w:rPr>
              <w:t xml:space="preserve">[ </w:t>
            </w:r>
            <w:r w:rsidR="00143F06">
              <w:rPr>
                <w:rFonts w:ascii="Tahoma" w:hAnsi="Tahoma" w:cs="Tahoma"/>
                <w:sz w:val="20"/>
              </w:rPr>
              <w:t>Исполнитель</w:t>
            </w:r>
            <w:proofErr w:type="gramEnd"/>
            <w:r w:rsidRPr="00420D86">
              <w:rPr>
                <w:rFonts w:ascii="Tahoma" w:hAnsi="Tahoma" w:cs="Tahoma"/>
                <w:sz w:val="20"/>
              </w:rPr>
              <w:t xml:space="preserve"> освобождён от исполнения обязанностей плательщика НДС на основании </w:t>
            </w:r>
            <w:r w:rsidRPr="00AD79E7">
              <w:rPr>
                <w:rFonts w:ascii="Tahoma" w:hAnsi="Tahoma" w:cs="Tahoma"/>
                <w:color w:val="FF0000"/>
                <w:sz w:val="20"/>
              </w:rPr>
              <w:t>[</w:t>
            </w:r>
            <w:r w:rsidRPr="00420D86">
              <w:rPr>
                <w:rFonts w:ascii="Tahoma" w:hAnsi="Tahoma" w:cs="Tahoma"/>
                <w:sz w:val="20"/>
              </w:rPr>
              <w:t xml:space="preserve"> </w:t>
            </w:r>
            <w:proofErr w:type="spellStart"/>
            <w:r w:rsidRPr="00420D86">
              <w:rPr>
                <w:rFonts w:ascii="Tahoma" w:hAnsi="Tahoma" w:cs="Tahoma"/>
                <w:sz w:val="20"/>
              </w:rPr>
              <w:t>пп</w:t>
            </w:r>
            <w:proofErr w:type="spellEnd"/>
            <w:r w:rsidRPr="00420D86">
              <w:rPr>
                <w:rFonts w:ascii="Tahoma" w:hAnsi="Tahoma" w:cs="Tahoma"/>
                <w:sz w:val="20"/>
              </w:rPr>
              <w:t xml:space="preserve">. </w:t>
            </w:r>
            <w:r w:rsidRPr="00D3429B">
              <w:rPr>
                <w:rFonts w:ascii="Tahoma" w:hAnsi="Tahoma" w:cs="Tahoma"/>
                <w:color w:val="FF0000"/>
                <w:sz w:val="20"/>
              </w:rPr>
              <w:t>[</w:t>
            </w:r>
            <w:r w:rsidRPr="00420D86">
              <w:rPr>
                <w:rFonts w:ascii="Tahoma" w:hAnsi="Tahoma" w:cs="Tahoma"/>
                <w:sz w:val="20"/>
              </w:rPr>
              <w:t>•</w:t>
            </w:r>
            <w:r w:rsidRPr="00D3429B">
              <w:rPr>
                <w:rFonts w:ascii="Tahoma" w:hAnsi="Tahoma" w:cs="Tahoma"/>
                <w:color w:val="FF0000"/>
                <w:sz w:val="20"/>
              </w:rPr>
              <w:t xml:space="preserve">] ] </w:t>
            </w:r>
            <w:r w:rsidRPr="00420D86">
              <w:rPr>
                <w:rFonts w:ascii="Tahoma" w:hAnsi="Tahoma" w:cs="Tahoma"/>
                <w:sz w:val="20"/>
              </w:rPr>
              <w:t>п.</w:t>
            </w:r>
            <w:r w:rsidRPr="00D3429B">
              <w:rPr>
                <w:rFonts w:ascii="Tahoma" w:hAnsi="Tahoma" w:cs="Tahoma"/>
                <w:color w:val="FF0000"/>
                <w:sz w:val="20"/>
              </w:rPr>
              <w:t>[</w:t>
            </w:r>
            <w:r w:rsidRPr="00420D86">
              <w:rPr>
                <w:rFonts w:ascii="Tahoma" w:hAnsi="Tahoma" w:cs="Tahoma"/>
                <w:sz w:val="20"/>
              </w:rPr>
              <w:t>•</w:t>
            </w:r>
            <w:r w:rsidRPr="00D3429B">
              <w:rPr>
                <w:rFonts w:ascii="Tahoma" w:hAnsi="Tahoma" w:cs="Tahoma"/>
                <w:color w:val="FF0000"/>
                <w:sz w:val="20"/>
              </w:rPr>
              <w:t xml:space="preserve">] </w:t>
            </w:r>
            <w:r w:rsidRPr="00420D86">
              <w:rPr>
                <w:rFonts w:ascii="Tahoma" w:hAnsi="Tahoma" w:cs="Tahoma"/>
                <w:sz w:val="20"/>
              </w:rPr>
              <w:t>ст.</w:t>
            </w:r>
            <w:r w:rsidRPr="00D3429B">
              <w:rPr>
                <w:rFonts w:ascii="Tahoma" w:hAnsi="Tahoma" w:cs="Tahoma"/>
                <w:color w:val="FF0000"/>
                <w:sz w:val="20"/>
              </w:rPr>
              <w:t xml:space="preserve"> [</w:t>
            </w:r>
            <w:r w:rsidRPr="00420D86">
              <w:rPr>
                <w:rFonts w:ascii="Tahoma" w:hAnsi="Tahoma" w:cs="Tahoma"/>
                <w:sz w:val="20"/>
              </w:rPr>
              <w:t>•</w:t>
            </w:r>
            <w:r w:rsidRPr="00D3429B">
              <w:rPr>
                <w:rFonts w:ascii="Tahoma" w:hAnsi="Tahoma" w:cs="Tahoma"/>
                <w:color w:val="FF0000"/>
                <w:sz w:val="20"/>
              </w:rPr>
              <w:t xml:space="preserve">] </w:t>
            </w:r>
            <w:r w:rsidRPr="00420D86">
              <w:rPr>
                <w:rFonts w:ascii="Tahoma" w:hAnsi="Tahoma" w:cs="Tahoma"/>
                <w:sz w:val="20"/>
              </w:rPr>
              <w:t xml:space="preserve">Налогового кодекса РФ. </w:t>
            </w:r>
            <w:r w:rsidRPr="00D3429B">
              <w:rPr>
                <w:rFonts w:ascii="Tahoma" w:hAnsi="Tahoma" w:cs="Tahoma"/>
                <w:color w:val="FF0000"/>
                <w:sz w:val="20"/>
              </w:rPr>
              <w:t>]</w:t>
            </w:r>
          </w:p>
        </w:tc>
      </w:tr>
      <w:tr w:rsidR="00744DB7" w:rsidRPr="001D0FBE" w14:paraId="35E1B7FB" w14:textId="77777777" w:rsidTr="00B656CC">
        <w:tc>
          <w:tcPr>
            <w:tcW w:w="1134" w:type="dxa"/>
          </w:tcPr>
          <w:p w14:paraId="0A77F8F9" w14:textId="77777777" w:rsidR="00F95AF7" w:rsidRPr="001D0FBE" w:rsidRDefault="00F95AF7" w:rsidP="00263EB4">
            <w:pPr>
              <w:widowControl w:val="0"/>
              <w:rPr>
                <w:rFonts w:ascii="Tahoma" w:hAnsi="Tahoma" w:cs="Tahoma"/>
                <w:sz w:val="20"/>
                <w:szCs w:val="20"/>
              </w:rPr>
            </w:pPr>
          </w:p>
        </w:tc>
        <w:tc>
          <w:tcPr>
            <w:tcW w:w="2126" w:type="dxa"/>
          </w:tcPr>
          <w:p w14:paraId="37972347" w14:textId="77777777" w:rsidR="00F95AF7" w:rsidRPr="001D0FBE" w:rsidRDefault="00F95AF7" w:rsidP="00263EB4">
            <w:pPr>
              <w:widowControl w:val="0"/>
              <w:rPr>
                <w:rFonts w:ascii="Tahoma" w:hAnsi="Tahoma" w:cs="Tahoma"/>
                <w:sz w:val="20"/>
                <w:szCs w:val="20"/>
              </w:rPr>
            </w:pPr>
          </w:p>
        </w:tc>
        <w:tc>
          <w:tcPr>
            <w:tcW w:w="1418" w:type="dxa"/>
          </w:tcPr>
          <w:p w14:paraId="3C3124D3" w14:textId="77777777" w:rsidR="00F95AF7" w:rsidRPr="001D0FBE" w:rsidRDefault="00F95AF7" w:rsidP="00263EB4">
            <w:pPr>
              <w:widowControl w:val="0"/>
              <w:rPr>
                <w:rFonts w:ascii="Tahoma" w:hAnsi="Tahoma" w:cs="Tahoma"/>
                <w:sz w:val="20"/>
                <w:szCs w:val="20"/>
              </w:rPr>
            </w:pPr>
          </w:p>
        </w:tc>
        <w:tc>
          <w:tcPr>
            <w:tcW w:w="1275" w:type="dxa"/>
          </w:tcPr>
          <w:p w14:paraId="445E77D0" w14:textId="77777777" w:rsidR="00F95AF7" w:rsidRPr="001D0FBE" w:rsidRDefault="00F95AF7" w:rsidP="00263EB4">
            <w:pPr>
              <w:widowControl w:val="0"/>
              <w:rPr>
                <w:rFonts w:ascii="Tahoma" w:hAnsi="Tahoma" w:cs="Tahoma"/>
                <w:sz w:val="20"/>
                <w:szCs w:val="20"/>
              </w:rPr>
            </w:pPr>
          </w:p>
        </w:tc>
        <w:tc>
          <w:tcPr>
            <w:tcW w:w="2552" w:type="dxa"/>
          </w:tcPr>
          <w:p w14:paraId="77273323" w14:textId="77777777" w:rsidR="00F95AF7" w:rsidRPr="001D0FBE" w:rsidRDefault="00F95AF7" w:rsidP="00263EB4">
            <w:pPr>
              <w:widowControl w:val="0"/>
              <w:rPr>
                <w:rFonts w:ascii="Tahoma" w:hAnsi="Tahoma" w:cs="Tahoma"/>
                <w:sz w:val="20"/>
                <w:szCs w:val="20"/>
              </w:rPr>
            </w:pPr>
          </w:p>
        </w:tc>
      </w:tr>
      <w:tr w:rsidR="00744DB7" w:rsidRPr="001D0FBE" w14:paraId="40613C22" w14:textId="77777777" w:rsidTr="00B656CC">
        <w:tc>
          <w:tcPr>
            <w:tcW w:w="1134" w:type="dxa"/>
          </w:tcPr>
          <w:p w14:paraId="2F5BF22C" w14:textId="77777777" w:rsidR="00F95AF7" w:rsidRPr="001D0FBE" w:rsidRDefault="00F95AF7" w:rsidP="00263EB4">
            <w:pPr>
              <w:widowControl w:val="0"/>
              <w:rPr>
                <w:rFonts w:ascii="Tahoma" w:hAnsi="Tahoma" w:cs="Tahoma"/>
                <w:sz w:val="20"/>
                <w:szCs w:val="20"/>
              </w:rPr>
            </w:pPr>
          </w:p>
        </w:tc>
        <w:tc>
          <w:tcPr>
            <w:tcW w:w="2126" w:type="dxa"/>
          </w:tcPr>
          <w:p w14:paraId="75666197" w14:textId="77777777" w:rsidR="00F95AF7" w:rsidRPr="001D0FBE" w:rsidRDefault="00F95AF7" w:rsidP="00263EB4">
            <w:pPr>
              <w:widowControl w:val="0"/>
              <w:rPr>
                <w:rFonts w:ascii="Tahoma" w:hAnsi="Tahoma" w:cs="Tahoma"/>
                <w:sz w:val="20"/>
                <w:szCs w:val="20"/>
              </w:rPr>
            </w:pPr>
          </w:p>
        </w:tc>
        <w:tc>
          <w:tcPr>
            <w:tcW w:w="1418" w:type="dxa"/>
          </w:tcPr>
          <w:p w14:paraId="73BAD55D" w14:textId="77777777" w:rsidR="00F95AF7" w:rsidRPr="001D0FBE" w:rsidRDefault="00F95AF7" w:rsidP="00263EB4">
            <w:pPr>
              <w:widowControl w:val="0"/>
              <w:rPr>
                <w:rFonts w:ascii="Tahoma" w:hAnsi="Tahoma" w:cs="Tahoma"/>
                <w:sz w:val="20"/>
                <w:szCs w:val="20"/>
              </w:rPr>
            </w:pPr>
          </w:p>
        </w:tc>
        <w:tc>
          <w:tcPr>
            <w:tcW w:w="1275" w:type="dxa"/>
          </w:tcPr>
          <w:p w14:paraId="61984632" w14:textId="77777777" w:rsidR="00F95AF7" w:rsidRPr="001D0FBE" w:rsidRDefault="00F95AF7" w:rsidP="00263EB4">
            <w:pPr>
              <w:widowControl w:val="0"/>
              <w:rPr>
                <w:rFonts w:ascii="Tahoma" w:hAnsi="Tahoma" w:cs="Tahoma"/>
                <w:sz w:val="20"/>
                <w:szCs w:val="20"/>
              </w:rPr>
            </w:pPr>
          </w:p>
        </w:tc>
        <w:tc>
          <w:tcPr>
            <w:tcW w:w="2552" w:type="dxa"/>
          </w:tcPr>
          <w:p w14:paraId="29C9DE48" w14:textId="77777777" w:rsidR="00F95AF7" w:rsidRPr="001D0FBE" w:rsidRDefault="00F95AF7" w:rsidP="00263EB4">
            <w:pPr>
              <w:widowControl w:val="0"/>
              <w:rPr>
                <w:rFonts w:ascii="Tahoma" w:hAnsi="Tahoma" w:cs="Tahoma"/>
                <w:sz w:val="20"/>
                <w:szCs w:val="20"/>
              </w:rPr>
            </w:pPr>
          </w:p>
        </w:tc>
      </w:tr>
      <w:tr w:rsidR="00F95AF7" w:rsidRPr="001D0FBE" w14:paraId="35376351" w14:textId="77777777" w:rsidTr="00B656CC">
        <w:tc>
          <w:tcPr>
            <w:tcW w:w="8505" w:type="dxa"/>
            <w:gridSpan w:val="5"/>
          </w:tcPr>
          <w:p w14:paraId="6D4CC53B" w14:textId="31A29998"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Этапу № 1: </w:t>
            </w:r>
            <w:r w:rsidR="00143F06" w:rsidRPr="00D3429B">
              <w:rPr>
                <w:rFonts w:ascii="Tahoma" w:hAnsi="Tahoma" w:cs="Tahoma"/>
                <w:color w:val="FF0000"/>
                <w:sz w:val="20"/>
              </w:rPr>
              <w:t>[</w:t>
            </w:r>
            <w:r w:rsidR="00143F06" w:rsidRPr="00420D86">
              <w:rPr>
                <w:rFonts w:ascii="Tahoma" w:hAnsi="Tahoma" w:cs="Tahoma"/>
                <w:sz w:val="20"/>
              </w:rPr>
              <w:t>•</w:t>
            </w:r>
            <w:r w:rsidR="00143F06" w:rsidRPr="00D3429B">
              <w:rPr>
                <w:rFonts w:ascii="Tahoma" w:hAnsi="Tahoma" w:cs="Tahoma"/>
                <w:color w:val="FF0000"/>
                <w:sz w:val="20"/>
              </w:rPr>
              <w:t>]</w:t>
            </w:r>
          </w:p>
        </w:tc>
      </w:tr>
      <w:tr w:rsidR="00744DB7" w:rsidRPr="001D0FBE" w14:paraId="012E6534" w14:textId="77777777" w:rsidTr="00B656CC">
        <w:tc>
          <w:tcPr>
            <w:tcW w:w="1134" w:type="dxa"/>
          </w:tcPr>
          <w:p w14:paraId="28E9F012"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Этап № 2 </w:t>
            </w:r>
          </w:p>
        </w:tc>
        <w:tc>
          <w:tcPr>
            <w:tcW w:w="2126" w:type="dxa"/>
          </w:tcPr>
          <w:p w14:paraId="31ABAD9E" w14:textId="77777777" w:rsidR="00F95AF7" w:rsidRPr="001D0FBE" w:rsidRDefault="00F95AF7" w:rsidP="00263EB4">
            <w:pPr>
              <w:widowControl w:val="0"/>
              <w:rPr>
                <w:rFonts w:ascii="Tahoma" w:hAnsi="Tahoma" w:cs="Tahoma"/>
                <w:sz w:val="20"/>
                <w:szCs w:val="20"/>
              </w:rPr>
            </w:pPr>
          </w:p>
        </w:tc>
        <w:tc>
          <w:tcPr>
            <w:tcW w:w="1418" w:type="dxa"/>
          </w:tcPr>
          <w:p w14:paraId="22306064" w14:textId="77777777" w:rsidR="00F95AF7" w:rsidRPr="001D0FBE" w:rsidRDefault="00F95AF7" w:rsidP="00263EB4">
            <w:pPr>
              <w:widowControl w:val="0"/>
              <w:rPr>
                <w:rFonts w:ascii="Tahoma" w:hAnsi="Tahoma" w:cs="Tahoma"/>
                <w:sz w:val="20"/>
                <w:szCs w:val="20"/>
              </w:rPr>
            </w:pPr>
          </w:p>
        </w:tc>
        <w:tc>
          <w:tcPr>
            <w:tcW w:w="1275" w:type="dxa"/>
          </w:tcPr>
          <w:p w14:paraId="34EE9593" w14:textId="77777777" w:rsidR="00F95AF7" w:rsidRPr="001D0FBE" w:rsidRDefault="00F95AF7" w:rsidP="00263EB4">
            <w:pPr>
              <w:widowControl w:val="0"/>
              <w:rPr>
                <w:rFonts w:ascii="Tahoma" w:hAnsi="Tahoma" w:cs="Tahoma"/>
                <w:sz w:val="20"/>
                <w:szCs w:val="20"/>
              </w:rPr>
            </w:pPr>
          </w:p>
        </w:tc>
        <w:tc>
          <w:tcPr>
            <w:tcW w:w="2552" w:type="dxa"/>
          </w:tcPr>
          <w:p w14:paraId="3FECF98D" w14:textId="77777777" w:rsidR="00F95AF7" w:rsidRPr="001D0FBE" w:rsidRDefault="00F95AF7" w:rsidP="00263EB4">
            <w:pPr>
              <w:widowControl w:val="0"/>
              <w:rPr>
                <w:rFonts w:ascii="Tahoma" w:hAnsi="Tahoma" w:cs="Tahoma"/>
                <w:sz w:val="20"/>
                <w:szCs w:val="20"/>
              </w:rPr>
            </w:pPr>
          </w:p>
        </w:tc>
      </w:tr>
      <w:tr w:rsidR="00744DB7" w:rsidRPr="001D0FBE" w14:paraId="4552DAEF" w14:textId="77777777" w:rsidTr="00B656CC">
        <w:tc>
          <w:tcPr>
            <w:tcW w:w="1134" w:type="dxa"/>
          </w:tcPr>
          <w:p w14:paraId="6BED1A3C" w14:textId="77777777" w:rsidR="00F95AF7" w:rsidRPr="001D0FBE" w:rsidRDefault="00F95AF7" w:rsidP="00263EB4">
            <w:pPr>
              <w:widowControl w:val="0"/>
              <w:rPr>
                <w:rFonts w:ascii="Tahoma" w:hAnsi="Tahoma" w:cs="Tahoma"/>
                <w:sz w:val="20"/>
                <w:szCs w:val="20"/>
              </w:rPr>
            </w:pPr>
          </w:p>
        </w:tc>
        <w:tc>
          <w:tcPr>
            <w:tcW w:w="2126" w:type="dxa"/>
          </w:tcPr>
          <w:p w14:paraId="02145F4C" w14:textId="77777777" w:rsidR="00F95AF7" w:rsidRPr="001D0FBE" w:rsidRDefault="00F95AF7" w:rsidP="00263EB4">
            <w:pPr>
              <w:widowControl w:val="0"/>
              <w:rPr>
                <w:rFonts w:ascii="Tahoma" w:hAnsi="Tahoma" w:cs="Tahoma"/>
                <w:sz w:val="20"/>
                <w:szCs w:val="20"/>
              </w:rPr>
            </w:pPr>
          </w:p>
        </w:tc>
        <w:tc>
          <w:tcPr>
            <w:tcW w:w="1418" w:type="dxa"/>
          </w:tcPr>
          <w:p w14:paraId="62988A0C" w14:textId="77777777" w:rsidR="00F95AF7" w:rsidRPr="001D0FBE" w:rsidRDefault="00F95AF7" w:rsidP="00263EB4">
            <w:pPr>
              <w:widowControl w:val="0"/>
              <w:rPr>
                <w:rFonts w:ascii="Tahoma" w:hAnsi="Tahoma" w:cs="Tahoma"/>
                <w:sz w:val="20"/>
                <w:szCs w:val="20"/>
              </w:rPr>
            </w:pPr>
          </w:p>
        </w:tc>
        <w:tc>
          <w:tcPr>
            <w:tcW w:w="1275" w:type="dxa"/>
          </w:tcPr>
          <w:p w14:paraId="10F4EB58" w14:textId="77777777" w:rsidR="00F95AF7" w:rsidRPr="001D0FBE" w:rsidRDefault="00F95AF7" w:rsidP="00263EB4">
            <w:pPr>
              <w:widowControl w:val="0"/>
              <w:rPr>
                <w:rFonts w:ascii="Tahoma" w:hAnsi="Tahoma" w:cs="Tahoma"/>
                <w:sz w:val="20"/>
                <w:szCs w:val="20"/>
              </w:rPr>
            </w:pPr>
          </w:p>
        </w:tc>
        <w:tc>
          <w:tcPr>
            <w:tcW w:w="2552" w:type="dxa"/>
          </w:tcPr>
          <w:p w14:paraId="1EF5588D" w14:textId="77777777" w:rsidR="00F95AF7" w:rsidRPr="001D0FBE" w:rsidRDefault="00F95AF7" w:rsidP="00263EB4">
            <w:pPr>
              <w:widowControl w:val="0"/>
              <w:rPr>
                <w:rFonts w:ascii="Tahoma" w:hAnsi="Tahoma" w:cs="Tahoma"/>
                <w:sz w:val="20"/>
                <w:szCs w:val="20"/>
              </w:rPr>
            </w:pPr>
          </w:p>
        </w:tc>
      </w:tr>
      <w:tr w:rsidR="00744DB7" w:rsidRPr="001D0FBE" w14:paraId="6A2FC6B9" w14:textId="77777777" w:rsidTr="00B656CC">
        <w:tc>
          <w:tcPr>
            <w:tcW w:w="1134" w:type="dxa"/>
          </w:tcPr>
          <w:p w14:paraId="16A5E821" w14:textId="77777777" w:rsidR="00F95AF7" w:rsidRPr="001D0FBE" w:rsidRDefault="00F95AF7" w:rsidP="00263EB4">
            <w:pPr>
              <w:widowControl w:val="0"/>
              <w:rPr>
                <w:rFonts w:ascii="Tahoma" w:hAnsi="Tahoma" w:cs="Tahoma"/>
                <w:sz w:val="20"/>
                <w:szCs w:val="20"/>
              </w:rPr>
            </w:pPr>
          </w:p>
        </w:tc>
        <w:tc>
          <w:tcPr>
            <w:tcW w:w="2126" w:type="dxa"/>
          </w:tcPr>
          <w:p w14:paraId="75C703A4" w14:textId="77777777" w:rsidR="00F95AF7" w:rsidRPr="001D0FBE" w:rsidRDefault="00F95AF7" w:rsidP="00263EB4">
            <w:pPr>
              <w:widowControl w:val="0"/>
              <w:rPr>
                <w:rFonts w:ascii="Tahoma" w:hAnsi="Tahoma" w:cs="Tahoma"/>
                <w:sz w:val="20"/>
                <w:szCs w:val="20"/>
              </w:rPr>
            </w:pPr>
          </w:p>
        </w:tc>
        <w:tc>
          <w:tcPr>
            <w:tcW w:w="1418" w:type="dxa"/>
          </w:tcPr>
          <w:p w14:paraId="6EE3999F" w14:textId="77777777" w:rsidR="00F95AF7" w:rsidRPr="001D0FBE" w:rsidRDefault="00F95AF7" w:rsidP="00263EB4">
            <w:pPr>
              <w:widowControl w:val="0"/>
              <w:rPr>
                <w:rFonts w:ascii="Tahoma" w:hAnsi="Tahoma" w:cs="Tahoma"/>
                <w:sz w:val="20"/>
                <w:szCs w:val="20"/>
              </w:rPr>
            </w:pPr>
          </w:p>
        </w:tc>
        <w:tc>
          <w:tcPr>
            <w:tcW w:w="1275" w:type="dxa"/>
          </w:tcPr>
          <w:p w14:paraId="2C894A18" w14:textId="77777777" w:rsidR="00F95AF7" w:rsidRPr="001D0FBE" w:rsidRDefault="00F95AF7" w:rsidP="00263EB4">
            <w:pPr>
              <w:widowControl w:val="0"/>
              <w:rPr>
                <w:rFonts w:ascii="Tahoma" w:hAnsi="Tahoma" w:cs="Tahoma"/>
                <w:sz w:val="20"/>
                <w:szCs w:val="20"/>
              </w:rPr>
            </w:pPr>
          </w:p>
        </w:tc>
        <w:tc>
          <w:tcPr>
            <w:tcW w:w="2552" w:type="dxa"/>
          </w:tcPr>
          <w:p w14:paraId="29EC52C3" w14:textId="77777777" w:rsidR="00F95AF7" w:rsidRPr="001D0FBE" w:rsidRDefault="00F95AF7" w:rsidP="00263EB4">
            <w:pPr>
              <w:widowControl w:val="0"/>
              <w:rPr>
                <w:rFonts w:ascii="Tahoma" w:hAnsi="Tahoma" w:cs="Tahoma"/>
                <w:sz w:val="20"/>
                <w:szCs w:val="20"/>
              </w:rPr>
            </w:pPr>
          </w:p>
        </w:tc>
      </w:tr>
      <w:tr w:rsidR="00F95AF7" w:rsidRPr="001D0FBE" w14:paraId="60901586" w14:textId="77777777" w:rsidTr="00B656CC">
        <w:tc>
          <w:tcPr>
            <w:tcW w:w="8505" w:type="dxa"/>
            <w:gridSpan w:val="5"/>
          </w:tcPr>
          <w:p w14:paraId="45E796C6" w14:textId="45EB23DA"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Этапу № 2: </w:t>
            </w:r>
            <w:r w:rsidR="00143F06" w:rsidRPr="00D3429B">
              <w:rPr>
                <w:rFonts w:ascii="Tahoma" w:hAnsi="Tahoma" w:cs="Tahoma"/>
                <w:color w:val="FF0000"/>
                <w:sz w:val="20"/>
              </w:rPr>
              <w:t>[</w:t>
            </w:r>
            <w:r w:rsidR="00143F06" w:rsidRPr="00420D86">
              <w:rPr>
                <w:rFonts w:ascii="Tahoma" w:hAnsi="Tahoma" w:cs="Tahoma"/>
                <w:sz w:val="20"/>
              </w:rPr>
              <w:t>•</w:t>
            </w:r>
            <w:r w:rsidR="00143F06" w:rsidRPr="00D3429B">
              <w:rPr>
                <w:rFonts w:ascii="Tahoma" w:hAnsi="Tahoma" w:cs="Tahoma"/>
                <w:color w:val="FF0000"/>
                <w:sz w:val="20"/>
              </w:rPr>
              <w:t>]</w:t>
            </w:r>
          </w:p>
        </w:tc>
      </w:tr>
      <w:tr w:rsidR="00744DB7" w:rsidRPr="001D0FBE" w14:paraId="00825B18" w14:textId="77777777" w:rsidTr="00B656CC">
        <w:tc>
          <w:tcPr>
            <w:tcW w:w="1134" w:type="dxa"/>
          </w:tcPr>
          <w:p w14:paraId="1296AF97" w14:textId="6E52358A" w:rsidR="00F95AF7" w:rsidRPr="001D0FBE" w:rsidRDefault="00F95AF7" w:rsidP="008C4832">
            <w:pPr>
              <w:widowControl w:val="0"/>
              <w:rPr>
                <w:rFonts w:ascii="Tahoma" w:hAnsi="Tahoma" w:cs="Tahoma"/>
                <w:sz w:val="20"/>
                <w:szCs w:val="20"/>
              </w:rPr>
            </w:pPr>
            <w:r w:rsidRPr="001D0FBE">
              <w:rPr>
                <w:rFonts w:ascii="Tahoma" w:hAnsi="Tahoma" w:cs="Tahoma"/>
                <w:sz w:val="20"/>
                <w:szCs w:val="20"/>
              </w:rPr>
              <w:t>Этап №</w:t>
            </w:r>
            <w:r w:rsidR="008C4832">
              <w:rPr>
                <w:rFonts w:ascii="Tahoma" w:hAnsi="Tahoma" w:cs="Tahoma"/>
                <w:sz w:val="20"/>
                <w:szCs w:val="20"/>
              </w:rPr>
              <w:t xml:space="preserve"> </w:t>
            </w:r>
            <w:r w:rsidR="008C4832" w:rsidRPr="00AB4DD9">
              <w:rPr>
                <w:rFonts w:ascii="Tahoma" w:hAnsi="Tahoma" w:cs="Tahoma"/>
                <w:color w:val="FF0000"/>
                <w:sz w:val="20"/>
              </w:rPr>
              <w:t>[</w:t>
            </w:r>
            <w:r w:rsidR="008C4832" w:rsidRPr="005903DB">
              <w:rPr>
                <w:rFonts w:ascii="Tahoma" w:hAnsi="Tahoma" w:cs="Tahoma"/>
                <w:sz w:val="20"/>
              </w:rPr>
              <w:t>•</w:t>
            </w:r>
            <w:r w:rsidR="008C4832" w:rsidRPr="00AB4DD9">
              <w:rPr>
                <w:rFonts w:ascii="Tahoma" w:hAnsi="Tahoma" w:cs="Tahoma"/>
                <w:color w:val="FF0000"/>
                <w:sz w:val="20"/>
              </w:rPr>
              <w:t>]</w:t>
            </w:r>
          </w:p>
        </w:tc>
        <w:tc>
          <w:tcPr>
            <w:tcW w:w="2126" w:type="dxa"/>
          </w:tcPr>
          <w:p w14:paraId="39DAFBA3" w14:textId="77777777" w:rsidR="00F95AF7" w:rsidRPr="001D0FBE" w:rsidRDefault="00F95AF7" w:rsidP="00263EB4">
            <w:pPr>
              <w:widowControl w:val="0"/>
              <w:rPr>
                <w:rFonts w:ascii="Tahoma" w:hAnsi="Tahoma" w:cs="Tahoma"/>
                <w:sz w:val="20"/>
                <w:szCs w:val="20"/>
              </w:rPr>
            </w:pPr>
          </w:p>
        </w:tc>
        <w:tc>
          <w:tcPr>
            <w:tcW w:w="1418" w:type="dxa"/>
          </w:tcPr>
          <w:p w14:paraId="20F47681" w14:textId="77777777" w:rsidR="00F95AF7" w:rsidRPr="001D0FBE" w:rsidRDefault="00F95AF7" w:rsidP="00263EB4">
            <w:pPr>
              <w:widowControl w:val="0"/>
              <w:rPr>
                <w:rFonts w:ascii="Tahoma" w:hAnsi="Tahoma" w:cs="Tahoma"/>
                <w:sz w:val="20"/>
                <w:szCs w:val="20"/>
              </w:rPr>
            </w:pPr>
          </w:p>
        </w:tc>
        <w:tc>
          <w:tcPr>
            <w:tcW w:w="1275" w:type="dxa"/>
          </w:tcPr>
          <w:p w14:paraId="5D7307FB" w14:textId="77777777" w:rsidR="00F95AF7" w:rsidRPr="001D0FBE" w:rsidRDefault="00F95AF7" w:rsidP="00263EB4">
            <w:pPr>
              <w:widowControl w:val="0"/>
              <w:rPr>
                <w:rFonts w:ascii="Tahoma" w:hAnsi="Tahoma" w:cs="Tahoma"/>
                <w:sz w:val="20"/>
                <w:szCs w:val="20"/>
              </w:rPr>
            </w:pPr>
          </w:p>
        </w:tc>
        <w:tc>
          <w:tcPr>
            <w:tcW w:w="2552" w:type="dxa"/>
          </w:tcPr>
          <w:p w14:paraId="21060F36" w14:textId="77777777" w:rsidR="00F95AF7" w:rsidRPr="001D0FBE" w:rsidRDefault="00F95AF7" w:rsidP="00263EB4">
            <w:pPr>
              <w:widowControl w:val="0"/>
              <w:rPr>
                <w:rFonts w:ascii="Tahoma" w:hAnsi="Tahoma" w:cs="Tahoma"/>
                <w:sz w:val="20"/>
                <w:szCs w:val="20"/>
              </w:rPr>
            </w:pPr>
          </w:p>
        </w:tc>
      </w:tr>
      <w:tr w:rsidR="00744DB7" w:rsidRPr="001D0FBE" w14:paraId="6F3A606E" w14:textId="77777777" w:rsidTr="00B656CC">
        <w:tc>
          <w:tcPr>
            <w:tcW w:w="1134" w:type="dxa"/>
          </w:tcPr>
          <w:p w14:paraId="23ED5E58" w14:textId="77777777" w:rsidR="00F95AF7" w:rsidRPr="001D0FBE" w:rsidRDefault="00F95AF7" w:rsidP="00263EB4">
            <w:pPr>
              <w:widowControl w:val="0"/>
              <w:rPr>
                <w:rFonts w:ascii="Tahoma" w:hAnsi="Tahoma" w:cs="Tahoma"/>
                <w:sz w:val="20"/>
                <w:szCs w:val="20"/>
              </w:rPr>
            </w:pPr>
          </w:p>
        </w:tc>
        <w:tc>
          <w:tcPr>
            <w:tcW w:w="2126" w:type="dxa"/>
          </w:tcPr>
          <w:p w14:paraId="64491967" w14:textId="77777777" w:rsidR="00F95AF7" w:rsidRPr="001D0FBE" w:rsidRDefault="00F95AF7" w:rsidP="00263EB4">
            <w:pPr>
              <w:widowControl w:val="0"/>
              <w:rPr>
                <w:rFonts w:ascii="Tahoma" w:hAnsi="Tahoma" w:cs="Tahoma"/>
                <w:sz w:val="20"/>
                <w:szCs w:val="20"/>
              </w:rPr>
            </w:pPr>
          </w:p>
        </w:tc>
        <w:tc>
          <w:tcPr>
            <w:tcW w:w="1418" w:type="dxa"/>
          </w:tcPr>
          <w:p w14:paraId="63607C0A" w14:textId="77777777" w:rsidR="00F95AF7" w:rsidRPr="001D0FBE" w:rsidRDefault="00F95AF7" w:rsidP="00263EB4">
            <w:pPr>
              <w:widowControl w:val="0"/>
              <w:rPr>
                <w:rFonts w:ascii="Tahoma" w:hAnsi="Tahoma" w:cs="Tahoma"/>
                <w:sz w:val="20"/>
                <w:szCs w:val="20"/>
              </w:rPr>
            </w:pPr>
          </w:p>
        </w:tc>
        <w:tc>
          <w:tcPr>
            <w:tcW w:w="1275" w:type="dxa"/>
          </w:tcPr>
          <w:p w14:paraId="07837848" w14:textId="77777777" w:rsidR="00F95AF7" w:rsidRPr="001D0FBE" w:rsidRDefault="00F95AF7" w:rsidP="00263EB4">
            <w:pPr>
              <w:widowControl w:val="0"/>
              <w:rPr>
                <w:rFonts w:ascii="Tahoma" w:hAnsi="Tahoma" w:cs="Tahoma"/>
                <w:sz w:val="20"/>
                <w:szCs w:val="20"/>
              </w:rPr>
            </w:pPr>
          </w:p>
        </w:tc>
        <w:tc>
          <w:tcPr>
            <w:tcW w:w="2552" w:type="dxa"/>
          </w:tcPr>
          <w:p w14:paraId="59AA242B" w14:textId="77777777" w:rsidR="00F95AF7" w:rsidRPr="001D0FBE" w:rsidRDefault="00F95AF7" w:rsidP="00263EB4">
            <w:pPr>
              <w:widowControl w:val="0"/>
              <w:rPr>
                <w:rFonts w:ascii="Tahoma" w:hAnsi="Tahoma" w:cs="Tahoma"/>
                <w:sz w:val="20"/>
                <w:szCs w:val="20"/>
              </w:rPr>
            </w:pPr>
          </w:p>
        </w:tc>
      </w:tr>
      <w:tr w:rsidR="00F95AF7" w:rsidRPr="001D0FBE" w14:paraId="7E0A3B68" w14:textId="77777777" w:rsidTr="00B656CC">
        <w:tc>
          <w:tcPr>
            <w:tcW w:w="1134" w:type="dxa"/>
          </w:tcPr>
          <w:p w14:paraId="2D9261DC" w14:textId="77777777" w:rsidR="00F95AF7" w:rsidRPr="001D0FBE" w:rsidRDefault="00F95AF7" w:rsidP="00263EB4">
            <w:pPr>
              <w:widowControl w:val="0"/>
              <w:jc w:val="right"/>
              <w:rPr>
                <w:rFonts w:ascii="Tahoma" w:hAnsi="Tahoma" w:cs="Tahoma"/>
                <w:sz w:val="20"/>
                <w:szCs w:val="20"/>
              </w:rPr>
            </w:pPr>
          </w:p>
        </w:tc>
        <w:tc>
          <w:tcPr>
            <w:tcW w:w="7371" w:type="dxa"/>
            <w:gridSpan w:val="4"/>
          </w:tcPr>
          <w:p w14:paraId="63C0FF2D" w14:textId="68CB2E8C"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Этапу № 3: </w:t>
            </w:r>
            <w:r w:rsidR="00143F06" w:rsidRPr="00D3429B">
              <w:rPr>
                <w:rFonts w:ascii="Tahoma" w:hAnsi="Tahoma" w:cs="Tahoma"/>
                <w:color w:val="FF0000"/>
                <w:sz w:val="20"/>
              </w:rPr>
              <w:t>[</w:t>
            </w:r>
            <w:r w:rsidR="00143F06" w:rsidRPr="00420D86">
              <w:rPr>
                <w:rFonts w:ascii="Tahoma" w:hAnsi="Tahoma" w:cs="Tahoma"/>
                <w:sz w:val="20"/>
              </w:rPr>
              <w:t>•</w:t>
            </w:r>
            <w:r w:rsidR="00143F06" w:rsidRPr="00D3429B">
              <w:rPr>
                <w:rFonts w:ascii="Tahoma" w:hAnsi="Tahoma" w:cs="Tahoma"/>
                <w:color w:val="FF0000"/>
                <w:sz w:val="20"/>
              </w:rPr>
              <w:t>]</w:t>
            </w:r>
          </w:p>
        </w:tc>
      </w:tr>
      <w:tr w:rsidR="00F95AF7" w:rsidRPr="001D0FBE" w14:paraId="3D32B34F" w14:textId="77777777" w:rsidTr="00B656CC">
        <w:tc>
          <w:tcPr>
            <w:tcW w:w="8505" w:type="dxa"/>
            <w:gridSpan w:val="5"/>
          </w:tcPr>
          <w:p w14:paraId="699611B8" w14:textId="77777777" w:rsidR="00F95AF7" w:rsidRPr="001D0FBE" w:rsidRDefault="00F95AF7" w:rsidP="00263EB4">
            <w:pPr>
              <w:widowControl w:val="0"/>
              <w:jc w:val="right"/>
              <w:rPr>
                <w:rFonts w:ascii="Tahoma" w:hAnsi="Tahoma" w:cs="Tahoma"/>
                <w:sz w:val="20"/>
                <w:szCs w:val="20"/>
              </w:rPr>
            </w:pPr>
          </w:p>
        </w:tc>
      </w:tr>
      <w:tr w:rsidR="00F95AF7" w:rsidRPr="001D0FBE" w14:paraId="24A7E0E3" w14:textId="77777777" w:rsidTr="00B656CC">
        <w:tc>
          <w:tcPr>
            <w:tcW w:w="8505" w:type="dxa"/>
            <w:gridSpan w:val="5"/>
          </w:tcPr>
          <w:p w14:paraId="5D15B404" w14:textId="55C58E38"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w:t>
            </w:r>
            <w:r>
              <w:rPr>
                <w:rFonts w:ascii="Tahoma" w:hAnsi="Tahoma" w:cs="Tahoma"/>
                <w:sz w:val="20"/>
                <w:szCs w:val="20"/>
              </w:rPr>
              <w:t>З</w:t>
            </w:r>
            <w:r w:rsidRPr="001D0FBE">
              <w:rPr>
                <w:rFonts w:ascii="Tahoma" w:hAnsi="Tahoma" w:cs="Tahoma"/>
                <w:sz w:val="20"/>
                <w:szCs w:val="20"/>
              </w:rPr>
              <w:t xml:space="preserve">аявке: </w:t>
            </w:r>
            <w:r w:rsidR="00143F06" w:rsidRPr="00D3429B">
              <w:rPr>
                <w:rFonts w:ascii="Tahoma" w:hAnsi="Tahoma" w:cs="Tahoma"/>
                <w:color w:val="FF0000"/>
                <w:sz w:val="20"/>
              </w:rPr>
              <w:t>[</w:t>
            </w:r>
            <w:r w:rsidR="00143F06" w:rsidRPr="00420D86">
              <w:rPr>
                <w:rFonts w:ascii="Tahoma" w:hAnsi="Tahoma" w:cs="Tahoma"/>
                <w:sz w:val="20"/>
              </w:rPr>
              <w:t>•</w:t>
            </w:r>
            <w:r w:rsidR="00143F06" w:rsidRPr="00D3429B">
              <w:rPr>
                <w:rFonts w:ascii="Tahoma" w:hAnsi="Tahoma" w:cs="Tahoma"/>
                <w:color w:val="FF0000"/>
                <w:sz w:val="20"/>
              </w:rPr>
              <w:t>]</w:t>
            </w:r>
          </w:p>
        </w:tc>
      </w:tr>
    </w:tbl>
    <w:p w14:paraId="576B195D" w14:textId="5E198375" w:rsidR="00A315A9" w:rsidRDefault="00A315A9" w:rsidP="00A315A9">
      <w:pPr>
        <w:pStyle w:val="aff6"/>
        <w:rPr>
          <w:color w:val="FF0000"/>
        </w:rPr>
      </w:pPr>
      <w:r w:rsidRPr="00207F02">
        <w:rPr>
          <w:color w:val="FF0000"/>
        </w:rPr>
        <w:t>]</w:t>
      </w:r>
      <w:r>
        <w:rPr>
          <w:color w:val="FF0000"/>
        </w:rPr>
        <w:t xml:space="preserve"> </w:t>
      </w:r>
      <w:r w:rsidRPr="009E3AAC">
        <w:rPr>
          <w:rStyle w:val="a7"/>
          <w:color w:val="FF0000"/>
        </w:rPr>
        <w:footnoteReference w:id="320"/>
      </w:r>
    </w:p>
    <w:p w14:paraId="70AD05C1" w14:textId="7E3BA80A" w:rsidR="00CA0C33" w:rsidRDefault="00CA0C33" w:rsidP="00CA0C33">
      <w:pPr>
        <w:pStyle w:val="afff0"/>
        <w:numPr>
          <w:ilvl w:val="1"/>
          <w:numId w:val="36"/>
        </w:numPr>
        <w:ind w:left="851" w:hanging="851"/>
        <w:rPr>
          <w:color w:val="FF0000"/>
        </w:rPr>
      </w:pPr>
      <w:r w:rsidRPr="00CF05D3">
        <w:rPr>
          <w:color w:val="FF0000"/>
        </w:rPr>
        <w:t>[</w:t>
      </w:r>
      <w:r w:rsidRPr="00420D86">
        <w:rPr>
          <w:color w:val="FF0000"/>
        </w:rPr>
        <w:t xml:space="preserve"> </w:t>
      </w:r>
      <w:r w:rsidRPr="00AD79E7">
        <w:t xml:space="preserve">Цена Услуг определяется исходя из </w:t>
      </w:r>
      <w:r w:rsidRPr="003D4991">
        <w:rPr>
          <w:color w:val="FF0000"/>
        </w:rPr>
        <w:t xml:space="preserve">[ </w:t>
      </w:r>
      <w:r w:rsidRPr="00AD79E7">
        <w:t xml:space="preserve">ставок специалистов </w:t>
      </w:r>
      <w:r w:rsidRPr="003D4991">
        <w:rPr>
          <w:color w:val="FF0000"/>
        </w:rPr>
        <w:t xml:space="preserve">] / [ </w:t>
      </w:r>
      <w:r w:rsidRPr="00AD79E7">
        <w:t>тарифов</w:t>
      </w:r>
      <w:r w:rsidRPr="003D4991">
        <w:rPr>
          <w:color w:val="FF0000"/>
        </w:rPr>
        <w:t xml:space="preserve"> ] </w:t>
      </w:r>
      <w:r w:rsidRPr="00AD79E7">
        <w:t>Исполнителя</w:t>
      </w:r>
      <w:r w:rsidRPr="003D4991">
        <w:rPr>
          <w:color w:val="FF0000"/>
        </w:rPr>
        <w:t xml:space="preserve"> [</w:t>
      </w:r>
      <w:r w:rsidRPr="00420D86">
        <w:rPr>
          <w:color w:val="FF0000"/>
        </w:rPr>
        <w:t xml:space="preserve"> </w:t>
      </w:r>
      <w:r w:rsidRPr="00AD79E7">
        <w:t xml:space="preserve">в соответствии с Прейскурантом на работы и услуги Исполнителя, </w:t>
      </w:r>
      <w:r w:rsidR="00143F06" w:rsidRPr="00AD79E7">
        <w:t xml:space="preserve">утвержденным приказом Генерального директора ООО «Норникель Спутник» и </w:t>
      </w:r>
      <w:r w:rsidRPr="00AD79E7">
        <w:t xml:space="preserve">размещенном на Корпоративном портале Компании по адресу: </w:t>
      </w:r>
      <w:hyperlink r:id="rId22" w:history="1">
        <w:r w:rsidR="00143F06" w:rsidRPr="009C13BB">
          <w:rPr>
            <w:rStyle w:val="af4"/>
          </w:rPr>
          <w:t>https://in.nornik.ru/nornik-ssc/DocumentLibrary/Forms/AllItems.aspx</w:t>
        </w:r>
      </w:hyperlink>
      <w:r w:rsidRPr="003D4991">
        <w:rPr>
          <w:color w:val="FF0000"/>
        </w:rPr>
        <w:t>.]</w:t>
      </w:r>
      <w:r w:rsidR="00143F06">
        <w:rPr>
          <w:color w:val="FF0000"/>
        </w:rPr>
        <w:t xml:space="preserve"> </w:t>
      </w:r>
      <w:r w:rsidRPr="003D4991">
        <w:rPr>
          <w:color w:val="FF0000"/>
        </w:rPr>
        <w:t>]</w:t>
      </w:r>
      <w:r>
        <w:rPr>
          <w:color w:val="FF0000"/>
        </w:rPr>
        <w:t>.</w:t>
      </w:r>
      <w:r>
        <w:rPr>
          <w:rStyle w:val="a7"/>
          <w:color w:val="FF0000"/>
        </w:rPr>
        <w:footnoteReference w:id="321"/>
      </w:r>
    </w:p>
    <w:p w14:paraId="38C2A5A4" w14:textId="51AA7447" w:rsidR="00CA0C33" w:rsidRPr="003D4991" w:rsidRDefault="00CA0C33" w:rsidP="00CA0C33">
      <w:pPr>
        <w:pStyle w:val="afff0"/>
        <w:ind w:firstLine="0"/>
        <w:rPr>
          <w:color w:val="FF0000"/>
        </w:rPr>
      </w:pPr>
      <w:proofErr w:type="gramStart"/>
      <w:r w:rsidRPr="003D4991">
        <w:rPr>
          <w:color w:val="FF0000"/>
        </w:rPr>
        <w:t xml:space="preserve">[ </w:t>
      </w:r>
      <w:r w:rsidRPr="00AD79E7">
        <w:t>В</w:t>
      </w:r>
      <w:proofErr w:type="gramEnd"/>
      <w:r w:rsidRPr="00AD79E7">
        <w:t xml:space="preserve"> случае если специалисты Исполнителя оказывают услуги Заказчику в выходные и/или праздничные дни, то размер ставок специалистов Исполнителя умножается на коэффициент согласно Прейскуранту.</w:t>
      </w:r>
      <w:r w:rsidRPr="003D4991">
        <w:rPr>
          <w:color w:val="FF0000"/>
        </w:rPr>
        <w:t xml:space="preserve"> ]</w:t>
      </w:r>
      <w:r w:rsidR="00143F06">
        <w:rPr>
          <w:rStyle w:val="a7"/>
          <w:color w:val="FF0000"/>
        </w:rPr>
        <w:footnoteReference w:id="322"/>
      </w:r>
    </w:p>
    <w:p w14:paraId="1E59470B" w14:textId="6F8A9324" w:rsidR="00CA0C33" w:rsidRPr="00AD79E7" w:rsidRDefault="00CA0C33" w:rsidP="00CA0C33">
      <w:pPr>
        <w:pStyle w:val="afff0"/>
        <w:ind w:firstLine="0"/>
      </w:pPr>
      <w:proofErr w:type="gramStart"/>
      <w:r w:rsidRPr="003D4991">
        <w:rPr>
          <w:color w:val="FF0000"/>
        </w:rPr>
        <w:t xml:space="preserve">[ </w:t>
      </w:r>
      <w:r w:rsidRPr="00AD79E7">
        <w:t>В</w:t>
      </w:r>
      <w:proofErr w:type="gramEnd"/>
      <w:r w:rsidRPr="00AD79E7">
        <w:t xml:space="preserve"> случае если объем Услуг и/или функционал не изменяются, а также в случае если расходы Исполнителя, связанные с предоставлением персонала (заработная плата и другие) Заказчику, изменяются, Исполнитель вправе изменять цену Услуг не чаще 1 раза в </w:t>
      </w:r>
      <w:r w:rsidRPr="00AD79E7">
        <w:lastRenderedPageBreak/>
        <w:t>квартал посредством уведомления Заказчика об изменении цены Услуг</w:t>
      </w:r>
      <w:r w:rsidR="00143F06" w:rsidRPr="00AD79E7">
        <w:t xml:space="preserve"> </w:t>
      </w:r>
      <w:r w:rsidRPr="00AD79E7">
        <w:t>/ ставок / тарифов специалистов. Цена Услуг изменяется:</w:t>
      </w:r>
    </w:p>
    <w:p w14:paraId="620728E4" w14:textId="77777777" w:rsidR="00CA0C33" w:rsidRPr="00AD79E7" w:rsidRDefault="00CA0C33" w:rsidP="00CA0C33">
      <w:pPr>
        <w:pStyle w:val="afff0"/>
        <w:ind w:firstLine="0"/>
      </w:pPr>
      <w:r w:rsidRPr="00AD79E7">
        <w:t>- с 01 числа месяца, следующего за месяцем направления уведомления, если уведомление направлено не позднее 15 числа,</w:t>
      </w:r>
    </w:p>
    <w:p w14:paraId="47B8A000" w14:textId="61D729F0" w:rsidR="00CA0C33" w:rsidRPr="003D4991" w:rsidRDefault="00CA0C33" w:rsidP="00CA0C33">
      <w:pPr>
        <w:pStyle w:val="afff0"/>
        <w:ind w:firstLine="0"/>
        <w:rPr>
          <w:color w:val="FF0000"/>
        </w:rPr>
      </w:pPr>
      <w:r w:rsidRPr="00AD79E7">
        <w:t>- с 01 числа второго месяца, следующего за месяцем направления уведомления, если уведомление направлено 16 числа и позже</w:t>
      </w:r>
      <w:proofErr w:type="gramStart"/>
      <w:r w:rsidR="00143F06" w:rsidRPr="00AD79E7">
        <w:t xml:space="preserve">. </w:t>
      </w:r>
      <w:r w:rsidR="00143F06" w:rsidRPr="0066447C">
        <w:rPr>
          <w:color w:val="FF0000"/>
          <w:lang w:eastAsia="ru-RU"/>
        </w:rPr>
        <w:t>]</w:t>
      </w:r>
      <w:proofErr w:type="gramEnd"/>
      <w:r w:rsidR="00143F06">
        <w:rPr>
          <w:color w:val="FF0000"/>
        </w:rPr>
        <w:t xml:space="preserve"> </w:t>
      </w:r>
      <w:r>
        <w:rPr>
          <w:rStyle w:val="a7"/>
          <w:color w:val="FF0000"/>
        </w:rPr>
        <w:footnoteReference w:id="323"/>
      </w:r>
    </w:p>
    <w:p w14:paraId="42B8E7C4" w14:textId="77777777" w:rsidR="00854950" w:rsidRPr="0066447C" w:rsidRDefault="00854950" w:rsidP="008B7883">
      <w:pPr>
        <w:pStyle w:val="aff6"/>
        <w:numPr>
          <w:ilvl w:val="0"/>
          <w:numId w:val="60"/>
        </w:numPr>
        <w:ind w:left="851" w:hanging="851"/>
        <w:rPr>
          <w:color w:val="FF0000"/>
        </w:rPr>
      </w:pPr>
      <w:r w:rsidRPr="0066447C">
        <w:rPr>
          <w:rFonts w:eastAsia="Times New Roman"/>
        </w:rPr>
        <w:t xml:space="preserve">Оплата цены </w:t>
      </w:r>
      <w:r w:rsidR="0035341A" w:rsidRPr="0066447C">
        <w:rPr>
          <w:rFonts w:eastAsia="Times New Roman"/>
        </w:rPr>
        <w:t>У</w:t>
      </w:r>
      <w:r w:rsidRPr="0066447C">
        <w:rPr>
          <w:rFonts w:eastAsia="Times New Roman"/>
        </w:rPr>
        <w:t xml:space="preserve">слуг производится </w:t>
      </w:r>
      <w:proofErr w:type="gramStart"/>
      <w:r w:rsidR="008B7883" w:rsidRPr="0066447C">
        <w:rPr>
          <w:color w:val="FF0000"/>
          <w:lang w:eastAsia="ru-RU"/>
        </w:rPr>
        <w:t xml:space="preserve">[ </w:t>
      </w:r>
      <w:r w:rsidRPr="0066447C">
        <w:rPr>
          <w:rFonts w:eastAsia="Times New Roman"/>
        </w:rPr>
        <w:t>в</w:t>
      </w:r>
      <w:proofErr w:type="gramEnd"/>
      <w:r w:rsidRPr="0066447C">
        <w:rPr>
          <w:rFonts w:eastAsia="Times New Roman"/>
        </w:rPr>
        <w:t xml:space="preserve"> соответствии с разделом </w:t>
      </w:r>
      <w:r w:rsidR="008B7883" w:rsidRPr="0066447C">
        <w:rPr>
          <w:rFonts w:eastAsia="Times New Roman"/>
        </w:rPr>
        <w:t>4</w:t>
      </w:r>
      <w:r w:rsidRPr="0066447C">
        <w:rPr>
          <w:rFonts w:eastAsia="Times New Roman"/>
        </w:rPr>
        <w:t xml:space="preserve"> </w:t>
      </w:r>
      <w:r w:rsidR="008B7883" w:rsidRPr="0066447C">
        <w:rPr>
          <w:rFonts w:eastAsia="Times New Roman"/>
        </w:rPr>
        <w:t>Д</w:t>
      </w:r>
      <w:r w:rsidRPr="0066447C">
        <w:rPr>
          <w:rFonts w:eastAsia="Times New Roman"/>
        </w:rPr>
        <w:t>оговора</w:t>
      </w:r>
      <w:r w:rsidR="0075201B" w:rsidRPr="0066447C">
        <w:rPr>
          <w:rFonts w:eastAsia="Times New Roman"/>
        </w:rPr>
        <w:t>.</w:t>
      </w:r>
      <w:r w:rsidRPr="0066447C">
        <w:rPr>
          <w:rFonts w:eastAsia="Times New Roman"/>
        </w:rPr>
        <w:t xml:space="preserve"> </w:t>
      </w:r>
      <w:r w:rsidR="008B7883" w:rsidRPr="0066447C">
        <w:rPr>
          <w:color w:val="FF0000"/>
          <w:lang w:eastAsia="ru-RU"/>
        </w:rPr>
        <w:t xml:space="preserve">] </w:t>
      </w:r>
      <w:r w:rsidRPr="0066447C">
        <w:rPr>
          <w:rFonts w:eastAsia="Times New Roman"/>
          <w:color w:val="FF0000"/>
        </w:rPr>
        <w:t>/</w:t>
      </w:r>
      <w:r w:rsidRPr="0066447C">
        <w:rPr>
          <w:rFonts w:eastAsia="Times New Roman"/>
        </w:rPr>
        <w:t xml:space="preserve"> </w:t>
      </w:r>
      <w:proofErr w:type="gramStart"/>
      <w:r w:rsidR="0075201B" w:rsidRPr="0066447C">
        <w:rPr>
          <w:color w:val="FF0000"/>
          <w:lang w:eastAsia="ru-RU"/>
        </w:rPr>
        <w:t xml:space="preserve">[ </w:t>
      </w:r>
      <w:r w:rsidRPr="0066447C">
        <w:rPr>
          <w:rFonts w:eastAsia="Times New Roman"/>
        </w:rPr>
        <w:t>в</w:t>
      </w:r>
      <w:proofErr w:type="gramEnd"/>
      <w:r w:rsidRPr="0066447C">
        <w:rPr>
          <w:rFonts w:eastAsia="Times New Roman"/>
        </w:rPr>
        <w:t xml:space="preserve"> следующем порядке: </w:t>
      </w:r>
    </w:p>
    <w:p w14:paraId="6ECA1A30" w14:textId="77777777" w:rsidR="00735435" w:rsidRPr="00765D34" w:rsidRDefault="00735435" w:rsidP="00365092">
      <w:pPr>
        <w:pStyle w:val="afff0"/>
        <w:tabs>
          <w:tab w:val="clear" w:pos="851"/>
        </w:tabs>
        <w:ind w:firstLine="0"/>
        <w:rPr>
          <w:color w:val="FF0000"/>
        </w:rPr>
      </w:pPr>
      <w:r w:rsidRPr="00765D34">
        <w:rPr>
          <w:color w:val="FF0000"/>
        </w:rPr>
        <w:t>[</w:t>
      </w:r>
    </w:p>
    <w:tbl>
      <w:tblPr>
        <w:tblStyle w:val="aff1"/>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2468"/>
      </w:tblGrid>
      <w:tr w:rsidR="00735435" w:rsidRPr="005D5240" w14:paraId="08DB19BE" w14:textId="77777777" w:rsidTr="00B656CC">
        <w:tc>
          <w:tcPr>
            <w:tcW w:w="9356" w:type="dxa"/>
            <w:gridSpan w:val="5"/>
            <w:shd w:val="clear" w:color="auto" w:fill="F2F2F2" w:themeFill="background1" w:themeFillShade="F2"/>
          </w:tcPr>
          <w:p w14:paraId="5A5BA523"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324"/>
            </w:r>
            <w:r w:rsidRPr="00D20C2C">
              <w:rPr>
                <w:rFonts w:ascii="Tahoma" w:hAnsi="Tahoma" w:cs="Tahoma"/>
                <w:sz w:val="20"/>
                <w:szCs w:val="20"/>
                <w:highlight w:val="yellow"/>
              </w:rPr>
              <w:t>:</w:t>
            </w:r>
          </w:p>
        </w:tc>
      </w:tr>
      <w:tr w:rsidR="00735435" w:rsidRPr="005D5240" w14:paraId="0DF48956" w14:textId="77777777" w:rsidTr="00B656CC">
        <w:tc>
          <w:tcPr>
            <w:tcW w:w="1543" w:type="dxa"/>
            <w:shd w:val="clear" w:color="auto" w:fill="F2F2F2" w:themeFill="background1" w:themeFillShade="F2"/>
          </w:tcPr>
          <w:p w14:paraId="58774252" w14:textId="77777777" w:rsidR="00735435" w:rsidRPr="00D20C2C" w:rsidRDefault="00735435" w:rsidP="00D72BC8">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72383BBF"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7259072B"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2468" w:type="dxa"/>
            <w:shd w:val="clear" w:color="auto" w:fill="F2F2F2" w:themeFill="background1" w:themeFillShade="F2"/>
          </w:tcPr>
          <w:p w14:paraId="5C74F554"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735435" w:rsidRPr="005D5240" w14:paraId="5E2B514D" w14:textId="77777777" w:rsidTr="00B656CC">
        <w:tc>
          <w:tcPr>
            <w:tcW w:w="1543" w:type="dxa"/>
            <w:vMerge w:val="restart"/>
            <w:shd w:val="clear" w:color="auto" w:fill="F2F2F2" w:themeFill="background1" w:themeFillShade="F2"/>
          </w:tcPr>
          <w:p w14:paraId="79455858"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745B1955" w14:textId="77777777" w:rsidR="00735435" w:rsidRPr="004A75C9" w:rsidRDefault="00735435" w:rsidP="00D72BC8">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325"/>
            </w:r>
          </w:p>
        </w:tc>
        <w:tc>
          <w:tcPr>
            <w:tcW w:w="1559" w:type="dxa"/>
            <w:shd w:val="clear" w:color="auto" w:fill="F2F2F2" w:themeFill="background1" w:themeFillShade="F2"/>
          </w:tcPr>
          <w:p w14:paraId="65E7CB56"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08708D05" w14:textId="77777777" w:rsidR="00735435" w:rsidRPr="00D20C2C" w:rsidRDefault="00735435" w:rsidP="00D72BC8">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326"/>
            </w:r>
          </w:p>
        </w:tc>
        <w:tc>
          <w:tcPr>
            <w:tcW w:w="2468" w:type="dxa"/>
            <w:vMerge w:val="restart"/>
            <w:shd w:val="clear" w:color="auto" w:fill="F2F2F2" w:themeFill="background1" w:themeFillShade="F2"/>
          </w:tcPr>
          <w:p w14:paraId="60DEA612" w14:textId="77777777" w:rsidR="00735435" w:rsidRPr="00D20C2C" w:rsidRDefault="00735435" w:rsidP="00D72BC8">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сдачи-приемки услуг </w:t>
            </w:r>
          </w:p>
          <w:p w14:paraId="5895F5A7" w14:textId="16EDE0A0" w:rsidR="00735435" w:rsidRPr="00D20C2C" w:rsidRDefault="00735435" w:rsidP="00D72BC8">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w:t>
            </w:r>
            <w:proofErr w:type="gramEnd"/>
            <w:r w:rsidRPr="00D20C2C">
              <w:rPr>
                <w:rFonts w:ascii="Tahoma" w:hAnsi="Tahoma" w:cs="Tahoma"/>
                <w:sz w:val="20"/>
                <w:szCs w:val="20"/>
                <w:highlight w:val="yellow"/>
              </w:rPr>
              <w:t xml:space="preserve"> полном размере </w:t>
            </w:r>
            <w:r w:rsidR="00E36FA4">
              <w:rPr>
                <w:rFonts w:ascii="Tahoma" w:hAnsi="Tahoma" w:cs="Tahoma"/>
                <w:sz w:val="20"/>
                <w:szCs w:val="20"/>
                <w:highlight w:val="yellow"/>
              </w:rPr>
              <w:t>принятых</w:t>
            </w:r>
            <w:r w:rsidR="00E36FA4" w:rsidRPr="00D20C2C">
              <w:rPr>
                <w:rFonts w:ascii="Tahoma" w:hAnsi="Tahoma" w:cs="Tahoma"/>
                <w:sz w:val="20"/>
                <w:szCs w:val="20"/>
                <w:highlight w:val="yellow"/>
              </w:rPr>
              <w:t xml:space="preserve"> </w:t>
            </w:r>
            <w:r w:rsidRPr="00D20C2C">
              <w:rPr>
                <w:rFonts w:ascii="Tahoma" w:hAnsi="Tahoma" w:cs="Tahoma"/>
                <w:sz w:val="20"/>
                <w:szCs w:val="20"/>
                <w:highlight w:val="yellow"/>
              </w:rPr>
              <w:t>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2534303D" w14:textId="3ECF0B47" w:rsidR="00735435" w:rsidRPr="00BA5985" w:rsidRDefault="00735435" w:rsidP="00D72BC8">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 полном размере стоимости приняты</w:t>
            </w:r>
            <w:r>
              <w:rPr>
                <w:rFonts w:ascii="Tahoma" w:hAnsi="Tahoma" w:cs="Tahoma"/>
                <w:sz w:val="20"/>
                <w:szCs w:val="20"/>
                <w:highlight w:val="yellow"/>
                <w:lang w:eastAsia="zh-CN"/>
              </w:rPr>
              <w:t>х</w:t>
            </w:r>
            <w:r w:rsidRPr="00D20C2C">
              <w:rPr>
                <w:rFonts w:ascii="Tahoma" w:hAnsi="Tahoma" w:cs="Tahoma"/>
                <w:sz w:val="20"/>
                <w:szCs w:val="20"/>
                <w:highlight w:val="yellow"/>
                <w:lang w:eastAsia="zh-CN"/>
              </w:rPr>
              <w:t xml:space="preserve"> Услуг по </w:t>
            </w:r>
            <w:r w:rsidRPr="00D20C2C">
              <w:rPr>
                <w:rFonts w:ascii="Tahoma" w:hAnsi="Tahoma" w:cs="Tahoma"/>
                <w:color w:val="FF0000"/>
                <w:sz w:val="20"/>
                <w:highlight w:val="yellow"/>
              </w:rPr>
              <w:t>[</w:t>
            </w:r>
            <w:r w:rsidRPr="0022376D">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22376D">
              <w:rPr>
                <w:rFonts w:ascii="Tahoma" w:hAnsi="Tahoma" w:cs="Tahoma"/>
                <w:color w:val="FF0000"/>
                <w:sz w:val="20"/>
                <w:szCs w:val="20"/>
                <w:highlight w:val="yellow"/>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r w:rsidR="00E36FA4">
              <w:rPr>
                <w:rFonts w:ascii="Tahoma" w:hAnsi="Tahoma" w:cs="Tahoma"/>
                <w:color w:val="FF0000"/>
                <w:sz w:val="20"/>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327"/>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принятых Услуг по </w:t>
            </w:r>
            <w:r w:rsidRPr="00AB4DD9">
              <w:rPr>
                <w:rFonts w:ascii="Tahoma" w:hAnsi="Tahoma" w:cs="Tahoma"/>
                <w:color w:val="FF0000"/>
                <w:sz w:val="20"/>
                <w:lang w:eastAsia="zh-CN"/>
              </w:rPr>
              <w:t>[</w:t>
            </w:r>
            <w:r w:rsidRPr="0022376D">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22376D">
              <w:rPr>
                <w:rFonts w:ascii="Tahoma" w:hAnsi="Tahoma" w:cs="Tahoma"/>
                <w:color w:val="FF0000"/>
                <w:sz w:val="20"/>
                <w:szCs w:val="20"/>
              </w:rPr>
              <w:t>/</w:t>
            </w:r>
            <w:r w:rsidRPr="0022376D">
              <w:rPr>
                <w:rFonts w:ascii="Tahoma" w:hAnsi="Tahoma" w:cs="Tahoma"/>
                <w:sz w:val="20"/>
                <w:szCs w:val="20"/>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r w:rsidRPr="00D20C2C">
              <w:rPr>
                <w:rFonts w:ascii="Tahoma" w:hAnsi="Tahoma" w:cs="Tahoma"/>
                <w:sz w:val="20"/>
                <w:szCs w:val="20"/>
                <w:highlight w:val="yellow"/>
              </w:rPr>
              <w:t xml:space="preserve">, до полного погашения авансового платежа </w:t>
            </w:r>
          </w:p>
        </w:tc>
      </w:tr>
      <w:tr w:rsidR="00735435" w:rsidRPr="005D5240" w14:paraId="1DCFFD3A" w14:textId="77777777" w:rsidTr="00B656CC">
        <w:tc>
          <w:tcPr>
            <w:tcW w:w="1543" w:type="dxa"/>
            <w:vMerge/>
            <w:shd w:val="clear" w:color="auto" w:fill="F2F2F2" w:themeFill="background1" w:themeFillShade="F2"/>
          </w:tcPr>
          <w:p w14:paraId="3EDAD934"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6CCB7EBF" w14:textId="77777777" w:rsidR="00735435" w:rsidRPr="004A75C9" w:rsidRDefault="00735435" w:rsidP="00D72BC8">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328"/>
            </w:r>
          </w:p>
        </w:tc>
        <w:tc>
          <w:tcPr>
            <w:tcW w:w="1559" w:type="dxa"/>
            <w:shd w:val="clear" w:color="auto" w:fill="F2F2F2" w:themeFill="background1" w:themeFillShade="F2"/>
          </w:tcPr>
          <w:p w14:paraId="55CA63F1" w14:textId="77777777" w:rsidR="00735435" w:rsidRPr="00CD32A7" w:rsidRDefault="00735435" w:rsidP="00D72BC8">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329"/>
            </w:r>
          </w:p>
          <w:p w14:paraId="5068E672" w14:textId="77777777" w:rsidR="00735435" w:rsidRPr="00CD32A7" w:rsidRDefault="00735435" w:rsidP="00D72BC8">
            <w:pPr>
              <w:rPr>
                <w:rFonts w:ascii="Tahoma" w:hAnsi="Tahoma" w:cs="Tahoma"/>
                <w:sz w:val="20"/>
              </w:rPr>
            </w:pPr>
            <w:r w:rsidRPr="00CD32A7">
              <w:rPr>
                <w:rFonts w:ascii="Tahoma" w:hAnsi="Tahoma" w:cs="Tahoma"/>
                <w:sz w:val="20"/>
              </w:rPr>
              <w:t>/</w:t>
            </w:r>
          </w:p>
          <w:p w14:paraId="635D91B5" w14:textId="316E9445" w:rsidR="00735435" w:rsidRPr="005D5240" w:rsidRDefault="00735435" w:rsidP="00D72BC8">
            <w:pPr>
              <w:tabs>
                <w:tab w:val="left" w:pos="851"/>
              </w:tabs>
              <w:rPr>
                <w:rFonts w:ascii="Tahoma" w:hAnsi="Tahoma" w:cs="Tahoma"/>
                <w:sz w:val="20"/>
                <w:szCs w:val="20"/>
              </w:rPr>
            </w:pPr>
            <w:proofErr w:type="gramStart"/>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НДС</w:t>
            </w:r>
            <w:proofErr w:type="gramEnd"/>
            <w:r w:rsidRPr="003411D7">
              <w:rPr>
                <w:rFonts w:ascii="Tahoma" w:hAnsi="Tahoma" w:cs="Tahoma"/>
                <w:sz w:val="20"/>
                <w:highlight w:val="darkCyan"/>
              </w:rPr>
              <w:t xml:space="preserve"> не облагается на основании </w:t>
            </w:r>
            <w:r w:rsidR="000F2E55" w:rsidRPr="003411D7" w:rsidDel="00CF05D3">
              <w:rPr>
                <w:rFonts w:ascii="Tahoma" w:hAnsi="Tahoma" w:cs="Tahoma"/>
                <w:color w:val="FF0000"/>
                <w:sz w:val="20"/>
                <w:highlight w:val="darkCyan"/>
              </w:rPr>
              <w:t>[</w:t>
            </w:r>
            <w:r w:rsidR="000F2E55">
              <w:rPr>
                <w:rFonts w:ascii="Tahoma" w:hAnsi="Tahoma" w:cs="Tahoma"/>
                <w:color w:val="FF0000"/>
                <w:sz w:val="20"/>
                <w:highlight w:val="darkCyan"/>
              </w:rPr>
              <w:t xml:space="preserve"> </w:t>
            </w:r>
            <w:proofErr w:type="spellStart"/>
            <w:r w:rsidRPr="003411D7">
              <w:rPr>
                <w:rFonts w:ascii="Tahoma" w:hAnsi="Tahoma" w:cs="Tahoma"/>
                <w:sz w:val="20"/>
                <w:highlight w:val="darkCyan"/>
              </w:rPr>
              <w:t>пп</w:t>
            </w:r>
            <w:proofErr w:type="spellEnd"/>
            <w:r w:rsidRPr="003411D7">
              <w:rPr>
                <w:rFonts w:ascii="Tahoma" w:hAnsi="Tahoma" w:cs="Tahoma"/>
                <w:sz w:val="20"/>
                <w:highlight w:val="darkCyan"/>
              </w:rPr>
              <w:t xml:space="preserve">.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000F2E55">
              <w:rPr>
                <w:rFonts w:ascii="Tahoma" w:hAnsi="Tahoma" w:cs="Tahoma"/>
                <w:color w:val="FF0000"/>
                <w:sz w:val="20"/>
                <w:highlight w:val="darkCyan"/>
              </w:rPr>
              <w:t xml:space="preserve"> </w:t>
            </w:r>
            <w:r w:rsidR="000F2E55" w:rsidRPr="003411D7" w:rsidDel="00CF05D3">
              <w:rPr>
                <w:rFonts w:ascii="Tahoma" w:hAnsi="Tahoma" w:cs="Tahoma"/>
                <w:color w:val="FF0000"/>
                <w:sz w:val="20"/>
                <w:highlight w:val="darkCyan"/>
              </w:rPr>
              <w:t>]</w:t>
            </w:r>
            <w:r w:rsidR="000F2E55">
              <w:rPr>
                <w:rFonts w:ascii="Tahoma" w:hAnsi="Tahoma" w:cs="Tahoma"/>
                <w:sz w:val="20"/>
                <w:highlight w:val="darkCyan"/>
              </w:rPr>
              <w:t xml:space="preserve"> </w:t>
            </w:r>
            <w:r w:rsidRPr="003411D7">
              <w:rPr>
                <w:rFonts w:ascii="Tahoma" w:hAnsi="Tahoma" w:cs="Tahoma"/>
                <w:sz w:val="20"/>
                <w:highlight w:val="darkCyan"/>
              </w:rPr>
              <w:t>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17ABB4FB" w14:textId="77777777" w:rsidR="00735435" w:rsidRPr="005D5240" w:rsidRDefault="00735435" w:rsidP="00D72BC8">
            <w:pPr>
              <w:tabs>
                <w:tab w:val="left" w:pos="851"/>
              </w:tabs>
              <w:rPr>
                <w:rFonts w:ascii="Tahoma" w:hAnsi="Tahoma" w:cs="Tahoma"/>
                <w:sz w:val="20"/>
                <w:szCs w:val="20"/>
              </w:rPr>
            </w:pPr>
          </w:p>
        </w:tc>
        <w:tc>
          <w:tcPr>
            <w:tcW w:w="2468" w:type="dxa"/>
            <w:vMerge/>
            <w:shd w:val="clear" w:color="auto" w:fill="F2F2F2" w:themeFill="background1" w:themeFillShade="F2"/>
          </w:tcPr>
          <w:p w14:paraId="314ACE1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E160326" w14:textId="77777777" w:rsidTr="00B656CC">
        <w:trPr>
          <w:trHeight w:val="224"/>
        </w:trPr>
        <w:tc>
          <w:tcPr>
            <w:tcW w:w="1543" w:type="dxa"/>
            <w:vMerge/>
            <w:shd w:val="clear" w:color="auto" w:fill="F2F2F2" w:themeFill="background1" w:themeFillShade="F2"/>
          </w:tcPr>
          <w:p w14:paraId="4F326380"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5B1FFFA3" w14:textId="77777777" w:rsidR="00735435" w:rsidRPr="005D5240" w:rsidRDefault="00735435" w:rsidP="00D72BC8">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330"/>
            </w:r>
          </w:p>
        </w:tc>
        <w:tc>
          <w:tcPr>
            <w:tcW w:w="1559" w:type="dxa"/>
            <w:shd w:val="clear" w:color="auto" w:fill="F2F2F2" w:themeFill="background1" w:themeFillShade="F2"/>
          </w:tcPr>
          <w:p w14:paraId="759EFDC2" w14:textId="77777777" w:rsidR="00735435" w:rsidRPr="005D5240" w:rsidRDefault="00735435" w:rsidP="00D72BC8">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331"/>
            </w:r>
          </w:p>
        </w:tc>
        <w:tc>
          <w:tcPr>
            <w:tcW w:w="2068" w:type="dxa"/>
            <w:vMerge/>
            <w:shd w:val="clear" w:color="auto" w:fill="F2F2F2" w:themeFill="background1" w:themeFillShade="F2"/>
          </w:tcPr>
          <w:p w14:paraId="6F79EABE" w14:textId="77777777" w:rsidR="00735435" w:rsidRPr="005D5240" w:rsidRDefault="00735435" w:rsidP="00D72BC8">
            <w:pPr>
              <w:tabs>
                <w:tab w:val="left" w:pos="851"/>
              </w:tabs>
              <w:ind w:left="432" w:hanging="432"/>
              <w:rPr>
                <w:rFonts w:ascii="Tahoma" w:hAnsi="Tahoma" w:cs="Tahoma"/>
                <w:sz w:val="20"/>
                <w:szCs w:val="20"/>
              </w:rPr>
            </w:pPr>
          </w:p>
        </w:tc>
        <w:tc>
          <w:tcPr>
            <w:tcW w:w="2468" w:type="dxa"/>
            <w:vMerge/>
            <w:shd w:val="clear" w:color="auto" w:fill="F2F2F2" w:themeFill="background1" w:themeFillShade="F2"/>
          </w:tcPr>
          <w:p w14:paraId="332F713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D4F25B7" w14:textId="77777777" w:rsidTr="00B656CC">
        <w:tc>
          <w:tcPr>
            <w:tcW w:w="1543" w:type="dxa"/>
            <w:shd w:val="clear" w:color="auto" w:fill="F2F2F2" w:themeFill="background1" w:themeFillShade="F2"/>
          </w:tcPr>
          <w:p w14:paraId="6D8391EF" w14:textId="77777777" w:rsidR="00735435" w:rsidRPr="005D5240" w:rsidRDefault="00735435" w:rsidP="00D72BC8">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332"/>
            </w:r>
          </w:p>
        </w:tc>
        <w:tc>
          <w:tcPr>
            <w:tcW w:w="1718" w:type="dxa"/>
            <w:shd w:val="clear" w:color="auto" w:fill="F2F2F2" w:themeFill="background1" w:themeFillShade="F2"/>
          </w:tcPr>
          <w:p w14:paraId="6B826273" w14:textId="77777777" w:rsidR="00735435" w:rsidRPr="005D5240" w:rsidRDefault="00735435" w:rsidP="00D72BC8">
            <w:pPr>
              <w:tabs>
                <w:tab w:val="left" w:pos="851"/>
              </w:tabs>
              <w:rPr>
                <w:rFonts w:ascii="Tahoma" w:hAnsi="Tahoma" w:cs="Tahoma"/>
                <w:sz w:val="20"/>
                <w:szCs w:val="20"/>
              </w:rPr>
            </w:pPr>
          </w:p>
        </w:tc>
        <w:tc>
          <w:tcPr>
            <w:tcW w:w="1559" w:type="dxa"/>
            <w:shd w:val="clear" w:color="auto" w:fill="F2F2F2" w:themeFill="background1" w:themeFillShade="F2"/>
          </w:tcPr>
          <w:p w14:paraId="0407D3E3" w14:textId="77777777" w:rsidR="00735435" w:rsidRPr="005D5240" w:rsidRDefault="00735435" w:rsidP="00D72BC8">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3B58538D" w14:textId="77777777" w:rsidR="00735435" w:rsidRPr="005D5240" w:rsidRDefault="00735435" w:rsidP="00D72BC8">
            <w:pPr>
              <w:tabs>
                <w:tab w:val="left" w:pos="851"/>
              </w:tabs>
              <w:ind w:left="432" w:hanging="432"/>
              <w:rPr>
                <w:rFonts w:ascii="Tahoma" w:hAnsi="Tahoma" w:cs="Tahoma"/>
                <w:sz w:val="20"/>
                <w:szCs w:val="20"/>
              </w:rPr>
            </w:pPr>
          </w:p>
        </w:tc>
        <w:tc>
          <w:tcPr>
            <w:tcW w:w="2468" w:type="dxa"/>
            <w:shd w:val="clear" w:color="auto" w:fill="F2F2F2" w:themeFill="background1" w:themeFillShade="F2"/>
          </w:tcPr>
          <w:p w14:paraId="468A28E1" w14:textId="77777777" w:rsidR="00735435" w:rsidRPr="005D5240" w:rsidRDefault="00735435" w:rsidP="00D72BC8">
            <w:pPr>
              <w:tabs>
                <w:tab w:val="left" w:pos="851"/>
              </w:tabs>
              <w:ind w:left="432" w:hanging="432"/>
              <w:rPr>
                <w:rFonts w:ascii="Tahoma" w:hAnsi="Tahoma" w:cs="Tahoma"/>
                <w:sz w:val="20"/>
                <w:szCs w:val="20"/>
              </w:rPr>
            </w:pPr>
          </w:p>
        </w:tc>
      </w:tr>
    </w:tbl>
    <w:p w14:paraId="20CCE85E" w14:textId="62DCE00C" w:rsidR="00735435" w:rsidRPr="005D5240" w:rsidRDefault="00735435" w:rsidP="00735435">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p>
    <w:tbl>
      <w:tblPr>
        <w:tblStyle w:val="6"/>
        <w:tblW w:w="9639"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079"/>
      </w:tblGrid>
      <w:tr w:rsidR="00735435" w:rsidRPr="005D5240" w14:paraId="0F7B064E" w14:textId="77777777" w:rsidTr="00B656CC">
        <w:trPr>
          <w:trHeight w:val="280"/>
        </w:trPr>
        <w:tc>
          <w:tcPr>
            <w:tcW w:w="9639" w:type="dxa"/>
            <w:gridSpan w:val="2"/>
            <w:tcBorders>
              <w:top w:val="nil"/>
              <w:left w:val="nil"/>
            </w:tcBorders>
            <w:shd w:val="clear" w:color="auto" w:fill="F2F2F2" w:themeFill="background1" w:themeFillShade="F2"/>
          </w:tcPr>
          <w:p w14:paraId="6FFB1C56" w14:textId="77777777" w:rsidR="00735435" w:rsidRPr="00D20C2C" w:rsidRDefault="00735435" w:rsidP="00D72BC8">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333"/>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Pr>
                <w:rFonts w:ascii="Tahoma" w:hAnsi="Tahoma" w:cs="Tahoma"/>
                <w:sz w:val="20"/>
                <w:szCs w:val="20"/>
                <w:highlight w:val="yellow"/>
              </w:rPr>
              <w:t xml:space="preserve"> </w:t>
            </w:r>
            <w:r w:rsidRPr="008A4CBA">
              <w:rPr>
                <w:rFonts w:ascii="Tahoma" w:hAnsi="Tahoma" w:cs="Tahoma"/>
                <w:sz w:val="20"/>
                <w:highlight w:val="yellow"/>
              </w:rPr>
              <w:t>в размере, указанном в счёте,</w:t>
            </w:r>
          </w:p>
        </w:tc>
      </w:tr>
      <w:tr w:rsidR="00735435" w:rsidRPr="005D5240" w14:paraId="2A20DA85" w14:textId="77777777" w:rsidTr="00B656CC">
        <w:trPr>
          <w:trHeight w:val="280"/>
        </w:trPr>
        <w:tc>
          <w:tcPr>
            <w:tcW w:w="1560" w:type="dxa"/>
            <w:tcBorders>
              <w:left w:val="nil"/>
              <w:right w:val="dotted" w:sz="4" w:space="0" w:color="auto"/>
            </w:tcBorders>
            <w:shd w:val="clear" w:color="auto" w:fill="auto"/>
          </w:tcPr>
          <w:p w14:paraId="7DADA9EF" w14:textId="77777777" w:rsidR="00735435" w:rsidRPr="00D20C2C" w:rsidRDefault="00735435" w:rsidP="00D72BC8">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0A5D4098" w14:textId="77777777" w:rsidR="00735435" w:rsidRPr="00D20C2C" w:rsidRDefault="00735435" w:rsidP="00D72BC8">
            <w:pPr>
              <w:tabs>
                <w:tab w:val="left" w:pos="1029"/>
                <w:tab w:val="left" w:pos="1418"/>
                <w:tab w:val="left" w:pos="3119"/>
              </w:tabs>
              <w:suppressAutoHyphens/>
              <w:rPr>
                <w:rFonts w:ascii="Tahoma" w:hAnsi="Tahoma" w:cs="Tahoma"/>
                <w:color w:val="F79646" w:themeColor="accent6"/>
                <w:sz w:val="16"/>
                <w:szCs w:val="16"/>
                <w:highlight w:val="yellow"/>
              </w:rPr>
            </w:pPr>
          </w:p>
        </w:tc>
        <w:tc>
          <w:tcPr>
            <w:tcW w:w="8079" w:type="dxa"/>
            <w:tcBorders>
              <w:left w:val="dotted" w:sz="4" w:space="0" w:color="auto"/>
            </w:tcBorders>
            <w:shd w:val="clear" w:color="auto" w:fill="F2F2F2"/>
          </w:tcPr>
          <w:p w14:paraId="3683C9FB" w14:textId="77777777" w:rsidR="00735435" w:rsidRPr="00D20C2C" w:rsidRDefault="00735435" w:rsidP="00D72BC8">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w:t>
            </w:r>
            <w:proofErr w:type="spellStart"/>
            <w:r w:rsidRPr="00D20C2C">
              <w:rPr>
                <w:rFonts w:ascii="Tahoma" w:hAnsi="Tahoma" w:cs="Tahoma"/>
                <w:sz w:val="20"/>
                <w:szCs w:val="20"/>
                <w:highlight w:val="yellow"/>
              </w:rPr>
              <w:t>ую</w:t>
            </w:r>
            <w:proofErr w:type="spellEnd"/>
            <w:r w:rsidRPr="00D20C2C">
              <w:rPr>
                <w:rFonts w:ascii="Tahoma" w:hAnsi="Tahoma" w:cs="Tahoma"/>
                <w:sz w:val="20"/>
                <w:szCs w:val="20"/>
                <w:highlight w:val="yellow"/>
              </w:rPr>
              <w:t>) рабочий (-</w:t>
            </w:r>
            <w:proofErr w:type="spellStart"/>
            <w:r w:rsidRPr="00D20C2C">
              <w:rPr>
                <w:rFonts w:ascii="Tahoma" w:hAnsi="Tahoma" w:cs="Tahoma"/>
                <w:sz w:val="20"/>
                <w:szCs w:val="20"/>
                <w:highlight w:val="yellow"/>
              </w:rPr>
              <w:t>ую</w:t>
            </w:r>
            <w:proofErr w:type="spellEnd"/>
            <w:r w:rsidRPr="00D20C2C">
              <w:rPr>
                <w:rFonts w:ascii="Tahoma" w:hAnsi="Tahoma" w:cs="Tahoma"/>
                <w:sz w:val="20"/>
                <w:szCs w:val="20"/>
                <w:highlight w:val="yellow"/>
              </w:rPr>
              <w:t>)</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334"/>
            </w:r>
          </w:p>
          <w:p w14:paraId="78E875F3"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0901EE55"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335"/>
            </w:r>
          </w:p>
        </w:tc>
      </w:tr>
      <w:tr w:rsidR="00735435" w:rsidRPr="005D5240" w14:paraId="2B7A0FB1" w14:textId="77777777" w:rsidTr="00B656CC">
        <w:tc>
          <w:tcPr>
            <w:tcW w:w="1560" w:type="dxa"/>
            <w:tcBorders>
              <w:top w:val="dotted" w:sz="4" w:space="0" w:color="auto"/>
              <w:left w:val="nil"/>
              <w:bottom w:val="dotted" w:sz="4" w:space="0" w:color="auto"/>
              <w:right w:val="dotted" w:sz="4" w:space="0" w:color="auto"/>
            </w:tcBorders>
            <w:shd w:val="clear" w:color="auto" w:fill="auto"/>
          </w:tcPr>
          <w:p w14:paraId="496BD72A" w14:textId="77777777" w:rsidR="00735435" w:rsidRPr="00D20C2C" w:rsidRDefault="00735435" w:rsidP="00D72BC8">
            <w:pPr>
              <w:rPr>
                <w:rFonts w:ascii="Tahoma" w:hAnsi="Tahoma" w:cs="Tahoma"/>
                <w:i/>
                <w:sz w:val="16"/>
                <w:szCs w:val="16"/>
                <w:highlight w:val="yellow"/>
                <w:lang w:eastAsia="ru-RU"/>
              </w:rPr>
            </w:pPr>
            <w:r w:rsidRPr="00D20C2C">
              <w:rPr>
                <w:rFonts w:ascii="Tahoma" w:hAnsi="Tahoma" w:cs="Tahoma"/>
                <w:i/>
                <w:sz w:val="16"/>
                <w:szCs w:val="16"/>
                <w:highlight w:val="yellow"/>
              </w:rPr>
              <w:lastRenderedPageBreak/>
              <w:t>Период отсрочки</w:t>
            </w:r>
          </w:p>
          <w:p w14:paraId="492A3E99" w14:textId="77777777" w:rsidR="00735435" w:rsidRPr="00D20C2C" w:rsidRDefault="00735435" w:rsidP="00D72BC8">
            <w:pPr>
              <w:rPr>
                <w:rFonts w:ascii="Tahoma" w:hAnsi="Tahoma" w:cs="Tahoma"/>
                <w:sz w:val="16"/>
                <w:szCs w:val="16"/>
                <w:highlight w:val="yellow"/>
              </w:rPr>
            </w:pPr>
          </w:p>
        </w:tc>
        <w:tc>
          <w:tcPr>
            <w:tcW w:w="8079" w:type="dxa"/>
            <w:tcBorders>
              <w:top w:val="dotted" w:sz="4" w:space="0" w:color="auto"/>
              <w:left w:val="dotted" w:sz="4" w:space="0" w:color="auto"/>
              <w:bottom w:val="dotted" w:sz="4" w:space="0" w:color="auto"/>
            </w:tcBorders>
            <w:shd w:val="clear" w:color="auto" w:fill="F2F2F2"/>
          </w:tcPr>
          <w:p w14:paraId="74B05356" w14:textId="77777777" w:rsidR="00735435" w:rsidRPr="00D20C2C" w:rsidRDefault="00735435" w:rsidP="00D72BC8">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336"/>
            </w:r>
            <w:r w:rsidRPr="00D20C2C">
              <w:rPr>
                <w:rFonts w:ascii="Tahoma" w:hAnsi="Tahoma" w:cs="Tahoma"/>
                <w:iCs/>
                <w:color w:val="FF0000"/>
                <w:sz w:val="20"/>
                <w:szCs w:val="20"/>
                <w:highlight w:val="yellow"/>
              </w:rPr>
              <w:t xml:space="preserve"> </w:t>
            </w:r>
            <w:r w:rsidRPr="00CD2953">
              <w:rPr>
                <w:rFonts w:ascii="Tahoma" w:hAnsi="Tahoma" w:cs="Tahoma"/>
                <w:iCs/>
                <w:color w:val="FF0000"/>
                <w:sz w:val="20"/>
                <w:szCs w:val="20"/>
                <w:highlight w:val="yellow"/>
              </w:rPr>
              <w:t>/</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337"/>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338"/>
            </w:r>
            <w:r w:rsidRPr="00D20C2C">
              <w:rPr>
                <w:rFonts w:ascii="Tahoma" w:hAnsi="Tahoma" w:cs="Tahoma"/>
                <w:bCs/>
                <w:color w:val="FF0000"/>
                <w:sz w:val="20"/>
                <w:szCs w:val="20"/>
                <w:highlight w:val="yellow"/>
              </w:rPr>
              <w:t xml:space="preserve"> </w:t>
            </w:r>
            <w:proofErr w:type="spellStart"/>
            <w:r w:rsidRPr="00D20C2C">
              <w:rPr>
                <w:rFonts w:ascii="Tahoma" w:hAnsi="Tahoma" w:cs="Tahoma"/>
                <w:bCs/>
                <w:sz w:val="20"/>
                <w:szCs w:val="20"/>
                <w:highlight w:val="yellow"/>
              </w:rPr>
              <w:t>р.д</w:t>
            </w:r>
            <w:proofErr w:type="spellEnd"/>
            <w:r w:rsidRPr="00D20C2C">
              <w:rPr>
                <w:rFonts w:ascii="Tahoma" w:hAnsi="Tahoma" w:cs="Tahoma"/>
                <w:bCs/>
                <w:sz w:val="20"/>
                <w:szCs w:val="20"/>
                <w:highlight w:val="yellow"/>
              </w:rPr>
              <w:t>.</w:t>
            </w:r>
          </w:p>
        </w:tc>
      </w:tr>
      <w:tr w:rsidR="00735435" w:rsidRPr="005D5240" w14:paraId="1B167B5E" w14:textId="77777777" w:rsidTr="00B656CC">
        <w:trPr>
          <w:trHeight w:val="1088"/>
        </w:trPr>
        <w:tc>
          <w:tcPr>
            <w:tcW w:w="1560" w:type="dxa"/>
            <w:tcBorders>
              <w:top w:val="dotted" w:sz="4" w:space="0" w:color="auto"/>
              <w:left w:val="nil"/>
              <w:right w:val="dotted" w:sz="4" w:space="0" w:color="auto"/>
            </w:tcBorders>
            <w:shd w:val="clear" w:color="auto" w:fill="auto"/>
          </w:tcPr>
          <w:p w14:paraId="04B8C01D" w14:textId="77777777" w:rsidR="00735435" w:rsidRPr="00D20C2C" w:rsidRDefault="00735435" w:rsidP="00D72BC8">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079" w:type="dxa"/>
            <w:tcBorders>
              <w:top w:val="dotted" w:sz="4" w:space="0" w:color="auto"/>
              <w:left w:val="dotted" w:sz="4" w:space="0" w:color="auto"/>
              <w:bottom w:val="dotted" w:sz="4" w:space="0" w:color="auto"/>
            </w:tcBorders>
            <w:shd w:val="clear" w:color="auto" w:fill="F2F2F2"/>
          </w:tcPr>
          <w:p w14:paraId="6153AA73" w14:textId="77777777" w:rsidR="00ED2D57" w:rsidRPr="00891C08" w:rsidRDefault="00ED2D57" w:rsidP="00ED2D57">
            <w:pPr>
              <w:widowControl w:val="0"/>
              <w:autoSpaceDE w:val="0"/>
              <w:autoSpaceDN w:val="0"/>
              <w:adjustRightInd w:val="0"/>
              <w:spacing w:before="120" w:after="240"/>
              <w:ind w:left="141"/>
              <w:rPr>
                <w:rFonts w:ascii="Tahoma" w:hAnsi="Tahoma" w:cs="Tahoma"/>
                <w:sz w:val="20"/>
                <w:lang w:eastAsia="ru-RU"/>
              </w:rPr>
            </w:pPr>
            <w:r w:rsidRPr="00891C08">
              <w:rPr>
                <w:rFonts w:ascii="Tahoma" w:hAnsi="Tahoma" w:cs="Tahoma"/>
                <w:color w:val="FF0000"/>
                <w:sz w:val="20"/>
                <w:lang w:eastAsia="ru-RU"/>
              </w:rPr>
              <w:t>[</w:t>
            </w:r>
            <w:r w:rsidRPr="00891C08">
              <w:rPr>
                <w:rFonts w:ascii="Tahoma" w:hAnsi="Tahoma" w:cs="Tahoma"/>
                <w:sz w:val="20"/>
                <w:lang w:eastAsia="ru-RU"/>
              </w:rPr>
              <w:t xml:space="preserve">- для единовременного или первого платежа – с даты </w:t>
            </w:r>
            <w:r w:rsidRPr="00891C08">
              <w:rPr>
                <w:rFonts w:ascii="Tahoma" w:hAnsi="Tahoma" w:cs="Tahoma"/>
                <w:sz w:val="20"/>
              </w:rPr>
              <w:t xml:space="preserve">приёмки Заказчиком </w:t>
            </w:r>
            <w:r w:rsidRPr="00891C08">
              <w:rPr>
                <w:rFonts w:ascii="Tahoma" w:hAnsi="Tahoma" w:cs="Tahoma"/>
                <w:color w:val="FF0000"/>
                <w:sz w:val="20"/>
              </w:rPr>
              <w:t>[</w:t>
            </w:r>
            <w:r w:rsidRPr="00891C08">
              <w:rPr>
                <w:rFonts w:ascii="Tahoma" w:hAnsi="Tahoma" w:cs="Tahoma"/>
                <w:sz w:val="20"/>
              </w:rPr>
              <w:t xml:space="preserve"> независимой гарантии возврата авансового платежа </w:t>
            </w:r>
            <w:r w:rsidRPr="00891C08">
              <w:rPr>
                <w:rFonts w:ascii="Tahoma" w:hAnsi="Tahoma" w:cs="Tahoma"/>
                <w:color w:val="FF0000"/>
                <w:sz w:val="20"/>
              </w:rPr>
              <w:t xml:space="preserve">] / [ </w:t>
            </w:r>
            <w:r w:rsidRPr="00891C08">
              <w:rPr>
                <w:rFonts w:ascii="Tahoma" w:hAnsi="Tahoma" w:cs="Tahoma"/>
                <w:sz w:val="20"/>
              </w:rPr>
              <w:t xml:space="preserve">независимой гарантии исполнения обязательств (с авансом) </w:t>
            </w:r>
            <w:r w:rsidRPr="00891C08">
              <w:rPr>
                <w:rFonts w:ascii="Tahoma" w:hAnsi="Tahoma" w:cs="Tahoma"/>
                <w:color w:val="FF0000"/>
                <w:sz w:val="20"/>
              </w:rPr>
              <w:t xml:space="preserve">] / [ </w:t>
            </w:r>
            <w:r w:rsidRPr="00891C08">
              <w:rPr>
                <w:rFonts w:ascii="Tahoma" w:hAnsi="Tahoma" w:cs="Tahoma"/>
                <w:sz w:val="20"/>
              </w:rPr>
              <w:t xml:space="preserve">независимой гарантии исполнения обязательств с авансом и исполнения обязательств в гарантийный период </w:t>
            </w:r>
            <w:r w:rsidRPr="00891C08">
              <w:rPr>
                <w:rFonts w:ascii="Tahoma" w:hAnsi="Tahoma" w:cs="Tahoma"/>
                <w:color w:val="FF0000"/>
                <w:sz w:val="20"/>
              </w:rPr>
              <w:t>]</w:t>
            </w:r>
            <w:r w:rsidRPr="00891C08">
              <w:rPr>
                <w:rFonts w:ascii="Tahoma" w:hAnsi="Tahoma" w:cs="Tahoma"/>
                <w:color w:val="FF0000"/>
                <w:sz w:val="20"/>
                <w:vertAlign w:val="superscript"/>
              </w:rPr>
              <w:t xml:space="preserve"> </w:t>
            </w:r>
            <w:r w:rsidRPr="00891C08">
              <w:rPr>
                <w:rFonts w:ascii="Tahoma" w:hAnsi="Tahoma" w:cs="Tahoma"/>
                <w:color w:val="FF0000"/>
                <w:sz w:val="20"/>
                <w:vertAlign w:val="superscript"/>
              </w:rPr>
              <w:footnoteReference w:id="339"/>
            </w:r>
            <w:r w:rsidRPr="00891C08">
              <w:rPr>
                <w:rFonts w:ascii="Tahoma" w:hAnsi="Tahoma" w:cs="Tahoma"/>
                <w:sz w:val="20"/>
                <w:lang w:eastAsia="ru-RU"/>
              </w:rPr>
              <w:t>,</w:t>
            </w:r>
          </w:p>
          <w:p w14:paraId="61BED5F7" w14:textId="77777777" w:rsidR="00ED2D57" w:rsidRPr="00305BB4" w:rsidRDefault="00ED2D57" w:rsidP="00ED2D57">
            <w:pPr>
              <w:spacing w:before="120" w:after="240"/>
              <w:ind w:left="141"/>
              <w:rPr>
                <w:rFonts w:ascii="Tahoma" w:hAnsi="Tahoma" w:cs="Tahoma"/>
                <w:sz w:val="24"/>
                <w:szCs w:val="24"/>
                <w:lang w:eastAsia="ru-RU"/>
              </w:rPr>
            </w:pPr>
            <w:r w:rsidRPr="00891C08">
              <w:rPr>
                <w:rFonts w:ascii="Tahoma" w:hAnsi="Tahoma" w:cs="Tahoma"/>
                <w:sz w:val="20"/>
              </w:rPr>
              <w:t xml:space="preserve">- для последующих платежей – с даты выставления счёта на осуществление </w:t>
            </w:r>
            <w:proofErr w:type="gramStart"/>
            <w:r w:rsidRPr="00891C08">
              <w:rPr>
                <w:rFonts w:ascii="Tahoma" w:hAnsi="Tahoma" w:cs="Tahoma"/>
                <w:color w:val="FF0000"/>
                <w:sz w:val="20"/>
                <w:lang w:eastAsia="ru-RU"/>
              </w:rPr>
              <w:t xml:space="preserve">[ </w:t>
            </w:r>
            <w:r w:rsidRPr="00891C08">
              <w:rPr>
                <w:rFonts w:ascii="Tahoma" w:hAnsi="Tahoma" w:cs="Tahoma"/>
                <w:sz w:val="20"/>
              </w:rPr>
              <w:t>соответствующего</w:t>
            </w:r>
            <w:proofErr w:type="gramEnd"/>
            <w:r w:rsidRPr="00891C08">
              <w:rPr>
                <w:rFonts w:ascii="Tahoma" w:hAnsi="Tahoma" w:cs="Tahoma"/>
                <w:sz w:val="20"/>
              </w:rPr>
              <w:t xml:space="preserve"> </w:t>
            </w:r>
            <w:r w:rsidRPr="00891C08">
              <w:rPr>
                <w:rFonts w:ascii="Tahoma" w:hAnsi="Tahoma" w:cs="Tahoma"/>
                <w:color w:val="FF0000"/>
                <w:sz w:val="20"/>
                <w:lang w:eastAsia="ru-RU"/>
              </w:rPr>
              <w:t>]</w:t>
            </w:r>
            <w:r w:rsidRPr="00891C08">
              <w:rPr>
                <w:rFonts w:ascii="Tahoma" w:hAnsi="Tahoma" w:cs="Tahoma"/>
                <w:sz w:val="20"/>
              </w:rPr>
              <w:t xml:space="preserve"> авансового платежа, при наличии независимой гарантии на всю сумму аванса. </w:t>
            </w:r>
            <w:r w:rsidRPr="00891C08">
              <w:rPr>
                <w:rFonts w:ascii="Tahoma" w:hAnsi="Tahoma" w:cs="Tahoma"/>
                <w:color w:val="FF0000"/>
                <w:sz w:val="20"/>
              </w:rPr>
              <w:t>]</w:t>
            </w:r>
            <w:r w:rsidRPr="00891C08">
              <w:rPr>
                <w:rFonts w:ascii="Tahoma" w:hAnsi="Tahoma" w:cs="Tahoma"/>
                <w:color w:val="FF0000"/>
                <w:sz w:val="20"/>
                <w:vertAlign w:val="superscript"/>
                <w:lang w:eastAsia="ru-RU"/>
              </w:rPr>
              <w:t xml:space="preserve"> </w:t>
            </w:r>
            <w:r w:rsidRPr="00891C08">
              <w:rPr>
                <w:rFonts w:ascii="Tahoma" w:hAnsi="Tahoma" w:cs="Tahoma"/>
                <w:color w:val="FF0000"/>
                <w:sz w:val="20"/>
                <w:vertAlign w:val="superscript"/>
                <w:lang w:eastAsia="ru-RU"/>
              </w:rPr>
              <w:footnoteReference w:id="340"/>
            </w:r>
          </w:p>
          <w:p w14:paraId="43B1E7CD" w14:textId="50942625" w:rsidR="00735435" w:rsidRPr="00D20C2C" w:rsidRDefault="00ED2D57"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891C08">
              <w:rPr>
                <w:rFonts w:ascii="Tahoma" w:hAnsi="Tahoma" w:cs="Tahoma"/>
                <w:color w:val="FF0000"/>
                <w:sz w:val="20"/>
                <w:lang w:eastAsia="ru-RU"/>
              </w:rPr>
              <w:t xml:space="preserve">[ </w:t>
            </w:r>
            <w:r w:rsidRPr="00891C08">
              <w:rPr>
                <w:rFonts w:ascii="Tahoma" w:hAnsi="Tahoma" w:cs="Tahoma"/>
                <w:sz w:val="20"/>
              </w:rPr>
              <w:t xml:space="preserve">с даты выставления счёта на осуществление </w:t>
            </w:r>
            <w:r w:rsidRPr="00891C08">
              <w:rPr>
                <w:rFonts w:ascii="Tahoma" w:hAnsi="Tahoma" w:cs="Tahoma"/>
                <w:color w:val="FF0000"/>
                <w:sz w:val="20"/>
                <w:lang w:eastAsia="ru-RU"/>
              </w:rPr>
              <w:t>[</w:t>
            </w:r>
            <w:r w:rsidRPr="00891C08">
              <w:rPr>
                <w:rFonts w:ascii="Tahoma" w:hAnsi="Tahoma" w:cs="Tahoma"/>
                <w:sz w:val="20"/>
              </w:rPr>
              <w:t xml:space="preserve"> соответствующего </w:t>
            </w:r>
            <w:r w:rsidRPr="00891C08">
              <w:rPr>
                <w:rFonts w:ascii="Tahoma" w:hAnsi="Tahoma" w:cs="Tahoma"/>
                <w:color w:val="FF0000"/>
                <w:sz w:val="20"/>
                <w:lang w:eastAsia="ru-RU"/>
              </w:rPr>
              <w:t>]</w:t>
            </w:r>
            <w:r w:rsidRPr="00891C08">
              <w:rPr>
                <w:rFonts w:ascii="Tahoma" w:hAnsi="Tahoma" w:cs="Tahoma"/>
                <w:sz w:val="20"/>
              </w:rPr>
              <w:t xml:space="preserve"> авансового платежа</w:t>
            </w:r>
            <w:r w:rsidRPr="00891C08">
              <w:rPr>
                <w:rFonts w:ascii="Tahoma" w:hAnsi="Tahoma" w:cs="Tahoma"/>
                <w:sz w:val="20"/>
                <w:lang w:eastAsia="ru-RU"/>
              </w:rPr>
              <w:t xml:space="preserve"> </w:t>
            </w:r>
            <w:r w:rsidRPr="00891C08">
              <w:rPr>
                <w:rFonts w:ascii="Tahoma" w:hAnsi="Tahoma" w:cs="Tahoma"/>
                <w:color w:val="FF0000"/>
                <w:sz w:val="20"/>
              </w:rPr>
              <w:t>]</w:t>
            </w:r>
            <w:r w:rsidRPr="00891C08">
              <w:rPr>
                <w:rFonts w:ascii="Tahoma" w:hAnsi="Tahoma" w:cs="Tahoma"/>
                <w:color w:val="FF0000"/>
                <w:sz w:val="20"/>
                <w:vertAlign w:val="superscript"/>
                <w:lang w:eastAsia="ru-RU"/>
              </w:rPr>
              <w:t xml:space="preserve"> </w:t>
            </w:r>
            <w:r w:rsidRPr="00891C08">
              <w:rPr>
                <w:rFonts w:ascii="Tahoma" w:hAnsi="Tahoma" w:cs="Tahoma"/>
                <w:color w:val="FF0000"/>
                <w:sz w:val="20"/>
                <w:vertAlign w:val="superscript"/>
                <w:lang w:eastAsia="ru-RU"/>
              </w:rPr>
              <w:footnoteReference w:id="341"/>
            </w:r>
          </w:p>
        </w:tc>
      </w:tr>
      <w:tr w:rsidR="00735435" w:rsidRPr="005D5240" w14:paraId="384BBD25" w14:textId="77777777" w:rsidTr="00B656CC">
        <w:tc>
          <w:tcPr>
            <w:tcW w:w="1560" w:type="dxa"/>
            <w:tcBorders>
              <w:left w:val="nil"/>
              <w:bottom w:val="nil"/>
              <w:right w:val="dotted" w:sz="4" w:space="0" w:color="auto"/>
            </w:tcBorders>
            <w:shd w:val="clear" w:color="auto" w:fill="auto"/>
          </w:tcPr>
          <w:p w14:paraId="48877B19" w14:textId="77777777" w:rsidR="00735435" w:rsidRPr="00D20C2C" w:rsidRDefault="00735435" w:rsidP="00D72BC8">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079" w:type="dxa"/>
            <w:tcBorders>
              <w:left w:val="dotted" w:sz="4" w:space="0" w:color="auto"/>
            </w:tcBorders>
            <w:shd w:val="clear" w:color="auto" w:fill="F2F2F2"/>
          </w:tcPr>
          <w:p w14:paraId="0013F555" w14:textId="5A7BFD6B" w:rsidR="00ED2D57" w:rsidRPr="00891C08" w:rsidRDefault="00ED2D57" w:rsidP="00ED2D57">
            <w:pPr>
              <w:pStyle w:val="a9"/>
              <w:tabs>
                <w:tab w:val="left" w:pos="284"/>
              </w:tabs>
              <w:spacing w:before="120" w:after="240"/>
              <w:ind w:left="141"/>
              <w:rPr>
                <w:rFonts w:ascii="Tahoma" w:hAnsi="Tahoma" w:cs="Tahoma"/>
                <w:color w:val="FF0000"/>
                <w:sz w:val="20"/>
              </w:rPr>
            </w:pPr>
            <w:proofErr w:type="gramStart"/>
            <w:r w:rsidRPr="00891C08">
              <w:rPr>
                <w:rFonts w:ascii="Tahoma" w:hAnsi="Tahoma" w:cs="Tahoma"/>
                <w:color w:val="FF0000"/>
                <w:sz w:val="20"/>
              </w:rPr>
              <w:t>[</w:t>
            </w:r>
            <w:r w:rsidRPr="00891C08">
              <w:rPr>
                <w:rFonts w:ascii="Tahoma" w:hAnsi="Tahoma" w:cs="Tahoma"/>
                <w:color w:val="00B050"/>
                <w:sz w:val="20"/>
              </w:rPr>
              <w:t xml:space="preserve"> </w:t>
            </w:r>
            <w:r w:rsidRPr="00AD79E7">
              <w:rPr>
                <w:rFonts w:ascii="Tahoma" w:hAnsi="Tahoma" w:cs="Tahoma"/>
                <w:sz w:val="20"/>
              </w:rPr>
              <w:t>Исполнитель</w:t>
            </w:r>
            <w:proofErr w:type="gramEnd"/>
            <w:r w:rsidRPr="00AD79E7">
              <w:rPr>
                <w:rFonts w:ascii="Tahoma" w:hAnsi="Tahoma" w:cs="Tahoma"/>
                <w:sz w:val="20"/>
              </w:rPr>
              <w:t xml:space="preserve"> </w:t>
            </w:r>
            <w:r w:rsidRPr="00891C08">
              <w:rPr>
                <w:rFonts w:ascii="Tahoma" w:hAnsi="Tahoma" w:cs="Tahoma"/>
                <w:sz w:val="20"/>
              </w:rPr>
              <w:t xml:space="preserve">передаёт Заказчику оригинал счёта и/или его скан-копию не позднее 1 </w:t>
            </w:r>
            <w:proofErr w:type="spellStart"/>
            <w:r w:rsidRPr="00891C08">
              <w:rPr>
                <w:rFonts w:ascii="Tahoma" w:hAnsi="Tahoma" w:cs="Tahoma"/>
                <w:sz w:val="20"/>
              </w:rPr>
              <w:t>к.д</w:t>
            </w:r>
            <w:proofErr w:type="spellEnd"/>
            <w:r w:rsidRPr="00891C08">
              <w:rPr>
                <w:rFonts w:ascii="Tahoma" w:hAnsi="Tahoma" w:cs="Tahoma"/>
                <w:sz w:val="20"/>
              </w:rPr>
              <w:t xml:space="preserve">. с даты выставления счёта. </w:t>
            </w:r>
            <w:r w:rsidRPr="00891C08">
              <w:rPr>
                <w:rFonts w:ascii="Tahoma" w:hAnsi="Tahoma" w:cs="Tahoma"/>
                <w:color w:val="FF0000"/>
                <w:sz w:val="20"/>
              </w:rPr>
              <w:t>]</w:t>
            </w:r>
          </w:p>
          <w:p w14:paraId="4E9617FA" w14:textId="77777777" w:rsidR="00ED2D57" w:rsidRPr="00891C08" w:rsidRDefault="00ED2D57" w:rsidP="00ED2D57">
            <w:pPr>
              <w:pStyle w:val="a9"/>
              <w:tabs>
                <w:tab w:val="left" w:pos="284"/>
              </w:tabs>
              <w:spacing w:before="120" w:after="240"/>
              <w:ind w:left="141"/>
              <w:rPr>
                <w:rFonts w:ascii="Tahoma" w:hAnsi="Tahoma" w:cs="Tahoma"/>
                <w:sz w:val="20"/>
                <w:szCs w:val="20"/>
                <w:lang w:eastAsia="ru-RU"/>
              </w:rPr>
            </w:pPr>
            <w:r w:rsidRPr="00891C08">
              <w:rPr>
                <w:rFonts w:ascii="Tahoma" w:hAnsi="Tahoma" w:cs="Tahoma"/>
                <w:color w:val="FF0000"/>
                <w:sz w:val="20"/>
              </w:rPr>
              <w:t xml:space="preserve">[ </w:t>
            </w:r>
            <w:r w:rsidRPr="00891C08">
              <w:rPr>
                <w:rFonts w:ascii="Tahoma" w:hAnsi="Tahoma" w:cs="Tahoma"/>
                <w:sz w:val="20"/>
              </w:rPr>
              <w:t xml:space="preserve">Сумма каждого счета на осуществление авансового платежа не может превышать </w:t>
            </w:r>
            <w:r w:rsidRPr="00891C08">
              <w:rPr>
                <w:rFonts w:ascii="Tahoma" w:hAnsi="Tahoma" w:cs="Tahoma"/>
                <w:color w:val="FF0000"/>
                <w:sz w:val="20"/>
              </w:rPr>
              <w:t>[</w:t>
            </w:r>
            <w:r w:rsidRPr="00891C08">
              <w:rPr>
                <w:rFonts w:ascii="Tahoma" w:hAnsi="Tahoma" w:cs="Tahoma"/>
                <w:sz w:val="20"/>
              </w:rPr>
              <w:t>•</w:t>
            </w:r>
            <w:r w:rsidRPr="00891C08">
              <w:rPr>
                <w:rFonts w:ascii="Tahoma" w:hAnsi="Tahoma" w:cs="Tahoma"/>
                <w:color w:val="FF0000"/>
                <w:sz w:val="20"/>
              </w:rPr>
              <w:t>] [</w:t>
            </w:r>
            <w:r w:rsidRPr="00891C08">
              <w:rPr>
                <w:rFonts w:ascii="Tahoma" w:hAnsi="Tahoma" w:cs="Tahoma"/>
                <w:sz w:val="20"/>
              </w:rPr>
              <w:t xml:space="preserve"> ₽ </w:t>
            </w:r>
            <w:r w:rsidRPr="00891C08">
              <w:rPr>
                <w:rFonts w:ascii="Tahoma" w:hAnsi="Tahoma" w:cs="Tahoma"/>
                <w:color w:val="FF0000"/>
                <w:sz w:val="20"/>
              </w:rPr>
              <w:t>]</w:t>
            </w:r>
            <w:r w:rsidRPr="00891C08">
              <w:rPr>
                <w:rFonts w:ascii="Tahoma" w:hAnsi="Tahoma" w:cs="Tahoma"/>
                <w:sz w:val="20"/>
              </w:rPr>
              <w:t xml:space="preserve">, а периодичность перечисления – </w:t>
            </w:r>
            <w:r w:rsidRPr="00891C08">
              <w:rPr>
                <w:rFonts w:ascii="Tahoma" w:hAnsi="Tahoma" w:cs="Tahoma"/>
                <w:color w:val="FF0000"/>
                <w:sz w:val="20"/>
              </w:rPr>
              <w:t xml:space="preserve">[ </w:t>
            </w:r>
            <w:r w:rsidRPr="00891C08">
              <w:rPr>
                <w:rFonts w:ascii="Tahoma" w:hAnsi="Tahoma" w:cs="Tahoma"/>
                <w:sz w:val="20"/>
              </w:rPr>
              <w:t xml:space="preserve">один </w:t>
            </w:r>
            <w:r w:rsidRPr="00891C08">
              <w:rPr>
                <w:rFonts w:ascii="Tahoma" w:hAnsi="Tahoma" w:cs="Tahoma"/>
                <w:color w:val="FF0000"/>
                <w:sz w:val="20"/>
              </w:rPr>
              <w:t>]</w:t>
            </w:r>
            <w:r w:rsidRPr="00891C08">
              <w:rPr>
                <w:rFonts w:ascii="Tahoma" w:hAnsi="Tahoma" w:cs="Tahoma"/>
                <w:sz w:val="20"/>
              </w:rPr>
              <w:t xml:space="preserve"> раз в </w:t>
            </w:r>
            <w:r w:rsidRPr="00891C08">
              <w:rPr>
                <w:rFonts w:ascii="Tahoma" w:hAnsi="Tahoma" w:cs="Tahoma"/>
                <w:color w:val="FF0000"/>
                <w:sz w:val="20"/>
              </w:rPr>
              <w:t xml:space="preserve">[ </w:t>
            </w:r>
            <w:r w:rsidRPr="00891C08">
              <w:rPr>
                <w:rFonts w:ascii="Tahoma" w:hAnsi="Tahoma" w:cs="Tahoma"/>
                <w:sz w:val="20"/>
              </w:rPr>
              <w:t xml:space="preserve">неделю </w:t>
            </w:r>
            <w:r w:rsidRPr="00891C08">
              <w:rPr>
                <w:rFonts w:ascii="Tahoma" w:hAnsi="Tahoma" w:cs="Tahoma"/>
                <w:color w:val="FF0000"/>
                <w:sz w:val="20"/>
              </w:rPr>
              <w:t xml:space="preserve">] </w:t>
            </w:r>
            <w:r w:rsidRPr="00305BB4">
              <w:rPr>
                <w:rFonts w:ascii="Tahoma" w:hAnsi="Tahoma" w:cs="Tahoma"/>
                <w:color w:val="FF0000"/>
                <w:sz w:val="20"/>
              </w:rPr>
              <w:t>/</w:t>
            </w:r>
            <w:r w:rsidRPr="00891C08">
              <w:rPr>
                <w:rFonts w:ascii="Tahoma" w:hAnsi="Tahoma" w:cs="Tahoma"/>
                <w:sz w:val="20"/>
              </w:rPr>
              <w:t xml:space="preserve"> </w:t>
            </w:r>
            <w:r w:rsidRPr="00891C08">
              <w:rPr>
                <w:rFonts w:ascii="Tahoma" w:hAnsi="Tahoma" w:cs="Tahoma"/>
                <w:color w:val="FF0000"/>
                <w:sz w:val="20"/>
              </w:rPr>
              <w:t xml:space="preserve">[ </w:t>
            </w:r>
            <w:r w:rsidRPr="00891C08">
              <w:rPr>
                <w:rFonts w:ascii="Tahoma" w:hAnsi="Tahoma" w:cs="Tahoma"/>
                <w:sz w:val="20"/>
              </w:rPr>
              <w:t xml:space="preserve">месяц </w:t>
            </w:r>
            <w:r w:rsidRPr="00891C08">
              <w:rPr>
                <w:rFonts w:ascii="Tahoma" w:hAnsi="Tahoma" w:cs="Tahoma"/>
                <w:color w:val="FF0000"/>
                <w:sz w:val="20"/>
              </w:rPr>
              <w:t xml:space="preserve">] </w:t>
            </w:r>
            <w:r w:rsidRPr="00305BB4">
              <w:rPr>
                <w:rFonts w:ascii="Tahoma" w:hAnsi="Tahoma" w:cs="Tahoma"/>
                <w:color w:val="FF0000"/>
                <w:sz w:val="20"/>
              </w:rPr>
              <w:t>/</w:t>
            </w:r>
            <w:r w:rsidRPr="00891C08">
              <w:rPr>
                <w:rFonts w:ascii="Tahoma" w:hAnsi="Tahoma" w:cs="Tahoma"/>
                <w:sz w:val="20"/>
              </w:rPr>
              <w:t xml:space="preserve"> </w:t>
            </w:r>
            <w:r w:rsidRPr="00891C08">
              <w:rPr>
                <w:rFonts w:ascii="Tahoma" w:hAnsi="Tahoma" w:cs="Tahoma"/>
                <w:color w:val="FF0000"/>
                <w:sz w:val="20"/>
              </w:rPr>
              <w:t xml:space="preserve">[ </w:t>
            </w:r>
            <w:r w:rsidRPr="00891C08">
              <w:rPr>
                <w:rFonts w:ascii="Tahoma" w:hAnsi="Tahoma" w:cs="Tahoma"/>
                <w:sz w:val="20"/>
              </w:rPr>
              <w:t xml:space="preserve">квартал </w:t>
            </w:r>
            <w:r w:rsidRPr="00891C08">
              <w:rPr>
                <w:rFonts w:ascii="Tahoma" w:hAnsi="Tahoma" w:cs="Tahoma"/>
                <w:color w:val="FF0000"/>
                <w:sz w:val="20"/>
              </w:rPr>
              <w:t xml:space="preserve">] ] </w:t>
            </w:r>
            <w:r w:rsidRPr="00CD2953">
              <w:rPr>
                <w:rStyle w:val="a7"/>
                <w:rFonts w:cs="Tahoma"/>
                <w:color w:val="FF0000"/>
              </w:rPr>
              <w:footnoteReference w:id="342"/>
            </w:r>
          </w:p>
          <w:p w14:paraId="481A7D5C" w14:textId="77777777" w:rsidR="00A72B9D" w:rsidRDefault="00A72B9D" w:rsidP="00ED2D57">
            <w:pPr>
              <w:pStyle w:val="a9"/>
              <w:tabs>
                <w:tab w:val="left" w:pos="284"/>
              </w:tabs>
              <w:ind w:left="142" w:right="-143"/>
              <w:contextualSpacing w:val="0"/>
              <w:jc w:val="both"/>
              <w:rPr>
                <w:rFonts w:ascii="Tahoma" w:hAnsi="Tahoma" w:cs="Tahoma"/>
                <w:color w:val="FF0000"/>
                <w:sz w:val="20"/>
              </w:rPr>
            </w:pPr>
          </w:p>
          <w:p w14:paraId="108A3F88" w14:textId="2D3844DE" w:rsidR="00735435" w:rsidRPr="00D20C2C" w:rsidRDefault="00735435" w:rsidP="00ED2D57">
            <w:pPr>
              <w:pStyle w:val="a9"/>
              <w:tabs>
                <w:tab w:val="left" w:pos="284"/>
              </w:tabs>
              <w:ind w:left="142" w:right="-143"/>
              <w:contextualSpacing w:val="0"/>
              <w:jc w:val="both"/>
              <w:rPr>
                <w:rFonts w:ascii="Tahoma" w:hAnsi="Tahoma" w:cs="Tahoma"/>
                <w:sz w:val="20"/>
                <w:szCs w:val="20"/>
                <w:highlight w:val="yellow"/>
                <w:lang w:eastAsia="ru-RU"/>
              </w:rPr>
            </w:pPr>
          </w:p>
          <w:p w14:paraId="22B408E5"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6FC5ED6A"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roofErr w:type="gramStart"/>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Аванс</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sz w:val="20"/>
                <w:highlight w:val="yellow"/>
              </w:rPr>
              <w:t xml:space="preserve">№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411766">
              <w:rPr>
                <w:rFonts w:ascii="Tahoma" w:hAnsi="Tahoma" w:cs="Tahoma"/>
                <w:sz w:val="20"/>
                <w:highlight w:val="yellow"/>
              </w:rPr>
              <w:t>по этапу</w:t>
            </w:r>
            <w:r>
              <w:rPr>
                <w:rFonts w:ascii="Tahoma" w:hAnsi="Tahoma" w:cs="Tahoma"/>
                <w:b/>
                <w:color w:val="FF0000"/>
                <w:sz w:val="20"/>
                <w:highlight w:val="yellow"/>
              </w:rPr>
              <w:t xml:space="preserve"> </w:t>
            </w:r>
            <w:r w:rsidRPr="003D0B24">
              <w:rPr>
                <w:rFonts w:ascii="Tahoma" w:hAnsi="Tahoma" w:cs="Tahoma"/>
                <w:sz w:val="20"/>
                <w:highlight w:val="yellow"/>
              </w:rPr>
              <w:t xml:space="preserve">№ </w:t>
            </w:r>
            <w:r w:rsidRPr="00D20C2C">
              <w:rPr>
                <w:rFonts w:ascii="Tahoma" w:hAnsi="Tahoma" w:cs="Tahoma"/>
                <w:color w:val="FF0000"/>
                <w:sz w:val="20"/>
                <w:highlight w:val="yellow"/>
              </w:rPr>
              <w:t>]</w:t>
            </w:r>
            <w:r>
              <w:rPr>
                <w:rFonts w:ascii="Tahoma" w:hAnsi="Tahoma" w:cs="Tahoma"/>
                <w:sz w:val="20"/>
                <w:szCs w:val="20"/>
                <w:highlight w:val="yellow"/>
              </w:rPr>
              <w:t xml:space="preserve"> </w:t>
            </w:r>
            <w:r>
              <w:rPr>
                <w:rFonts w:ascii="Tahoma" w:hAnsi="Tahoma" w:cs="Tahoma"/>
                <w:b/>
                <w:color w:val="FF0000"/>
                <w:sz w:val="20"/>
                <w:highlight w:val="yellow"/>
              </w:rPr>
              <w:t xml:space="preserve">/ </w:t>
            </w:r>
            <w:r w:rsidRPr="00D20C2C">
              <w:rPr>
                <w:rFonts w:ascii="Tahoma" w:hAnsi="Tahoma" w:cs="Tahoma"/>
                <w:color w:val="FF0000"/>
                <w:sz w:val="20"/>
                <w:highlight w:val="yellow"/>
              </w:rPr>
              <w:t>[</w:t>
            </w:r>
            <w:r w:rsidRPr="00450BF5">
              <w:rPr>
                <w:rFonts w:ascii="Tahoma" w:hAnsi="Tahoma" w:cs="Tahoma"/>
                <w:sz w:val="20"/>
                <w:highlight w:val="yellow"/>
              </w:rPr>
              <w:t>за предыдущий этап</w:t>
            </w:r>
            <w:r w:rsidRPr="00D20C2C">
              <w:rPr>
                <w:rFonts w:ascii="Tahoma" w:hAnsi="Tahoma" w:cs="Tahoma"/>
                <w:color w:val="FF0000"/>
                <w:sz w:val="20"/>
                <w:highlight w:val="yellow"/>
              </w:rPr>
              <w:t>].</w:t>
            </w:r>
            <w:r>
              <w:rPr>
                <w:rFonts w:ascii="Tahoma" w:hAnsi="Tahoma" w:cs="Tahoma"/>
                <w:color w:val="FF0000"/>
                <w:sz w:val="20"/>
                <w:highlight w:val="yellow"/>
              </w:rPr>
              <w:t xml:space="preserve"> </w:t>
            </w:r>
            <w:r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343"/>
            </w:r>
          </w:p>
          <w:p w14:paraId="1731EC81"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714AC10A" w14:textId="77777777" w:rsidR="00735435" w:rsidRPr="00D20C2C" w:rsidRDefault="00735435" w:rsidP="00D72BC8">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344"/>
            </w:r>
          </w:p>
          <w:p w14:paraId="5BDC94F7" w14:textId="77777777" w:rsidR="00735435" w:rsidRPr="00D20C2C" w:rsidRDefault="00735435" w:rsidP="00D72BC8">
            <w:pPr>
              <w:ind w:left="142" w:right="-405"/>
              <w:rPr>
                <w:rFonts w:ascii="Tahoma" w:hAnsi="Tahoma" w:cs="Tahoma"/>
                <w:sz w:val="20"/>
                <w:szCs w:val="20"/>
                <w:highlight w:val="yellow"/>
                <w:lang w:eastAsia="ru-RU"/>
              </w:rPr>
            </w:pPr>
          </w:p>
        </w:tc>
      </w:tr>
    </w:tbl>
    <w:p w14:paraId="4CA4001E" w14:textId="3F85CBBE" w:rsidR="00735435"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t>]</w:t>
      </w:r>
    </w:p>
    <w:p w14:paraId="3D943C7B" w14:textId="77777777" w:rsidR="00237BAD" w:rsidRDefault="00237BAD" w:rsidP="00237BAD">
      <w:pPr>
        <w:spacing w:before="120" w:after="240"/>
        <w:ind w:left="142"/>
        <w:jc w:val="both"/>
        <w:rPr>
          <w:rFonts w:ascii="Tahoma" w:hAnsi="Tahoma" w:cs="Tahoma"/>
          <w:i/>
          <w:sz w:val="20"/>
        </w:rPr>
      </w:pPr>
      <w:r w:rsidRPr="00535504">
        <w:rPr>
          <w:rFonts w:ascii="Tahoma" w:hAnsi="Tahoma" w:cs="Tahoma"/>
          <w:color w:val="FF0000"/>
          <w:sz w:val="20"/>
          <w:szCs w:val="20"/>
        </w:rPr>
        <w:t>[</w:t>
      </w:r>
      <w:r w:rsidRPr="00450BF5">
        <w:rPr>
          <w:rFonts w:ascii="Tahoma" w:hAnsi="Tahoma" w:cs="Tahoma"/>
          <w:i/>
          <w:sz w:val="20"/>
        </w:rPr>
        <w:t xml:space="preserve">ЕСЛИ </w:t>
      </w:r>
      <w:r w:rsidRPr="00347582">
        <w:rPr>
          <w:rFonts w:ascii="Tahoma" w:hAnsi="Tahoma" w:cs="Tahoma"/>
          <w:i/>
          <w:sz w:val="20"/>
        </w:rPr>
        <w:t>ЗАКАЗЧИКОМ ЯВЛЯЕТСЯ РОКС НН, РАБОТАЮЩ</w:t>
      </w:r>
      <w:r>
        <w:rPr>
          <w:rFonts w:ascii="Tahoma" w:hAnsi="Tahoma" w:cs="Tahoma"/>
          <w:i/>
          <w:sz w:val="20"/>
        </w:rPr>
        <w:t>ИЙ</w:t>
      </w:r>
      <w:r w:rsidRPr="00347582">
        <w:rPr>
          <w:rFonts w:ascii="Tahoma" w:hAnsi="Tahoma" w:cs="Tahoma"/>
          <w:i/>
          <w:sz w:val="20"/>
        </w:rPr>
        <w:t xml:space="preserve"> ПО 223-ФЗ</w:t>
      </w:r>
      <w:r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237BAD" w:rsidRPr="006C192F" w14:paraId="28DA1EF9" w14:textId="77777777" w:rsidTr="00003083">
        <w:trPr>
          <w:trHeight w:val="280"/>
        </w:trPr>
        <w:tc>
          <w:tcPr>
            <w:tcW w:w="9923" w:type="dxa"/>
            <w:gridSpan w:val="2"/>
            <w:tcBorders>
              <w:top w:val="dotted" w:sz="4" w:space="0" w:color="auto"/>
            </w:tcBorders>
            <w:shd w:val="clear" w:color="auto" w:fill="F2F2F2" w:themeFill="background1" w:themeFillShade="F2"/>
          </w:tcPr>
          <w:p w14:paraId="7AE11B1D" w14:textId="34D3A9C9" w:rsidR="00237BAD" w:rsidRPr="006C192F" w:rsidRDefault="00237BAD" w:rsidP="00003083">
            <w:pPr>
              <w:ind w:left="148"/>
              <w:jc w:val="both"/>
              <w:rPr>
                <w:rFonts w:ascii="Tahoma" w:hAnsi="Tahoma" w:cs="Tahoma"/>
                <w:b/>
                <w:sz w:val="20"/>
                <w:szCs w:val="20"/>
              </w:rPr>
            </w:pPr>
            <w:r w:rsidRPr="006C192F">
              <w:rPr>
                <w:rFonts w:ascii="Tahoma" w:hAnsi="Tahoma" w:cs="Tahoma"/>
                <w:sz w:val="20"/>
                <w:szCs w:val="20"/>
              </w:rPr>
              <w:t>Оплата оказанных Услуг 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237BAD" w:rsidRPr="006C192F" w14:paraId="4DA1FD3B" w14:textId="77777777" w:rsidTr="00003083">
        <w:trPr>
          <w:trHeight w:val="280"/>
        </w:trPr>
        <w:tc>
          <w:tcPr>
            <w:tcW w:w="1843" w:type="dxa"/>
            <w:tcBorders>
              <w:right w:val="dotted" w:sz="4" w:space="0" w:color="auto"/>
            </w:tcBorders>
          </w:tcPr>
          <w:p w14:paraId="52E2FE9D" w14:textId="77777777" w:rsidR="00237BAD" w:rsidRPr="006C192F" w:rsidRDefault="00237BAD"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694EA3CD" w14:textId="77777777" w:rsidR="00237BAD" w:rsidRPr="006C192F" w:rsidRDefault="00237BAD" w:rsidP="00003083">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08EED65A" w14:textId="77777777" w:rsidR="00237BAD" w:rsidRPr="00C37CA0" w:rsidRDefault="00237BAD" w:rsidP="00003083">
            <w:pPr>
              <w:tabs>
                <w:tab w:val="left" w:pos="1029"/>
                <w:tab w:val="left" w:pos="1418"/>
                <w:tab w:val="left" w:pos="3119"/>
              </w:tabs>
              <w:suppressAutoHyphens/>
              <w:ind w:left="142" w:hanging="44"/>
              <w:jc w:val="both"/>
              <w:rPr>
                <w:rFonts w:ascii="Tahoma" w:hAnsi="Tahoma" w:cs="Tahoma"/>
                <w:i/>
                <w:iCs/>
                <w:color w:val="FFC000"/>
                <w:sz w:val="20"/>
                <w:szCs w:val="20"/>
              </w:rPr>
            </w:pPr>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r w:rsidRPr="00C37CA0">
              <w:rPr>
                <w:rFonts w:ascii="Tahoma" w:hAnsi="Tahoma" w:cs="Tahoma"/>
                <w:sz w:val="20"/>
                <w:szCs w:val="20"/>
              </w:rPr>
              <w:t>в последний рабочий вторник</w:t>
            </w:r>
            <w:r>
              <w:rPr>
                <w:rFonts w:ascii="Tahoma" w:hAnsi="Tahoma" w:cs="Tahoma"/>
                <w:sz w:val="20"/>
                <w:szCs w:val="20"/>
              </w:rPr>
              <w:t xml:space="preserve"> </w:t>
            </w:r>
            <w:r w:rsidRPr="006C192F">
              <w:rPr>
                <w:rFonts w:ascii="Tahoma" w:hAnsi="Tahoma" w:cs="Tahoma"/>
                <w:color w:val="FF0000"/>
                <w:sz w:val="20"/>
                <w:szCs w:val="20"/>
                <w:lang w:eastAsia="ru-RU"/>
              </w:rPr>
              <w:t>]</w:t>
            </w:r>
            <w:r>
              <w:rPr>
                <w:rStyle w:val="a7"/>
                <w:rFonts w:ascii="Tahoma" w:hAnsi="Tahoma" w:cs="Tahoma"/>
                <w:color w:val="FF0000"/>
                <w:sz w:val="20"/>
                <w:szCs w:val="20"/>
                <w:lang w:eastAsia="ru-RU"/>
              </w:rPr>
              <w:footnoteReference w:id="345"/>
            </w:r>
          </w:p>
        </w:tc>
      </w:tr>
      <w:tr w:rsidR="00237BAD" w:rsidRPr="006C192F" w14:paraId="58248DDD" w14:textId="77777777" w:rsidTr="00003083">
        <w:tc>
          <w:tcPr>
            <w:tcW w:w="1843" w:type="dxa"/>
            <w:tcBorders>
              <w:bottom w:val="dotted" w:sz="4" w:space="0" w:color="auto"/>
              <w:right w:val="dotted" w:sz="4" w:space="0" w:color="auto"/>
            </w:tcBorders>
          </w:tcPr>
          <w:p w14:paraId="5A7CA5A9" w14:textId="77777777" w:rsidR="00237BAD" w:rsidRPr="006C192F" w:rsidRDefault="00237BAD"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7AEC2D71" w14:textId="77777777" w:rsidR="00237BAD" w:rsidRPr="006C192F" w:rsidRDefault="00237BAD" w:rsidP="00003083">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51983B37" w14:textId="77777777" w:rsidR="00237BAD" w:rsidRPr="00920E78" w:rsidRDefault="00237BAD" w:rsidP="00003083">
            <w:pPr>
              <w:ind w:left="148"/>
              <w:jc w:val="both"/>
              <w:rPr>
                <w:rFonts w:ascii="Tahoma" w:hAnsi="Tahoma" w:cs="Tahoma"/>
                <w:sz w:val="20"/>
                <w:szCs w:val="20"/>
              </w:rPr>
            </w:pPr>
            <w:r w:rsidRPr="00920E78">
              <w:rPr>
                <w:rFonts w:ascii="Tahoma" w:hAnsi="Tahoma" w:cs="Tahoma"/>
                <w:color w:val="FF0000"/>
                <w:sz w:val="20"/>
                <w:szCs w:val="20"/>
              </w:rPr>
              <w:t>[</w:t>
            </w:r>
            <w:r>
              <w:rPr>
                <w:rFonts w:ascii="Tahoma" w:hAnsi="Tahoma" w:cs="Tahoma"/>
                <w:sz w:val="20"/>
                <w:szCs w:val="20"/>
              </w:rPr>
              <w:t xml:space="preserve"> не позднее</w:t>
            </w:r>
            <w:r w:rsidRPr="00920E78">
              <w:rPr>
                <w:rFonts w:ascii="Tahoma" w:hAnsi="Tahoma" w:cs="Tahoma"/>
                <w:sz w:val="20"/>
                <w:szCs w:val="20"/>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sz w:val="20"/>
                <w:szCs w:val="20"/>
              </w:rPr>
              <w:t>7</w:t>
            </w:r>
            <w:r>
              <w:rPr>
                <w:rFonts w:ascii="Tahoma" w:hAnsi="Tahoma" w:cs="Tahoma"/>
                <w:sz w:val="20"/>
                <w:szCs w:val="20"/>
              </w:rPr>
              <w:t xml:space="preserve"> </w:t>
            </w:r>
            <w:proofErr w:type="spellStart"/>
            <w:r>
              <w:rPr>
                <w:rFonts w:ascii="Tahoma" w:hAnsi="Tahoma" w:cs="Tahoma"/>
                <w:sz w:val="20"/>
                <w:szCs w:val="20"/>
              </w:rPr>
              <w:t>р.д</w:t>
            </w:r>
            <w:proofErr w:type="spellEnd"/>
            <w:r>
              <w:rPr>
                <w:rFonts w:ascii="Tahoma" w:hAnsi="Tahoma" w:cs="Tahoma"/>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rPr>
              <w:t xml:space="preserve"> </w:t>
            </w:r>
            <w:r w:rsidRPr="00920E78">
              <w:rPr>
                <w:rFonts w:ascii="Tahoma" w:hAnsi="Tahoma" w:cs="Tahoma"/>
                <w:color w:val="FF0000"/>
                <w:sz w:val="20"/>
                <w:szCs w:val="20"/>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proofErr w:type="spellStart"/>
            <w:r w:rsidRPr="00920E78">
              <w:rPr>
                <w:rFonts w:ascii="Tahoma" w:hAnsi="Tahoma" w:cs="Tahoma"/>
                <w:sz w:val="20"/>
                <w:szCs w:val="20"/>
              </w:rPr>
              <w:t>р.д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color w:val="FF0000"/>
                <w:sz w:val="20"/>
                <w:szCs w:val="20"/>
              </w:rPr>
              <w:t xml:space="preserve"> /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proofErr w:type="spellStart"/>
            <w:r w:rsidRPr="00920E78">
              <w:rPr>
                <w:rFonts w:ascii="Tahoma" w:hAnsi="Tahoma" w:cs="Tahoma"/>
                <w:sz w:val="20"/>
                <w:szCs w:val="20"/>
              </w:rPr>
              <w:t>к.д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Style w:val="a7"/>
                <w:rFonts w:ascii="Tahoma" w:hAnsi="Tahoma" w:cs="Tahoma"/>
                <w:bCs/>
                <w:color w:val="FF0000"/>
                <w:sz w:val="20"/>
                <w:szCs w:val="20"/>
              </w:rPr>
              <w:footnoteReference w:id="346"/>
            </w:r>
          </w:p>
        </w:tc>
      </w:tr>
      <w:tr w:rsidR="00237BAD" w:rsidRPr="006C192F" w14:paraId="455360C3" w14:textId="77777777" w:rsidTr="00003083">
        <w:tc>
          <w:tcPr>
            <w:tcW w:w="1843" w:type="dxa"/>
            <w:tcBorders>
              <w:top w:val="dotted" w:sz="4" w:space="0" w:color="auto"/>
              <w:bottom w:val="nil"/>
              <w:right w:val="dotted" w:sz="4" w:space="0" w:color="auto"/>
            </w:tcBorders>
          </w:tcPr>
          <w:p w14:paraId="0D632BCF" w14:textId="77777777" w:rsidR="00237BAD" w:rsidRPr="006C192F" w:rsidRDefault="00237BAD"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3094537B" w14:textId="5E75184D" w:rsidR="00237BAD" w:rsidRPr="006C192F" w:rsidRDefault="00237BAD" w:rsidP="00003083">
            <w:pPr>
              <w:ind w:left="148"/>
              <w:jc w:val="both"/>
              <w:rPr>
                <w:rFonts w:ascii="Tahoma" w:hAnsi="Tahoma" w:cs="Tahoma"/>
                <w:sz w:val="20"/>
                <w:szCs w:val="20"/>
              </w:rPr>
            </w:pPr>
            <w:r>
              <w:rPr>
                <w:rFonts w:ascii="Tahoma" w:hAnsi="Tahoma" w:cs="Tahoma"/>
                <w:sz w:val="20"/>
                <w:szCs w:val="20"/>
              </w:rPr>
              <w:t xml:space="preserve">с даты </w:t>
            </w:r>
            <w:r w:rsidR="00A72B9D">
              <w:rPr>
                <w:rFonts w:ascii="Tahoma" w:hAnsi="Tahoma" w:cs="Tahoma"/>
                <w:sz w:val="20"/>
                <w:szCs w:val="20"/>
              </w:rPr>
              <w:t>приемки оказанных</w:t>
            </w:r>
            <w:r w:rsidRPr="006C192F">
              <w:rPr>
                <w:rFonts w:ascii="Tahoma" w:eastAsiaTheme="minorEastAsia" w:hAnsi="Tahoma" w:cs="Tahoma"/>
                <w:bCs/>
                <w:sz w:val="20"/>
                <w:szCs w:val="20"/>
                <w:lang w:eastAsia="ru-RU"/>
              </w:rPr>
              <w:t xml:space="preserve"> </w:t>
            </w:r>
            <w:r w:rsidR="00A72B9D">
              <w:rPr>
                <w:rFonts w:ascii="Tahoma" w:eastAsiaTheme="minorEastAsia" w:hAnsi="Tahoma" w:cs="Tahoma"/>
                <w:bCs/>
                <w:sz w:val="20"/>
                <w:szCs w:val="20"/>
                <w:lang w:eastAsia="ru-RU"/>
              </w:rPr>
              <w:t>У</w:t>
            </w:r>
            <w:r w:rsidRPr="006C192F">
              <w:rPr>
                <w:rFonts w:ascii="Tahoma" w:eastAsiaTheme="minorEastAsia" w:hAnsi="Tahoma" w:cs="Tahoma"/>
                <w:bCs/>
                <w:sz w:val="20"/>
                <w:szCs w:val="20"/>
                <w:lang w:eastAsia="ru-RU"/>
              </w:rPr>
              <w:t>слуг</w:t>
            </w:r>
          </w:p>
        </w:tc>
      </w:tr>
      <w:tr w:rsidR="00237BAD" w:rsidRPr="00344C0B" w14:paraId="55871632" w14:textId="77777777" w:rsidTr="00003083">
        <w:tc>
          <w:tcPr>
            <w:tcW w:w="1843" w:type="dxa"/>
            <w:tcBorders>
              <w:top w:val="dotted" w:sz="4" w:space="0" w:color="auto"/>
              <w:bottom w:val="dotted" w:sz="4" w:space="0" w:color="auto"/>
              <w:right w:val="dotted" w:sz="4" w:space="0" w:color="auto"/>
            </w:tcBorders>
          </w:tcPr>
          <w:p w14:paraId="2AB3F2D5" w14:textId="77777777" w:rsidR="00237BAD" w:rsidRPr="006C192F" w:rsidRDefault="00237BAD" w:rsidP="00003083">
            <w:pPr>
              <w:tabs>
                <w:tab w:val="left" w:pos="1410"/>
              </w:tabs>
              <w:ind w:right="-150"/>
              <w:rPr>
                <w:rFonts w:ascii="Tahoma" w:hAnsi="Tahoma" w:cs="Tahoma"/>
                <w:i/>
                <w:sz w:val="16"/>
                <w:szCs w:val="16"/>
              </w:rPr>
            </w:pPr>
            <w:r w:rsidRPr="006C192F">
              <w:rPr>
                <w:rFonts w:ascii="Tahoma" w:hAnsi="Tahoma" w:cs="Tahoma"/>
                <w:i/>
                <w:sz w:val="16"/>
                <w:szCs w:val="16"/>
              </w:rPr>
              <w:lastRenderedPageBreak/>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54778EA0" w14:textId="0FF34DF2" w:rsidR="00237BAD" w:rsidRDefault="00A72B9D" w:rsidP="00003083">
            <w:pPr>
              <w:pStyle w:val="a9"/>
              <w:widowControl w:val="0"/>
              <w:autoSpaceDE w:val="0"/>
              <w:autoSpaceDN w:val="0"/>
              <w:adjustRightInd w:val="0"/>
              <w:ind w:left="140" w:firstLine="2"/>
              <w:rPr>
                <w:rFonts w:ascii="Tahoma" w:hAnsi="Tahoma" w:cs="Tahoma"/>
                <w:sz w:val="20"/>
              </w:rPr>
            </w:pPr>
            <w:r>
              <w:rPr>
                <w:rFonts w:ascii="Tahoma" w:hAnsi="Tahoma" w:cs="Tahoma"/>
                <w:sz w:val="20"/>
              </w:rPr>
              <w:t>п</w:t>
            </w:r>
            <w:r w:rsidR="00237BAD" w:rsidRPr="00AE73CC">
              <w:rPr>
                <w:rFonts w:ascii="Tahoma" w:hAnsi="Tahoma" w:cs="Tahoma"/>
                <w:sz w:val="20"/>
              </w:rPr>
              <w:t>ри условии предоставления</w:t>
            </w:r>
            <w:r>
              <w:rPr>
                <w:rFonts w:ascii="Tahoma" w:hAnsi="Tahoma" w:cs="Tahoma"/>
                <w:sz w:val="20"/>
              </w:rPr>
              <w:t xml:space="preserve"> оригиналов/скан-копий и, если применимо, подписания обеими Сторонами</w:t>
            </w:r>
            <w:r w:rsidR="00237BAD" w:rsidRPr="00AE73CC">
              <w:rPr>
                <w:rFonts w:ascii="Tahoma" w:hAnsi="Tahoma" w:cs="Tahoma"/>
                <w:sz w:val="20"/>
              </w:rPr>
              <w:t>:</w:t>
            </w:r>
          </w:p>
          <w:p w14:paraId="5E9DD5D0" w14:textId="314D0CD9" w:rsidR="00A72B9D" w:rsidRPr="00AD79E7" w:rsidRDefault="00A72B9D" w:rsidP="00003083">
            <w:pPr>
              <w:pStyle w:val="a9"/>
              <w:widowControl w:val="0"/>
              <w:autoSpaceDE w:val="0"/>
              <w:autoSpaceDN w:val="0"/>
              <w:adjustRightInd w:val="0"/>
              <w:ind w:left="148"/>
              <w:contextualSpacing w:val="0"/>
              <w:jc w:val="both"/>
              <w:rPr>
                <w:rFonts w:ascii="Tahoma" w:hAnsi="Tahoma" w:cs="Tahoma"/>
                <w:sz w:val="20"/>
                <w:szCs w:val="20"/>
                <w:lang w:eastAsia="ru-RU"/>
              </w:rPr>
            </w:pPr>
            <w:r>
              <w:rPr>
                <w:rFonts w:ascii="Tahoma" w:hAnsi="Tahoma" w:cs="Tahoma"/>
                <w:color w:val="FF0000"/>
                <w:sz w:val="20"/>
                <w:szCs w:val="20"/>
                <w:lang w:eastAsia="ru-RU"/>
              </w:rPr>
              <w:t xml:space="preserve">- </w:t>
            </w:r>
            <w:r w:rsidRPr="00AD79E7">
              <w:rPr>
                <w:rFonts w:ascii="Tahoma" w:hAnsi="Tahoma" w:cs="Tahoma"/>
                <w:sz w:val="20"/>
                <w:szCs w:val="20"/>
                <w:lang w:eastAsia="ru-RU"/>
              </w:rPr>
              <w:t>Акта сдачи-приемки услуг;</w:t>
            </w:r>
          </w:p>
          <w:p w14:paraId="09A76147" w14:textId="012409EF" w:rsidR="00237BAD" w:rsidRPr="006C192F" w:rsidRDefault="00237BAD" w:rsidP="00003083">
            <w:pPr>
              <w:pStyle w:val="a9"/>
              <w:widowControl w:val="0"/>
              <w:autoSpaceDE w:val="0"/>
              <w:autoSpaceDN w:val="0"/>
              <w:adjustRightInd w:val="0"/>
              <w:ind w:left="148"/>
              <w:contextualSpacing w:val="0"/>
              <w:jc w:val="both"/>
              <w:rPr>
                <w:rFonts w:ascii="Tahoma" w:hAnsi="Tahoma" w:cs="Tahoma"/>
                <w:sz w:val="20"/>
                <w:szCs w:val="20"/>
              </w:rPr>
            </w:pPr>
            <w:r>
              <w:rPr>
                <w:rFonts w:ascii="Tahoma" w:hAnsi="Tahoma" w:cs="Tahoma"/>
                <w:color w:val="FF0000"/>
                <w:sz w:val="20"/>
                <w:szCs w:val="20"/>
                <w:lang w:eastAsia="ru-RU"/>
              </w:rPr>
              <w:t xml:space="preserve">- </w:t>
            </w:r>
            <w:proofErr w:type="gramStart"/>
            <w:r w:rsidRPr="008B3518">
              <w:rPr>
                <w:rFonts w:ascii="Tahoma" w:hAnsi="Tahoma" w:cs="Tahoma"/>
                <w:color w:val="FF0000"/>
                <w:sz w:val="20"/>
                <w:szCs w:val="20"/>
                <w:lang w:eastAsia="ru-RU"/>
              </w:rPr>
              <w:t>[</w:t>
            </w:r>
            <w:r>
              <w:rPr>
                <w:rFonts w:ascii="Tahoma" w:hAnsi="Tahoma" w:cs="Tahoma"/>
                <w:b/>
                <w:bCs/>
                <w:color w:val="FF0000"/>
                <w:sz w:val="20"/>
              </w:rPr>
              <w:t xml:space="preserve"> </w:t>
            </w:r>
            <w:r w:rsidRPr="006C192F">
              <w:rPr>
                <w:rFonts w:ascii="Tahoma" w:hAnsi="Tahoma" w:cs="Tahoma"/>
                <w:sz w:val="20"/>
                <w:szCs w:val="20"/>
              </w:rPr>
              <w:t>счёта</w:t>
            </w:r>
            <w:proofErr w:type="gramEnd"/>
            <w:r w:rsidRPr="006C192F">
              <w:rPr>
                <w:rFonts w:ascii="Tahoma" w:hAnsi="Tahoma" w:cs="Tahoma"/>
                <w:sz w:val="20"/>
                <w:szCs w:val="20"/>
              </w:rPr>
              <w:t xml:space="preserve"> на оплату;</w:t>
            </w:r>
            <w:r w:rsidRPr="008B3518">
              <w:rPr>
                <w:rFonts w:ascii="Tahoma" w:hAnsi="Tahoma" w:cs="Tahoma"/>
                <w:color w:val="FF0000"/>
                <w:sz w:val="20"/>
                <w:szCs w:val="20"/>
                <w:lang w:eastAsia="ru-RU"/>
              </w:rPr>
              <w:t xml:space="preserve"> ]</w:t>
            </w:r>
          </w:p>
          <w:p w14:paraId="754B8967" w14:textId="77777777" w:rsidR="00237BAD" w:rsidRPr="00C37CA0" w:rsidRDefault="00237BAD" w:rsidP="00003083">
            <w:pPr>
              <w:pStyle w:val="a9"/>
              <w:widowControl w:val="0"/>
              <w:autoSpaceDE w:val="0"/>
              <w:autoSpaceDN w:val="0"/>
              <w:adjustRightInd w:val="0"/>
              <w:ind w:left="148"/>
              <w:contextualSpacing w:val="0"/>
              <w:jc w:val="both"/>
              <w:rPr>
                <w:rFonts w:ascii="Tahoma" w:hAnsi="Tahoma" w:cs="Tahoma"/>
                <w:bCs/>
                <w:sz w:val="20"/>
                <w:szCs w:val="20"/>
              </w:rPr>
            </w:pPr>
            <w:r>
              <w:rPr>
                <w:rFonts w:ascii="Tahoma" w:hAnsi="Tahoma" w:cs="Tahoma"/>
                <w:color w:val="FF0000"/>
                <w:sz w:val="20"/>
                <w:szCs w:val="20"/>
                <w:lang w:eastAsia="ru-RU"/>
              </w:rPr>
              <w:t xml:space="preserve">- </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Pr>
                <w:rFonts w:ascii="Tahoma" w:hAnsi="Tahoma" w:cs="Tahoma"/>
                <w:sz w:val="20"/>
                <w:szCs w:val="20"/>
              </w:rPr>
              <w:t>;</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347"/>
            </w:r>
          </w:p>
          <w:p w14:paraId="6DE31F7D" w14:textId="5A4D540A" w:rsidR="00237BAD" w:rsidRDefault="00237BAD" w:rsidP="00003083">
            <w:pPr>
              <w:pStyle w:val="a9"/>
              <w:widowControl w:val="0"/>
              <w:autoSpaceDE w:val="0"/>
              <w:autoSpaceDN w:val="0"/>
              <w:adjustRightInd w:val="0"/>
              <w:ind w:left="140" w:firstLine="2"/>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с приложением подтверждающих документов</w:t>
            </w:r>
            <w:r>
              <w:rPr>
                <w:rFonts w:ascii="Tahoma" w:hAnsi="Tahoma" w:cs="Tahoma"/>
                <w:bCs/>
                <w:sz w:val="20"/>
              </w:rPr>
              <w:t>;</w:t>
            </w:r>
            <w:r w:rsidRPr="00137E36">
              <w:rPr>
                <w:rFonts w:ascii="Tahoma" w:hAnsi="Tahoma" w:cs="Tahoma"/>
                <w:bCs/>
                <w:color w:val="FF0000"/>
                <w:sz w:val="20"/>
              </w:rPr>
              <w:t>]</w:t>
            </w:r>
          </w:p>
          <w:p w14:paraId="3E652D2B" w14:textId="1E77BC22" w:rsidR="00A72B9D" w:rsidRDefault="00237BAD" w:rsidP="00003083">
            <w:pPr>
              <w:pStyle w:val="a9"/>
              <w:widowControl w:val="0"/>
              <w:autoSpaceDE w:val="0"/>
              <w:autoSpaceDN w:val="0"/>
              <w:adjustRightInd w:val="0"/>
              <w:ind w:left="140" w:firstLine="2"/>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w:t>
            </w:r>
            <w:r w:rsidR="00A72B9D">
              <w:rPr>
                <w:rFonts w:ascii="Tahoma" w:hAnsi="Tahoma" w:cs="Tahoma"/>
                <w:bCs/>
                <w:sz w:val="20"/>
              </w:rPr>
              <w:t>Отчета</w:t>
            </w:r>
            <w:proofErr w:type="gramEnd"/>
            <w:r w:rsidR="00A72B9D">
              <w:rPr>
                <w:rFonts w:ascii="Tahoma" w:hAnsi="Tahoma" w:cs="Tahoma"/>
                <w:bCs/>
                <w:sz w:val="20"/>
              </w:rPr>
              <w:t xml:space="preserve"> об использовании материалов; </w:t>
            </w:r>
            <w:r w:rsidR="00A72B9D" w:rsidRPr="00137E36">
              <w:rPr>
                <w:rFonts w:ascii="Tahoma" w:hAnsi="Tahoma" w:cs="Tahoma"/>
                <w:bCs/>
                <w:color w:val="FF0000"/>
                <w:sz w:val="20"/>
              </w:rPr>
              <w:t>]</w:t>
            </w:r>
          </w:p>
          <w:p w14:paraId="3D3BEDFB" w14:textId="3E23817A" w:rsidR="00237BAD" w:rsidRDefault="00A72B9D" w:rsidP="00003083">
            <w:pPr>
              <w:pStyle w:val="a9"/>
              <w:widowControl w:val="0"/>
              <w:autoSpaceDE w:val="0"/>
              <w:autoSpaceDN w:val="0"/>
              <w:adjustRightInd w:val="0"/>
              <w:ind w:left="140" w:firstLine="2"/>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w:t>
            </w:r>
            <w:r>
              <w:rPr>
                <w:rFonts w:ascii="Tahoma" w:hAnsi="Tahoma" w:cs="Tahoma"/>
                <w:bCs/>
                <w:sz w:val="20"/>
              </w:rPr>
              <w:t>материалов;</w:t>
            </w:r>
            <w:r w:rsidRPr="004B1682">
              <w:rPr>
                <w:rFonts w:ascii="Tahoma" w:hAnsi="Tahoma" w:cs="Tahoma"/>
                <w:bCs/>
                <w:sz w:val="20"/>
              </w:rPr>
              <w:t xml:space="preserve"> </w:t>
            </w:r>
            <w:r w:rsidRPr="00137E36">
              <w:rPr>
                <w:rFonts w:ascii="Tahoma" w:hAnsi="Tahoma" w:cs="Tahoma"/>
                <w:bCs/>
                <w:color w:val="FF0000"/>
                <w:sz w:val="20"/>
              </w:rPr>
              <w:t>]</w:t>
            </w:r>
            <w:r>
              <w:rPr>
                <w:rFonts w:ascii="Tahoma" w:hAnsi="Tahoma" w:cs="Tahoma"/>
                <w:bCs/>
                <w:color w:val="FF0000"/>
                <w:sz w:val="20"/>
              </w:rPr>
              <w:t xml:space="preserve"> </w:t>
            </w:r>
          </w:p>
          <w:p w14:paraId="3F257B7E" w14:textId="77777777" w:rsidR="00237BAD" w:rsidRPr="004B1682" w:rsidRDefault="00237BAD" w:rsidP="00003083">
            <w:pPr>
              <w:pStyle w:val="a9"/>
              <w:widowControl w:val="0"/>
              <w:autoSpaceDE w:val="0"/>
              <w:autoSpaceDN w:val="0"/>
              <w:adjustRightInd w:val="0"/>
              <w:ind w:left="140" w:firstLine="2"/>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1BFF6B4A" w14:textId="77777777" w:rsidR="00237BAD" w:rsidRDefault="00237BAD" w:rsidP="00003083">
            <w:pPr>
              <w:pStyle w:val="a9"/>
              <w:widowControl w:val="0"/>
              <w:autoSpaceDE w:val="0"/>
              <w:autoSpaceDN w:val="0"/>
              <w:adjustRightInd w:val="0"/>
              <w:ind w:left="140" w:firstLine="2"/>
              <w:contextualSpacing w:val="0"/>
              <w:jc w:val="both"/>
              <w:rPr>
                <w:rFonts w:ascii="Tahoma" w:hAnsi="Tahoma" w:cs="Tahoma"/>
                <w:color w:val="FF0000"/>
                <w:sz w:val="20"/>
                <w:szCs w:val="20"/>
              </w:rPr>
            </w:pPr>
          </w:p>
          <w:p w14:paraId="5FB1E428" w14:textId="170C41D3" w:rsidR="00237BAD" w:rsidRPr="00ED6C00" w:rsidRDefault="00237BAD" w:rsidP="00B656CC">
            <w:pPr>
              <w:spacing w:before="120" w:after="240"/>
              <w:ind w:left="140" w:firstLine="2"/>
              <w:jc w:val="both"/>
              <w:rPr>
                <w:rFonts w:ascii="Tahoma" w:hAnsi="Tahoma" w:cs="Tahoma"/>
                <w:color w:val="FF0000"/>
                <w:sz w:val="20"/>
                <w:szCs w:val="20"/>
              </w:rPr>
            </w:pPr>
            <w:proofErr w:type="gramStart"/>
            <w:r w:rsidRPr="006C192F">
              <w:rPr>
                <w:rFonts w:ascii="Tahoma" w:hAnsi="Tahoma" w:cs="Tahoma"/>
                <w:color w:val="FF0000"/>
                <w:sz w:val="20"/>
                <w:szCs w:val="20"/>
              </w:rPr>
              <w:t>[</w:t>
            </w:r>
            <w:r>
              <w:rPr>
                <w:rFonts w:ascii="Tahoma" w:hAnsi="Tahoma" w:cs="Tahoma"/>
                <w:color w:val="FF0000"/>
                <w:sz w:val="20"/>
                <w:szCs w:val="20"/>
              </w:rPr>
              <w:t xml:space="preserve"> </w:t>
            </w:r>
            <w:r w:rsidRPr="006C192F">
              <w:rPr>
                <w:rFonts w:ascii="Tahoma" w:hAnsi="Tahoma" w:cs="Tahoma"/>
                <w:sz w:val="20"/>
                <w:szCs w:val="20"/>
              </w:rPr>
              <w:t>Оплата</w:t>
            </w:r>
            <w:proofErr w:type="gramEnd"/>
            <w:r w:rsidRPr="006C192F">
              <w:rPr>
                <w:rFonts w:ascii="Tahoma" w:hAnsi="Tahoma" w:cs="Tahoma"/>
                <w:sz w:val="20"/>
                <w:szCs w:val="20"/>
              </w:rPr>
              <w:t xml:space="preserve"> Услуг по последнему этапу</w:t>
            </w:r>
            <w:r>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A72B9D">
              <w:rPr>
                <w:rFonts w:ascii="Tahoma" w:hAnsi="Tahoma" w:cs="Tahoma"/>
                <w:sz w:val="20"/>
                <w:szCs w:val="20"/>
              </w:rPr>
              <w:t>.</w:t>
            </w:r>
            <w:r>
              <w:rPr>
                <w:rFonts w:ascii="Tahoma" w:hAnsi="Tahoma" w:cs="Tahoma"/>
                <w:sz w:val="20"/>
                <w:szCs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348"/>
            </w:r>
          </w:p>
          <w:p w14:paraId="468ACA7E" w14:textId="753E895D" w:rsidR="00237BAD" w:rsidRPr="00344C0B" w:rsidRDefault="00237BAD" w:rsidP="00003083">
            <w:pPr>
              <w:pStyle w:val="a9"/>
              <w:tabs>
                <w:tab w:val="left" w:pos="284"/>
              </w:tabs>
              <w:ind w:left="142" w:right="-405"/>
              <w:contextualSpacing w:val="0"/>
              <w:rPr>
                <w:rFonts w:ascii="Tahoma" w:hAnsi="Tahoma" w:cs="Tahoma"/>
                <w:sz w:val="20"/>
                <w:szCs w:val="20"/>
              </w:rPr>
            </w:pPr>
          </w:p>
        </w:tc>
      </w:tr>
    </w:tbl>
    <w:p w14:paraId="3A6B4E83" w14:textId="77777777" w:rsidR="00237BAD" w:rsidRPr="00420D86" w:rsidRDefault="00237BAD" w:rsidP="00237BAD">
      <w:pPr>
        <w:ind w:firstLine="284"/>
      </w:pPr>
      <w:r w:rsidRPr="00344C0B">
        <w:rPr>
          <w:rFonts w:ascii="Tahoma" w:hAnsi="Tahoma" w:cs="Tahoma"/>
          <w:color w:val="FF0000"/>
          <w:sz w:val="20"/>
          <w:szCs w:val="20"/>
        </w:rPr>
        <w:t>]</w:t>
      </w:r>
      <w:r>
        <w:rPr>
          <w:rStyle w:val="a7"/>
          <w:rFonts w:ascii="Tahoma" w:hAnsi="Tahoma" w:cs="Tahoma"/>
          <w:color w:val="FF0000"/>
          <w:sz w:val="20"/>
          <w:szCs w:val="20"/>
        </w:rPr>
        <w:footnoteReference w:id="349"/>
      </w:r>
    </w:p>
    <w:p w14:paraId="41AFC2F8" w14:textId="32E18DD8" w:rsidR="00237BAD" w:rsidRDefault="00237BAD" w:rsidP="00237BAD">
      <w:pPr>
        <w:spacing w:before="120" w:after="240"/>
        <w:ind w:left="142"/>
        <w:jc w:val="both"/>
        <w:rPr>
          <w:rFonts w:ascii="Tahoma" w:hAnsi="Tahoma" w:cs="Tahoma"/>
          <w:i/>
          <w:sz w:val="20"/>
        </w:rPr>
      </w:pPr>
      <w:r w:rsidRPr="00535504">
        <w:rPr>
          <w:rFonts w:ascii="Tahoma" w:hAnsi="Tahoma" w:cs="Tahoma"/>
          <w:color w:val="FF0000"/>
          <w:sz w:val="20"/>
          <w:szCs w:val="20"/>
        </w:rPr>
        <w:t>[</w:t>
      </w:r>
      <w:r w:rsidRPr="00450BF5">
        <w:rPr>
          <w:rFonts w:ascii="Tahoma" w:hAnsi="Tahoma" w:cs="Tahoma"/>
          <w:i/>
          <w:sz w:val="20"/>
        </w:rPr>
        <w:t xml:space="preserve">ЕСЛИ </w:t>
      </w:r>
      <w:r>
        <w:rPr>
          <w:rFonts w:ascii="Tahoma" w:hAnsi="Tahoma" w:cs="Tahoma"/>
          <w:i/>
          <w:sz w:val="20"/>
        </w:rPr>
        <w:t>ДОГОВОР НЕ ВНУТРИГРУППОВОЙ</w:t>
      </w:r>
      <w:r w:rsidR="008B2976">
        <w:rPr>
          <w:rFonts w:ascii="Tahoma" w:hAnsi="Tahoma" w:cs="Tahoma"/>
          <w:i/>
          <w:sz w:val="20"/>
        </w:rPr>
        <w:t xml:space="preserve"> И ЗАКАЗЧИК НЕ РАБОТАЕТ ПО 223-ФЗ</w:t>
      </w:r>
      <w:r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237BAD" w:rsidRPr="006C192F" w14:paraId="7A7A5D57" w14:textId="77777777" w:rsidTr="00003083">
        <w:trPr>
          <w:trHeight w:val="280"/>
        </w:trPr>
        <w:tc>
          <w:tcPr>
            <w:tcW w:w="9923" w:type="dxa"/>
            <w:gridSpan w:val="2"/>
            <w:tcBorders>
              <w:top w:val="dotted" w:sz="4" w:space="0" w:color="auto"/>
            </w:tcBorders>
            <w:shd w:val="clear" w:color="auto" w:fill="F2F2F2" w:themeFill="background1" w:themeFillShade="F2"/>
          </w:tcPr>
          <w:p w14:paraId="0ED77399" w14:textId="0702524C" w:rsidR="00237BAD" w:rsidRPr="006C192F" w:rsidRDefault="00237BAD" w:rsidP="00003083">
            <w:pPr>
              <w:ind w:left="148"/>
              <w:jc w:val="both"/>
              <w:rPr>
                <w:rFonts w:ascii="Tahoma" w:hAnsi="Tahoma" w:cs="Tahoma"/>
                <w:b/>
                <w:sz w:val="20"/>
                <w:szCs w:val="20"/>
              </w:rPr>
            </w:pPr>
            <w:r w:rsidRPr="006C192F">
              <w:rPr>
                <w:rFonts w:ascii="Tahoma" w:hAnsi="Tahoma" w:cs="Tahoma"/>
                <w:sz w:val="20"/>
                <w:szCs w:val="20"/>
              </w:rPr>
              <w:t>Оплата оказанных Услуг 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237BAD" w:rsidRPr="006C192F" w14:paraId="09EF6812" w14:textId="77777777" w:rsidTr="00003083">
        <w:trPr>
          <w:trHeight w:val="280"/>
        </w:trPr>
        <w:tc>
          <w:tcPr>
            <w:tcW w:w="1843" w:type="dxa"/>
            <w:tcBorders>
              <w:right w:val="dotted" w:sz="4" w:space="0" w:color="auto"/>
            </w:tcBorders>
          </w:tcPr>
          <w:p w14:paraId="435BCB9D" w14:textId="77777777" w:rsidR="00237BAD" w:rsidRPr="006C192F" w:rsidRDefault="00237BAD"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339F2D5D" w14:textId="77777777" w:rsidR="00237BAD" w:rsidRPr="006C192F" w:rsidRDefault="00237BAD" w:rsidP="00003083">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C9C0EC4" w14:textId="77777777" w:rsidR="00237BAD" w:rsidRPr="00C37CA0" w:rsidRDefault="00237BAD" w:rsidP="00003083">
            <w:pPr>
              <w:tabs>
                <w:tab w:val="left" w:pos="1029"/>
                <w:tab w:val="left" w:pos="1418"/>
                <w:tab w:val="left" w:pos="3119"/>
              </w:tabs>
              <w:suppressAutoHyphens/>
              <w:ind w:left="142" w:hanging="44"/>
              <w:jc w:val="both"/>
              <w:rPr>
                <w:rFonts w:ascii="Tahoma" w:hAnsi="Tahoma" w:cs="Tahoma"/>
                <w:i/>
                <w:iCs/>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в первый (-</w:t>
            </w:r>
            <w:proofErr w:type="spellStart"/>
            <w:r w:rsidRPr="006C192F">
              <w:rPr>
                <w:rFonts w:ascii="Tahoma" w:hAnsi="Tahoma" w:cs="Tahoma"/>
                <w:sz w:val="20"/>
                <w:szCs w:val="20"/>
              </w:rPr>
              <w:t>ую</w:t>
            </w:r>
            <w:proofErr w:type="spellEnd"/>
            <w:r w:rsidRPr="006C192F">
              <w:rPr>
                <w:rFonts w:ascii="Tahoma" w:hAnsi="Tahoma" w:cs="Tahoma"/>
                <w:sz w:val="20"/>
                <w:szCs w:val="20"/>
              </w:rPr>
              <w:t>) рабочий (-</w:t>
            </w:r>
            <w:proofErr w:type="spellStart"/>
            <w:r w:rsidRPr="006C192F">
              <w:rPr>
                <w:rFonts w:ascii="Tahoma" w:hAnsi="Tahoma" w:cs="Tahoma"/>
                <w:sz w:val="20"/>
                <w:szCs w:val="20"/>
              </w:rPr>
              <w:t>ую</w:t>
            </w:r>
            <w:proofErr w:type="spellEnd"/>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350"/>
            </w:r>
            <w:r>
              <w:rPr>
                <w:rFonts w:ascii="Tahoma" w:eastAsia="Tahoma" w:hAnsi="Tahoma" w:cs="Tahoma"/>
                <w:bCs/>
                <w:sz w:val="20"/>
                <w:szCs w:val="20"/>
              </w:rPr>
              <w:t xml:space="preserve"> </w:t>
            </w:r>
          </w:p>
        </w:tc>
      </w:tr>
      <w:tr w:rsidR="00237BAD" w:rsidRPr="006C192F" w14:paraId="4E7A584F" w14:textId="77777777" w:rsidTr="00003083">
        <w:tc>
          <w:tcPr>
            <w:tcW w:w="1843" w:type="dxa"/>
            <w:tcBorders>
              <w:bottom w:val="dotted" w:sz="4" w:space="0" w:color="auto"/>
              <w:right w:val="dotted" w:sz="4" w:space="0" w:color="auto"/>
            </w:tcBorders>
          </w:tcPr>
          <w:p w14:paraId="40783F8C" w14:textId="77777777" w:rsidR="00237BAD" w:rsidRPr="006C192F" w:rsidRDefault="00237BAD"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602AC2DC" w14:textId="77777777" w:rsidR="00237BAD" w:rsidRPr="006C192F" w:rsidRDefault="00237BAD" w:rsidP="00003083">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63826C6E" w14:textId="77777777" w:rsidR="00237BAD" w:rsidRDefault="00237BAD" w:rsidP="00003083">
            <w:pPr>
              <w:ind w:left="148"/>
              <w:jc w:val="both"/>
              <w:rPr>
                <w:rFonts w:ascii="Tahoma" w:hAnsi="Tahoma" w:cs="Tahoma"/>
                <w:color w:val="FF0000"/>
                <w:sz w:val="20"/>
                <w:szCs w:val="20"/>
              </w:rPr>
            </w:pPr>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r w:rsidRPr="00390C4D">
              <w:rPr>
                <w:rFonts w:ascii="Tahoma" w:hAnsi="Tahoma" w:cs="Tahoma"/>
                <w:color w:val="FF0000"/>
                <w:sz w:val="20"/>
                <w:szCs w:val="20"/>
                <w:lang w:eastAsia="ru-RU"/>
              </w:rPr>
              <w:t>[</w:t>
            </w:r>
            <w:r>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351"/>
            </w:r>
            <w:r w:rsidRPr="006C192F">
              <w:rPr>
                <w:rFonts w:ascii="Tahoma" w:hAnsi="Tahoma" w:cs="Tahoma"/>
                <w:sz w:val="20"/>
                <w:szCs w:val="20"/>
              </w:rPr>
              <w:t xml:space="preserve"> </w:t>
            </w:r>
            <w:r w:rsidRPr="00C37CA0">
              <w:rPr>
                <w:rFonts w:ascii="Tahoma" w:hAnsi="Tahoma" w:cs="Tahoma"/>
                <w:color w:val="FF0000"/>
                <w:sz w:val="20"/>
                <w:szCs w:val="20"/>
              </w:rPr>
              <w:t>/</w:t>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352"/>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w:t>
            </w:r>
            <w:proofErr w:type="spellStart"/>
            <w:r w:rsidRPr="006C192F">
              <w:rPr>
                <w:rFonts w:ascii="Tahoma" w:hAnsi="Tahoma" w:cs="Tahoma"/>
                <w:sz w:val="20"/>
                <w:szCs w:val="20"/>
              </w:rPr>
              <w:t>к.д</w:t>
            </w:r>
            <w:proofErr w:type="spellEnd"/>
            <w:r w:rsidRPr="006C192F">
              <w:rPr>
                <w:rFonts w:ascii="Tahoma" w:hAnsi="Tahoma" w:cs="Tahoma"/>
                <w:sz w:val="20"/>
                <w:szCs w:val="20"/>
              </w:rPr>
              <w:t>.</w:t>
            </w:r>
            <w:r>
              <w:rPr>
                <w:rFonts w:ascii="Tahoma" w:hAnsi="Tahoma" w:cs="Tahoma"/>
                <w:sz w:val="20"/>
                <w:szCs w:val="20"/>
              </w:rPr>
              <w:t xml:space="preserve"> </w:t>
            </w:r>
            <w:r w:rsidRPr="00390C4D">
              <w:rPr>
                <w:rFonts w:ascii="Tahoma" w:hAnsi="Tahoma" w:cs="Tahoma"/>
                <w:color w:val="FF0000"/>
                <w:sz w:val="20"/>
                <w:szCs w:val="20"/>
              </w:rPr>
              <w:t>]</w:t>
            </w:r>
            <w:r>
              <w:rPr>
                <w:rFonts w:ascii="Tahoma" w:hAnsi="Tahoma" w:cs="Tahoma"/>
                <w:color w:val="FF0000"/>
                <w:sz w:val="20"/>
                <w:szCs w:val="20"/>
              </w:rPr>
              <w:t xml:space="preserve"> </w:t>
            </w:r>
            <w:r>
              <w:rPr>
                <w:rStyle w:val="a7"/>
                <w:rFonts w:ascii="Tahoma" w:hAnsi="Tahoma" w:cs="Tahoma"/>
                <w:color w:val="FF0000"/>
                <w:sz w:val="20"/>
                <w:szCs w:val="20"/>
              </w:rPr>
              <w:footnoteReference w:id="353"/>
            </w:r>
          </w:p>
          <w:p w14:paraId="1D869121" w14:textId="77777777" w:rsidR="00237BAD" w:rsidRPr="00920E78" w:rsidRDefault="00237BAD" w:rsidP="00003083">
            <w:pPr>
              <w:ind w:left="148"/>
              <w:jc w:val="both"/>
              <w:rPr>
                <w:rFonts w:ascii="Tahoma" w:hAnsi="Tahoma" w:cs="Tahoma"/>
                <w:sz w:val="20"/>
                <w:szCs w:val="20"/>
              </w:rPr>
            </w:pPr>
          </w:p>
        </w:tc>
      </w:tr>
      <w:tr w:rsidR="00237BAD" w:rsidRPr="006C192F" w14:paraId="7C533FBD" w14:textId="77777777" w:rsidTr="00003083">
        <w:tc>
          <w:tcPr>
            <w:tcW w:w="1843" w:type="dxa"/>
            <w:tcBorders>
              <w:top w:val="dotted" w:sz="4" w:space="0" w:color="auto"/>
              <w:bottom w:val="nil"/>
              <w:right w:val="dotted" w:sz="4" w:space="0" w:color="auto"/>
            </w:tcBorders>
          </w:tcPr>
          <w:p w14:paraId="469AA6D1" w14:textId="77777777" w:rsidR="00237BAD" w:rsidRPr="006C192F" w:rsidRDefault="00237BAD" w:rsidP="00003083">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5646F88D" w14:textId="2BA17AD2" w:rsidR="001D73F9" w:rsidRPr="00891C08" w:rsidRDefault="001D73F9" w:rsidP="00B656CC">
            <w:pPr>
              <w:spacing w:before="120"/>
              <w:ind w:left="147" w:right="142"/>
              <w:rPr>
                <w:rFonts w:ascii="Tahoma" w:hAnsi="Tahoma" w:cs="Tahoma"/>
                <w:sz w:val="20"/>
              </w:rPr>
            </w:pPr>
            <w:r w:rsidRPr="00891C08">
              <w:rPr>
                <w:rFonts w:ascii="Tahoma" w:hAnsi="Tahoma" w:cs="Tahoma"/>
                <w:sz w:val="20"/>
              </w:rPr>
              <w:t xml:space="preserve">если Акт сдачи-приёмки </w:t>
            </w:r>
            <w:r>
              <w:rPr>
                <w:rFonts w:ascii="Tahoma" w:hAnsi="Tahoma" w:cs="Tahoma"/>
                <w:sz w:val="20"/>
              </w:rPr>
              <w:t>услуг</w:t>
            </w:r>
            <w:r w:rsidRPr="00891C08">
              <w:rPr>
                <w:rFonts w:ascii="Tahoma" w:hAnsi="Tahoma" w:cs="Tahoma"/>
                <w:sz w:val="20"/>
              </w:rPr>
              <w:t xml:space="preserve"> оформляется</w:t>
            </w:r>
          </w:p>
          <w:p w14:paraId="7BBA112F" w14:textId="01AA92B7" w:rsidR="001D73F9" w:rsidRPr="00891C08" w:rsidRDefault="001D73F9" w:rsidP="00B656CC">
            <w:pPr>
              <w:spacing w:before="120"/>
              <w:ind w:left="147" w:right="142"/>
              <w:rPr>
                <w:rFonts w:ascii="Tahoma" w:hAnsi="Tahoma" w:cs="Tahoma"/>
                <w:sz w:val="20"/>
              </w:rPr>
            </w:pPr>
            <w:r w:rsidRPr="00891C08">
              <w:rPr>
                <w:rFonts w:ascii="Tahoma" w:hAnsi="Tahoma" w:cs="Tahoma"/>
                <w:sz w:val="20"/>
              </w:rPr>
              <w:t xml:space="preserve">а) на бумажном носителе – с даты приёмки </w:t>
            </w:r>
            <w:r>
              <w:rPr>
                <w:rFonts w:ascii="Tahoma" w:hAnsi="Tahoma" w:cs="Tahoma"/>
                <w:sz w:val="20"/>
              </w:rPr>
              <w:t>Услуг</w:t>
            </w:r>
            <w:r w:rsidRPr="00891C08">
              <w:rPr>
                <w:rFonts w:ascii="Tahoma" w:hAnsi="Tahoma" w:cs="Tahoma"/>
                <w:sz w:val="20"/>
              </w:rPr>
              <w:t>;</w:t>
            </w:r>
          </w:p>
          <w:p w14:paraId="35FE6AC8" w14:textId="7B28997C" w:rsidR="00237BAD" w:rsidRPr="006C192F" w:rsidRDefault="001D73F9" w:rsidP="006E212C">
            <w:pPr>
              <w:spacing w:before="120"/>
              <w:ind w:left="147" w:right="142"/>
              <w:rPr>
                <w:rFonts w:ascii="Tahoma" w:hAnsi="Tahoma" w:cs="Tahoma"/>
                <w:sz w:val="20"/>
                <w:szCs w:val="20"/>
              </w:rPr>
            </w:pPr>
            <w:r w:rsidRPr="00891C08">
              <w:rPr>
                <w:rFonts w:ascii="Tahoma" w:hAnsi="Tahoma" w:cs="Tahoma"/>
                <w:sz w:val="20"/>
              </w:rPr>
              <w:t xml:space="preserve">б) в виде электронного документа, подписанного электронной подписью, – с наиболее поздней из двух дат: даты приёмки </w:t>
            </w:r>
            <w:r>
              <w:rPr>
                <w:rFonts w:ascii="Tahoma" w:hAnsi="Tahoma" w:cs="Tahoma"/>
                <w:sz w:val="20"/>
              </w:rPr>
              <w:t>Услуг</w:t>
            </w:r>
            <w:r w:rsidRPr="00891C08">
              <w:rPr>
                <w:rFonts w:ascii="Tahoma" w:hAnsi="Tahoma" w:cs="Tahoma"/>
                <w:sz w:val="20"/>
              </w:rPr>
              <w:t xml:space="preserve"> / даты получения Заказчиком оригинала документа </w:t>
            </w:r>
          </w:p>
        </w:tc>
      </w:tr>
      <w:tr w:rsidR="00237BAD" w:rsidRPr="00344C0B" w14:paraId="359F5442" w14:textId="77777777" w:rsidTr="00003083">
        <w:tc>
          <w:tcPr>
            <w:tcW w:w="1843" w:type="dxa"/>
            <w:tcBorders>
              <w:top w:val="dotted" w:sz="4" w:space="0" w:color="auto"/>
              <w:bottom w:val="dotted" w:sz="4" w:space="0" w:color="auto"/>
              <w:right w:val="dotted" w:sz="4" w:space="0" w:color="auto"/>
            </w:tcBorders>
          </w:tcPr>
          <w:p w14:paraId="6AC97408" w14:textId="77777777" w:rsidR="00237BAD" w:rsidRPr="006C192F" w:rsidRDefault="00237BAD" w:rsidP="00003083">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4D754187" w14:textId="06276601" w:rsidR="00237BAD" w:rsidRDefault="001D73F9" w:rsidP="00003083">
            <w:pPr>
              <w:pStyle w:val="a9"/>
              <w:widowControl w:val="0"/>
              <w:autoSpaceDE w:val="0"/>
              <w:autoSpaceDN w:val="0"/>
              <w:adjustRightInd w:val="0"/>
              <w:ind w:left="140" w:firstLine="2"/>
              <w:rPr>
                <w:rFonts w:ascii="Tahoma" w:hAnsi="Tahoma" w:cs="Tahoma"/>
                <w:sz w:val="20"/>
              </w:rPr>
            </w:pPr>
            <w:r>
              <w:rPr>
                <w:rFonts w:ascii="Tahoma" w:hAnsi="Tahoma" w:cs="Tahoma"/>
                <w:sz w:val="20"/>
              </w:rPr>
              <w:t>п</w:t>
            </w:r>
            <w:r w:rsidR="00237BAD" w:rsidRPr="00AE73CC">
              <w:rPr>
                <w:rFonts w:ascii="Tahoma" w:hAnsi="Tahoma" w:cs="Tahoma"/>
                <w:sz w:val="20"/>
              </w:rPr>
              <w:t>ри условии предоставления</w:t>
            </w:r>
            <w:r>
              <w:rPr>
                <w:rFonts w:ascii="Tahoma" w:hAnsi="Tahoma" w:cs="Tahoma"/>
                <w:sz w:val="20"/>
              </w:rPr>
              <w:t xml:space="preserve"> оригиналов, соблюдения норм их оформления, и, если применимо, подписания обеими Сторонами</w:t>
            </w:r>
            <w:r w:rsidR="00237BAD" w:rsidRPr="00AE73CC">
              <w:rPr>
                <w:rFonts w:ascii="Tahoma" w:hAnsi="Tahoma" w:cs="Tahoma"/>
                <w:sz w:val="20"/>
              </w:rPr>
              <w:t>:</w:t>
            </w:r>
          </w:p>
          <w:p w14:paraId="3080DBC7" w14:textId="1034DB6A" w:rsidR="001D73F9" w:rsidRDefault="001D73F9" w:rsidP="00003083">
            <w:pPr>
              <w:pStyle w:val="a9"/>
              <w:widowControl w:val="0"/>
              <w:autoSpaceDE w:val="0"/>
              <w:autoSpaceDN w:val="0"/>
              <w:adjustRightInd w:val="0"/>
              <w:ind w:left="140" w:firstLine="2"/>
              <w:rPr>
                <w:rFonts w:ascii="Tahoma" w:hAnsi="Tahoma" w:cs="Tahoma"/>
                <w:sz w:val="20"/>
              </w:rPr>
            </w:pPr>
            <w:r>
              <w:rPr>
                <w:rFonts w:ascii="Tahoma" w:hAnsi="Tahoma" w:cs="Tahoma"/>
                <w:sz w:val="20"/>
              </w:rPr>
              <w:t>- Акт сдачи-приемки услуг;</w:t>
            </w:r>
          </w:p>
          <w:p w14:paraId="43148D6B" w14:textId="77777777" w:rsidR="001D73F9" w:rsidRDefault="001D73F9" w:rsidP="001D73F9">
            <w:pPr>
              <w:pStyle w:val="a9"/>
              <w:widowControl w:val="0"/>
              <w:autoSpaceDE w:val="0"/>
              <w:autoSpaceDN w:val="0"/>
              <w:adjustRightInd w:val="0"/>
              <w:ind w:left="140" w:firstLine="2"/>
              <w:rPr>
                <w:rFonts w:ascii="Tahoma" w:hAnsi="Tahoma" w:cs="Tahoma"/>
                <w:bCs/>
                <w:color w:val="FF0000"/>
                <w:sz w:val="20"/>
              </w:rPr>
            </w:pPr>
            <w:r w:rsidRPr="00335249">
              <w:rPr>
                <w:rFonts w:ascii="Tahoma" w:hAnsi="Tahoma" w:cs="Tahoma"/>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с приложением подтверждающих документов</w:t>
            </w:r>
            <w:r>
              <w:rPr>
                <w:rFonts w:ascii="Tahoma" w:hAnsi="Tahoma" w:cs="Tahoma"/>
                <w:bCs/>
                <w:sz w:val="20"/>
              </w:rPr>
              <w:t>;</w:t>
            </w:r>
            <w:r w:rsidRPr="00137E36">
              <w:rPr>
                <w:rFonts w:ascii="Tahoma" w:hAnsi="Tahoma" w:cs="Tahoma"/>
                <w:bCs/>
                <w:color w:val="FF0000"/>
                <w:sz w:val="20"/>
              </w:rPr>
              <w:t>]</w:t>
            </w:r>
          </w:p>
          <w:p w14:paraId="06822574" w14:textId="77777777" w:rsidR="001D73F9" w:rsidRDefault="001D73F9" w:rsidP="001D73F9">
            <w:pPr>
              <w:pStyle w:val="a9"/>
              <w:widowControl w:val="0"/>
              <w:autoSpaceDE w:val="0"/>
              <w:autoSpaceDN w:val="0"/>
              <w:adjustRightInd w:val="0"/>
              <w:ind w:left="140" w:firstLine="2"/>
              <w:rPr>
                <w:rFonts w:ascii="Tahoma" w:hAnsi="Tahoma" w:cs="Tahoma"/>
                <w:bCs/>
                <w:sz w:val="20"/>
              </w:rPr>
            </w:pPr>
            <w:r w:rsidRPr="00335249">
              <w:rPr>
                <w:rFonts w:ascii="Tahoma" w:hAnsi="Tahoma" w:cs="Tahoma"/>
                <w:sz w:val="20"/>
              </w:rPr>
              <w:t>-</w:t>
            </w:r>
            <w:r w:rsidRPr="00335249">
              <w:rPr>
                <w:rFonts w:ascii="Tahoma" w:hAnsi="Tahoma" w:cs="Tahoma"/>
                <w:bCs/>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w:t>
            </w:r>
            <w:r>
              <w:rPr>
                <w:rFonts w:ascii="Tahoma" w:hAnsi="Tahoma" w:cs="Tahoma"/>
                <w:bCs/>
                <w:sz w:val="20"/>
              </w:rPr>
              <w:t>Отчета</w:t>
            </w:r>
            <w:proofErr w:type="gramEnd"/>
            <w:r>
              <w:rPr>
                <w:rFonts w:ascii="Tahoma" w:hAnsi="Tahoma" w:cs="Tahoma"/>
                <w:bCs/>
                <w:sz w:val="20"/>
              </w:rPr>
              <w:t xml:space="preserve"> об использовании материалов; </w:t>
            </w:r>
            <w:r w:rsidRPr="00137E36">
              <w:rPr>
                <w:rFonts w:ascii="Tahoma" w:hAnsi="Tahoma" w:cs="Tahoma"/>
                <w:bCs/>
                <w:color w:val="FF0000"/>
                <w:sz w:val="20"/>
              </w:rPr>
              <w:t>]</w:t>
            </w:r>
          </w:p>
          <w:p w14:paraId="49E395FA" w14:textId="77777777" w:rsidR="001D73F9" w:rsidRDefault="001D73F9" w:rsidP="001D73F9">
            <w:pPr>
              <w:pStyle w:val="a9"/>
              <w:widowControl w:val="0"/>
              <w:autoSpaceDE w:val="0"/>
              <w:autoSpaceDN w:val="0"/>
              <w:adjustRightInd w:val="0"/>
              <w:ind w:left="140" w:firstLine="2"/>
              <w:rPr>
                <w:rFonts w:ascii="Tahoma" w:hAnsi="Tahoma" w:cs="Tahoma"/>
                <w:bCs/>
                <w:sz w:val="20"/>
              </w:rPr>
            </w:pPr>
            <w:r w:rsidRPr="00335249">
              <w:rPr>
                <w:rFonts w:ascii="Tahoma" w:hAnsi="Tahoma" w:cs="Tahoma"/>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w:t>
            </w:r>
            <w:r>
              <w:rPr>
                <w:rFonts w:ascii="Tahoma" w:hAnsi="Tahoma" w:cs="Tahoma"/>
                <w:bCs/>
                <w:sz w:val="20"/>
              </w:rPr>
              <w:t>материалов;</w:t>
            </w:r>
            <w:r w:rsidRPr="004B1682">
              <w:rPr>
                <w:rFonts w:ascii="Tahoma" w:hAnsi="Tahoma" w:cs="Tahoma"/>
                <w:bCs/>
                <w:sz w:val="20"/>
              </w:rPr>
              <w:t xml:space="preserve"> </w:t>
            </w:r>
            <w:r w:rsidRPr="00137E36">
              <w:rPr>
                <w:rFonts w:ascii="Tahoma" w:hAnsi="Tahoma" w:cs="Tahoma"/>
                <w:bCs/>
                <w:color w:val="FF0000"/>
                <w:sz w:val="20"/>
              </w:rPr>
              <w:t>]</w:t>
            </w:r>
            <w:r>
              <w:rPr>
                <w:rFonts w:ascii="Tahoma" w:hAnsi="Tahoma" w:cs="Tahoma"/>
                <w:bCs/>
                <w:color w:val="FF0000"/>
                <w:sz w:val="20"/>
              </w:rPr>
              <w:t xml:space="preserve"> </w:t>
            </w:r>
          </w:p>
          <w:p w14:paraId="3AFD728F" w14:textId="77777777" w:rsidR="001D73F9" w:rsidRPr="004B1682" w:rsidRDefault="001D73F9" w:rsidP="001D73F9">
            <w:pPr>
              <w:pStyle w:val="a9"/>
              <w:widowControl w:val="0"/>
              <w:autoSpaceDE w:val="0"/>
              <w:autoSpaceDN w:val="0"/>
              <w:adjustRightInd w:val="0"/>
              <w:ind w:left="140" w:firstLine="2"/>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07D01618" w14:textId="77777777" w:rsidR="001D73F9" w:rsidRDefault="001D73F9" w:rsidP="001D73F9">
            <w:pPr>
              <w:pStyle w:val="a9"/>
              <w:widowControl w:val="0"/>
              <w:autoSpaceDE w:val="0"/>
              <w:autoSpaceDN w:val="0"/>
              <w:adjustRightInd w:val="0"/>
              <w:spacing w:before="120" w:after="240"/>
              <w:ind w:left="150" w:right="142"/>
              <w:rPr>
                <w:rFonts w:ascii="Tahoma" w:hAnsi="Tahoma" w:cs="Tahoma"/>
                <w:sz w:val="20"/>
              </w:rPr>
            </w:pPr>
          </w:p>
          <w:p w14:paraId="47160F68" w14:textId="21DBC98E" w:rsidR="001D73F9" w:rsidRPr="00891C08" w:rsidRDefault="001D73F9" w:rsidP="001D73F9">
            <w:pPr>
              <w:pStyle w:val="a9"/>
              <w:widowControl w:val="0"/>
              <w:autoSpaceDE w:val="0"/>
              <w:autoSpaceDN w:val="0"/>
              <w:adjustRightInd w:val="0"/>
              <w:spacing w:before="120" w:after="240"/>
              <w:ind w:left="150" w:right="142"/>
              <w:rPr>
                <w:rFonts w:ascii="Tahoma" w:hAnsi="Tahoma" w:cs="Tahoma"/>
                <w:sz w:val="20"/>
              </w:rPr>
            </w:pPr>
            <w:r w:rsidRPr="00891C08">
              <w:rPr>
                <w:rFonts w:ascii="Tahoma" w:hAnsi="Tahoma" w:cs="Tahoma"/>
                <w:sz w:val="20"/>
              </w:rPr>
              <w:t xml:space="preserve">Если оригиналы документов предоставлены в срок менее 5 </w:t>
            </w:r>
            <w:proofErr w:type="spellStart"/>
            <w:r w:rsidRPr="00891C08">
              <w:rPr>
                <w:rFonts w:ascii="Tahoma" w:hAnsi="Tahoma" w:cs="Tahoma"/>
                <w:sz w:val="20"/>
              </w:rPr>
              <w:t>к.д</w:t>
            </w:r>
            <w:proofErr w:type="spellEnd"/>
            <w:r w:rsidRPr="00891C08">
              <w:rPr>
                <w:rFonts w:ascii="Tahoma" w:hAnsi="Tahoma" w:cs="Tahoma"/>
                <w:sz w:val="20"/>
              </w:rPr>
              <w:t xml:space="preserve">. до даты платежа, оплата осуществляется не ранее </w:t>
            </w:r>
            <w:r w:rsidRPr="00891C08">
              <w:rPr>
                <w:rFonts w:ascii="Tahoma" w:hAnsi="Tahoma" w:cs="Tahoma"/>
                <w:color w:val="FF0000"/>
                <w:sz w:val="20"/>
              </w:rPr>
              <w:t>[</w:t>
            </w:r>
            <w:r w:rsidRPr="00891C08">
              <w:rPr>
                <w:rFonts w:ascii="Tahoma" w:hAnsi="Tahoma" w:cs="Tahoma"/>
                <w:sz w:val="20"/>
              </w:rPr>
              <w:t xml:space="preserve"> первого (-ой) рабочего (-ей) </w:t>
            </w:r>
            <w:r w:rsidRPr="00891C08">
              <w:rPr>
                <w:rFonts w:ascii="Tahoma" w:hAnsi="Tahoma" w:cs="Tahoma"/>
                <w:color w:val="FF0000"/>
                <w:sz w:val="20"/>
              </w:rPr>
              <w:t>[</w:t>
            </w:r>
            <w:r w:rsidRPr="00891C08">
              <w:rPr>
                <w:rFonts w:ascii="Tahoma" w:hAnsi="Tahoma" w:cs="Tahoma"/>
                <w:sz w:val="20"/>
              </w:rPr>
              <w:t>•</w:t>
            </w:r>
            <w:r w:rsidRPr="00891C08">
              <w:rPr>
                <w:rFonts w:ascii="Tahoma" w:hAnsi="Tahoma" w:cs="Tahoma"/>
                <w:color w:val="FF0000"/>
                <w:sz w:val="20"/>
              </w:rPr>
              <w:t>]</w:t>
            </w:r>
            <w:r w:rsidRPr="00891C08">
              <w:rPr>
                <w:rFonts w:ascii="Tahoma" w:hAnsi="Tahoma" w:cs="Tahoma"/>
                <w:sz w:val="20"/>
              </w:rPr>
              <w:t xml:space="preserve"> после </w:t>
            </w:r>
            <w:r w:rsidRPr="00891C08">
              <w:rPr>
                <w:rFonts w:ascii="Tahoma" w:hAnsi="Tahoma" w:cs="Tahoma"/>
                <w:color w:val="FF0000"/>
                <w:sz w:val="20"/>
              </w:rPr>
              <w:t>]</w:t>
            </w:r>
            <w:r w:rsidRPr="00891C08">
              <w:rPr>
                <w:rStyle w:val="a7"/>
                <w:rFonts w:eastAsia="Tahoma" w:cs="Tahoma"/>
                <w:bCs/>
              </w:rPr>
              <w:t xml:space="preserve"> </w:t>
            </w:r>
            <w:r w:rsidRPr="00AD79E7">
              <w:rPr>
                <w:rStyle w:val="a7"/>
                <w:rFonts w:eastAsia="Tahoma" w:cs="Tahoma"/>
                <w:bCs/>
                <w:color w:val="FF0000"/>
                <w:lang w:val="en-US"/>
              </w:rPr>
              <w:footnoteReference w:id="354"/>
            </w:r>
            <w:r w:rsidRPr="00891C08">
              <w:rPr>
                <w:rFonts w:ascii="Tahoma" w:hAnsi="Tahoma" w:cs="Tahoma"/>
                <w:color w:val="FF0000"/>
                <w:sz w:val="20"/>
              </w:rPr>
              <w:t xml:space="preserve"> </w:t>
            </w:r>
            <w:r w:rsidRPr="00891C08">
              <w:rPr>
                <w:rFonts w:ascii="Tahoma" w:hAnsi="Tahoma" w:cs="Tahoma"/>
                <w:sz w:val="20"/>
              </w:rPr>
              <w:t xml:space="preserve">истечения 5 </w:t>
            </w:r>
            <w:proofErr w:type="spellStart"/>
            <w:r w:rsidRPr="00891C08">
              <w:rPr>
                <w:rFonts w:ascii="Tahoma" w:hAnsi="Tahoma" w:cs="Tahoma"/>
                <w:sz w:val="20"/>
              </w:rPr>
              <w:t>к.д</w:t>
            </w:r>
            <w:proofErr w:type="spellEnd"/>
            <w:r w:rsidRPr="00891C08">
              <w:rPr>
                <w:rFonts w:ascii="Tahoma" w:hAnsi="Tahoma" w:cs="Tahoma"/>
                <w:sz w:val="20"/>
              </w:rPr>
              <w:t>. с даты их предоставления.</w:t>
            </w:r>
          </w:p>
          <w:p w14:paraId="08FE054C" w14:textId="77777777" w:rsidR="001D73F9" w:rsidRDefault="001D73F9" w:rsidP="001D73F9">
            <w:pPr>
              <w:pStyle w:val="a9"/>
              <w:widowControl w:val="0"/>
              <w:autoSpaceDE w:val="0"/>
              <w:autoSpaceDN w:val="0"/>
              <w:adjustRightInd w:val="0"/>
              <w:ind w:left="140" w:firstLine="2"/>
              <w:contextualSpacing w:val="0"/>
              <w:jc w:val="both"/>
              <w:rPr>
                <w:rFonts w:ascii="Tahoma" w:hAnsi="Tahoma" w:cs="Tahoma"/>
                <w:color w:val="FF0000"/>
                <w:sz w:val="20"/>
              </w:rPr>
            </w:pPr>
          </w:p>
          <w:p w14:paraId="7DE42D00" w14:textId="5B5A8344" w:rsidR="00237BAD" w:rsidRPr="00344C0B" w:rsidRDefault="001D73F9" w:rsidP="00B656CC">
            <w:pPr>
              <w:pStyle w:val="a9"/>
              <w:widowControl w:val="0"/>
              <w:autoSpaceDE w:val="0"/>
              <w:autoSpaceDN w:val="0"/>
              <w:adjustRightInd w:val="0"/>
              <w:ind w:left="140" w:firstLine="2"/>
              <w:contextualSpacing w:val="0"/>
              <w:jc w:val="both"/>
              <w:rPr>
                <w:rFonts w:ascii="Tahoma" w:hAnsi="Tahoma" w:cs="Tahoma"/>
                <w:sz w:val="20"/>
                <w:szCs w:val="20"/>
              </w:rPr>
            </w:pPr>
            <w:proofErr w:type="gramStart"/>
            <w:r w:rsidRPr="00891C08">
              <w:rPr>
                <w:rFonts w:ascii="Tahoma" w:hAnsi="Tahoma" w:cs="Tahoma"/>
                <w:color w:val="FF0000"/>
                <w:sz w:val="20"/>
              </w:rPr>
              <w:t>[</w:t>
            </w:r>
            <w:r w:rsidRPr="00891C08">
              <w:rPr>
                <w:rFonts w:ascii="Tahoma" w:hAnsi="Tahoma" w:cs="Tahoma"/>
                <w:sz w:val="20"/>
              </w:rPr>
              <w:t xml:space="preserve"> Оплата</w:t>
            </w:r>
            <w:proofErr w:type="gramEnd"/>
            <w:r w:rsidRPr="00891C08">
              <w:rPr>
                <w:rFonts w:ascii="Tahoma" w:hAnsi="Tahoma" w:cs="Tahoma"/>
                <w:sz w:val="20"/>
              </w:rPr>
              <w:t xml:space="preserve"> </w:t>
            </w:r>
            <w:r>
              <w:rPr>
                <w:rFonts w:ascii="Tahoma" w:hAnsi="Tahoma" w:cs="Tahoma"/>
                <w:sz w:val="20"/>
              </w:rPr>
              <w:t>Услуг</w:t>
            </w:r>
            <w:r w:rsidRPr="00891C08">
              <w:rPr>
                <w:rFonts w:ascii="Tahoma" w:hAnsi="Tahoma" w:cs="Tahoma"/>
                <w:sz w:val="20"/>
              </w:rPr>
              <w:t xml:space="preserve"> по последнему этапу осуществляется при условии подписания Сторонами Актов сдачи-приёмки </w:t>
            </w:r>
            <w:r>
              <w:rPr>
                <w:rFonts w:ascii="Tahoma" w:hAnsi="Tahoma" w:cs="Tahoma"/>
                <w:sz w:val="20"/>
              </w:rPr>
              <w:t>услуг</w:t>
            </w:r>
            <w:r w:rsidRPr="00891C08">
              <w:rPr>
                <w:rFonts w:ascii="Tahoma" w:hAnsi="Tahoma" w:cs="Tahoma"/>
                <w:sz w:val="20"/>
              </w:rPr>
              <w:t xml:space="preserve"> по всем предшествующим этапам. </w:t>
            </w:r>
            <w:r w:rsidRPr="00891C08">
              <w:rPr>
                <w:rFonts w:ascii="Tahoma" w:hAnsi="Tahoma" w:cs="Tahoma"/>
                <w:color w:val="FF0000"/>
                <w:sz w:val="20"/>
              </w:rPr>
              <w:t>]</w:t>
            </w:r>
          </w:p>
        </w:tc>
      </w:tr>
    </w:tbl>
    <w:p w14:paraId="3C703A2C" w14:textId="77777777" w:rsidR="00237BAD" w:rsidRPr="00344C0B" w:rsidRDefault="00237BAD" w:rsidP="00237BAD">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lastRenderedPageBreak/>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355"/>
      </w:r>
    </w:p>
    <w:p w14:paraId="31C6C4A1" w14:textId="77777777" w:rsidR="00735435" w:rsidRPr="00450BF5" w:rsidRDefault="00735435" w:rsidP="00DD7E12">
      <w:pPr>
        <w:spacing w:before="120" w:after="240"/>
        <w:jc w:val="both"/>
        <w:rPr>
          <w:rFonts w:ascii="Tahoma" w:hAnsi="Tahoma" w:cs="Tahoma"/>
          <w:sz w:val="20"/>
          <w:highlight w:val="cyan"/>
        </w:rPr>
      </w:pPr>
      <w:proofErr w:type="gramStart"/>
      <w:r w:rsidRPr="00344C0B">
        <w:rPr>
          <w:rFonts w:ascii="Tahoma" w:hAnsi="Tahoma" w:cs="Tahoma"/>
          <w:color w:val="FF0000"/>
          <w:sz w:val="20"/>
          <w:szCs w:val="20"/>
        </w:rPr>
        <w:t>[</w:t>
      </w:r>
      <w:r>
        <w:rPr>
          <w:rFonts w:ascii="Tahoma" w:hAnsi="Tahoma" w:cs="Tahoma"/>
          <w:color w:val="FF0000"/>
          <w:sz w:val="20"/>
          <w:szCs w:val="20"/>
        </w:rPr>
        <w:t xml:space="preserve"> </w:t>
      </w:r>
      <w:r w:rsidRPr="00523BF2">
        <w:rPr>
          <w:rFonts w:ascii="Tahoma" w:hAnsi="Tahoma" w:cs="Tahoma"/>
          <w:i/>
          <w:sz w:val="20"/>
        </w:rPr>
        <w:t>ЕСЛИ</w:t>
      </w:r>
      <w:proofErr w:type="gramEnd"/>
      <w:r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639"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7796"/>
      </w:tblGrid>
      <w:tr w:rsidR="00735435" w:rsidRPr="00AC2246" w14:paraId="055F5312" w14:textId="77777777" w:rsidTr="00B656CC">
        <w:trPr>
          <w:trHeight w:val="280"/>
        </w:trPr>
        <w:tc>
          <w:tcPr>
            <w:tcW w:w="9639" w:type="dxa"/>
            <w:gridSpan w:val="2"/>
            <w:shd w:val="clear" w:color="auto" w:fill="F2F2F2" w:themeFill="background1" w:themeFillShade="F2"/>
          </w:tcPr>
          <w:p w14:paraId="317234C6" w14:textId="1C80E21A" w:rsidR="00735435" w:rsidRPr="008B3518" w:rsidRDefault="00735435" w:rsidP="00D72BC8">
            <w:pPr>
              <w:ind w:left="148"/>
              <w:jc w:val="both"/>
              <w:rPr>
                <w:rFonts w:ascii="Tahoma" w:hAnsi="Tahoma" w:cs="Tahoma"/>
                <w:b/>
                <w:sz w:val="20"/>
                <w:szCs w:val="20"/>
              </w:rPr>
            </w:pPr>
            <w:r w:rsidRPr="008B3518">
              <w:rPr>
                <w:rFonts w:ascii="Tahoma" w:hAnsi="Tahoma" w:cs="Tahoma"/>
                <w:sz w:val="20"/>
                <w:szCs w:val="20"/>
              </w:rPr>
              <w:t>Оплата оказанных Услуг 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735435" w:rsidRPr="00AC2246" w14:paraId="7DB84702" w14:textId="77777777" w:rsidTr="00B656CC">
        <w:tc>
          <w:tcPr>
            <w:tcW w:w="1843" w:type="dxa"/>
            <w:tcBorders>
              <w:bottom w:val="dotted" w:sz="4" w:space="0" w:color="auto"/>
              <w:right w:val="dotted" w:sz="4" w:space="0" w:color="auto"/>
            </w:tcBorders>
          </w:tcPr>
          <w:p w14:paraId="3502836D" w14:textId="77777777" w:rsidR="00735435" w:rsidRPr="008B3518" w:rsidRDefault="00735435" w:rsidP="00D72BC8">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7796" w:type="dxa"/>
            <w:tcBorders>
              <w:top w:val="dotted" w:sz="4" w:space="0" w:color="auto"/>
              <w:left w:val="dotted" w:sz="4" w:space="0" w:color="auto"/>
              <w:bottom w:val="dotted" w:sz="4" w:space="0" w:color="auto"/>
            </w:tcBorders>
            <w:shd w:val="clear" w:color="auto" w:fill="F2F2F2"/>
          </w:tcPr>
          <w:p w14:paraId="3C78B4AE"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не позднее 15 </w:t>
            </w:r>
            <w:proofErr w:type="spellStart"/>
            <w:r w:rsidRPr="008B3518">
              <w:rPr>
                <w:rFonts w:ascii="Tahoma" w:hAnsi="Tahoma" w:cs="Tahoma"/>
                <w:sz w:val="20"/>
                <w:szCs w:val="20"/>
              </w:rPr>
              <w:t>к.д</w:t>
            </w:r>
            <w:proofErr w:type="spellEnd"/>
            <w:r w:rsidRPr="008B3518">
              <w:rPr>
                <w:rFonts w:ascii="Tahoma" w:hAnsi="Tahoma" w:cs="Tahoma"/>
                <w:sz w:val="20"/>
                <w:szCs w:val="20"/>
              </w:rPr>
              <w:t>.</w:t>
            </w:r>
            <w:r>
              <w:rPr>
                <w:rFonts w:ascii="Tahoma" w:hAnsi="Tahoma" w:cs="Tahoma"/>
                <w:sz w:val="20"/>
                <w:szCs w:val="20"/>
              </w:rPr>
              <w:t xml:space="preserve"> </w:t>
            </w:r>
          </w:p>
        </w:tc>
      </w:tr>
      <w:tr w:rsidR="00735435" w:rsidRPr="00AC2246" w14:paraId="79DDFDAE" w14:textId="77777777" w:rsidTr="00B656CC">
        <w:tc>
          <w:tcPr>
            <w:tcW w:w="1843" w:type="dxa"/>
            <w:tcBorders>
              <w:top w:val="dotted" w:sz="4" w:space="0" w:color="auto"/>
              <w:bottom w:val="dotted" w:sz="4" w:space="0" w:color="auto"/>
              <w:right w:val="dotted" w:sz="4" w:space="0" w:color="auto"/>
            </w:tcBorders>
          </w:tcPr>
          <w:p w14:paraId="218902BA"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7796" w:type="dxa"/>
            <w:tcBorders>
              <w:top w:val="dotted" w:sz="4" w:space="0" w:color="auto"/>
              <w:left w:val="dotted" w:sz="4" w:space="0" w:color="auto"/>
              <w:bottom w:val="dotted" w:sz="4" w:space="0" w:color="auto"/>
            </w:tcBorders>
            <w:shd w:val="clear" w:color="auto" w:fill="F2F2F2"/>
          </w:tcPr>
          <w:p w14:paraId="203A5BBC"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735435" w:rsidRPr="00AC2246" w14:paraId="3F94CDB0" w14:textId="77777777" w:rsidTr="00B656CC">
        <w:tc>
          <w:tcPr>
            <w:tcW w:w="1843" w:type="dxa"/>
            <w:tcBorders>
              <w:top w:val="dotted" w:sz="4" w:space="0" w:color="auto"/>
              <w:bottom w:val="dotted" w:sz="4" w:space="0" w:color="auto"/>
              <w:right w:val="dotted" w:sz="4" w:space="0" w:color="auto"/>
            </w:tcBorders>
          </w:tcPr>
          <w:p w14:paraId="5459F9DD"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7796" w:type="dxa"/>
            <w:tcBorders>
              <w:top w:val="dotted" w:sz="4" w:space="0" w:color="auto"/>
              <w:left w:val="dotted" w:sz="4" w:space="0" w:color="auto"/>
              <w:bottom w:val="dotted" w:sz="4" w:space="0" w:color="auto"/>
            </w:tcBorders>
            <w:shd w:val="clear" w:color="auto" w:fill="F2F2F2"/>
          </w:tcPr>
          <w:p w14:paraId="1AD384A7" w14:textId="77777777" w:rsidR="00735435" w:rsidRPr="008B3518" w:rsidRDefault="00735435" w:rsidP="00D72BC8">
            <w:pPr>
              <w:pStyle w:val="a9"/>
              <w:ind w:left="142"/>
              <w:contextualSpacing w:val="0"/>
              <w:jc w:val="both"/>
              <w:rPr>
                <w:rFonts w:ascii="Tahoma" w:hAnsi="Tahoma" w:cs="Tahoma"/>
                <w:bCs/>
                <w:sz w:val="20"/>
                <w:szCs w:val="20"/>
              </w:rPr>
            </w:pPr>
            <w:r w:rsidRPr="008B3518">
              <w:rPr>
                <w:rFonts w:ascii="Tahoma" w:hAnsi="Tahoma" w:cs="Tahoma"/>
                <w:sz w:val="20"/>
                <w:szCs w:val="20"/>
              </w:rPr>
              <w:t xml:space="preserve">а в случае получения Заказчиком счета-фактуры по истечении 12 </w:t>
            </w:r>
            <w:proofErr w:type="spellStart"/>
            <w:r w:rsidRPr="008B3518">
              <w:rPr>
                <w:rFonts w:ascii="Tahoma" w:hAnsi="Tahoma" w:cs="Tahoma"/>
                <w:sz w:val="20"/>
                <w:szCs w:val="20"/>
              </w:rPr>
              <w:t>к.д</w:t>
            </w:r>
            <w:proofErr w:type="spellEnd"/>
            <w:r w:rsidRPr="008B3518">
              <w:rPr>
                <w:rFonts w:ascii="Tahoma" w:hAnsi="Tahoma" w:cs="Tahoma"/>
                <w:sz w:val="20"/>
                <w:szCs w:val="20"/>
              </w:rPr>
              <w:t xml:space="preserve">. с даты его составления – не позднее 5 </w:t>
            </w:r>
            <w:proofErr w:type="spellStart"/>
            <w:r w:rsidRPr="008B3518">
              <w:rPr>
                <w:rFonts w:ascii="Tahoma" w:hAnsi="Tahoma" w:cs="Tahoma"/>
                <w:sz w:val="20"/>
                <w:szCs w:val="20"/>
              </w:rPr>
              <w:t>к.д</w:t>
            </w:r>
            <w:proofErr w:type="spellEnd"/>
            <w:r w:rsidRPr="008B3518">
              <w:rPr>
                <w:rFonts w:ascii="Tahoma" w:hAnsi="Tahoma" w:cs="Tahoma"/>
                <w:sz w:val="20"/>
                <w:szCs w:val="20"/>
              </w:rPr>
              <w:t>.</w:t>
            </w:r>
            <w:r>
              <w:rPr>
                <w:rFonts w:ascii="Tahoma" w:hAnsi="Tahoma" w:cs="Tahoma"/>
                <w:sz w:val="20"/>
                <w:szCs w:val="20"/>
              </w:rPr>
              <w:t xml:space="preserve"> </w:t>
            </w:r>
          </w:p>
        </w:tc>
      </w:tr>
      <w:tr w:rsidR="00735435" w:rsidRPr="00AC2246" w14:paraId="6D206FAF" w14:textId="77777777" w:rsidTr="00B656CC">
        <w:tc>
          <w:tcPr>
            <w:tcW w:w="1843" w:type="dxa"/>
            <w:tcBorders>
              <w:top w:val="dotted" w:sz="4" w:space="0" w:color="auto"/>
              <w:bottom w:val="dotted" w:sz="4" w:space="0" w:color="auto"/>
              <w:right w:val="dotted" w:sz="4" w:space="0" w:color="auto"/>
            </w:tcBorders>
          </w:tcPr>
          <w:p w14:paraId="4AA3BCAB"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7796" w:type="dxa"/>
            <w:tcBorders>
              <w:top w:val="dotted" w:sz="4" w:space="0" w:color="auto"/>
              <w:left w:val="dotted" w:sz="4" w:space="0" w:color="auto"/>
              <w:bottom w:val="dotted" w:sz="4" w:space="0" w:color="auto"/>
            </w:tcBorders>
            <w:shd w:val="clear" w:color="auto" w:fill="F2F2F2"/>
          </w:tcPr>
          <w:p w14:paraId="0689BCE6"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735435" w:rsidRPr="00AC2246" w14:paraId="0D2F1AE4" w14:textId="77777777" w:rsidTr="00B656CC">
        <w:tc>
          <w:tcPr>
            <w:tcW w:w="1843" w:type="dxa"/>
            <w:tcBorders>
              <w:top w:val="dotted" w:sz="4" w:space="0" w:color="auto"/>
              <w:bottom w:val="dotted" w:sz="4" w:space="0" w:color="auto"/>
              <w:right w:val="dotted" w:sz="4" w:space="0" w:color="auto"/>
            </w:tcBorders>
          </w:tcPr>
          <w:p w14:paraId="10698C4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7796" w:type="dxa"/>
            <w:tcBorders>
              <w:top w:val="dotted" w:sz="4" w:space="0" w:color="auto"/>
              <w:left w:val="dotted" w:sz="4" w:space="0" w:color="auto"/>
              <w:bottom w:val="dotted" w:sz="4" w:space="0" w:color="auto"/>
            </w:tcBorders>
            <w:shd w:val="clear" w:color="auto" w:fill="F2F2F2"/>
          </w:tcPr>
          <w:p w14:paraId="3C3660DF"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сдачи-приемки услуг</w:t>
            </w:r>
            <w:r w:rsidRPr="008B3518">
              <w:rPr>
                <w:rFonts w:ascii="Tahoma" w:hAnsi="Tahoma" w:cs="Tahoma"/>
                <w:sz w:val="20"/>
                <w:szCs w:val="20"/>
              </w:rPr>
              <w:t>.</w:t>
            </w:r>
          </w:p>
        </w:tc>
      </w:tr>
      <w:tr w:rsidR="00735435" w:rsidRPr="00344C0B" w14:paraId="745E34B0" w14:textId="77777777" w:rsidTr="00B656CC">
        <w:tc>
          <w:tcPr>
            <w:tcW w:w="1843" w:type="dxa"/>
            <w:tcBorders>
              <w:top w:val="dotted" w:sz="4" w:space="0" w:color="auto"/>
              <w:bottom w:val="dotted" w:sz="4" w:space="0" w:color="auto"/>
              <w:right w:val="dotted" w:sz="4" w:space="0" w:color="auto"/>
            </w:tcBorders>
          </w:tcPr>
          <w:p w14:paraId="6327421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7796" w:type="dxa"/>
            <w:tcBorders>
              <w:top w:val="dotted" w:sz="4" w:space="0" w:color="auto"/>
              <w:left w:val="dotted" w:sz="4" w:space="0" w:color="auto"/>
              <w:bottom w:val="dotted" w:sz="4" w:space="0" w:color="auto"/>
            </w:tcBorders>
            <w:shd w:val="clear" w:color="auto" w:fill="F2F2F2"/>
          </w:tcPr>
          <w:p w14:paraId="741E6A94" w14:textId="2F23C264" w:rsidR="00735435" w:rsidRDefault="0094465B" w:rsidP="00E413E7">
            <w:pPr>
              <w:pStyle w:val="a9"/>
              <w:widowControl w:val="0"/>
              <w:autoSpaceDE w:val="0"/>
              <w:autoSpaceDN w:val="0"/>
              <w:adjustRightInd w:val="0"/>
              <w:ind w:left="140"/>
              <w:rPr>
                <w:rFonts w:ascii="Tahoma" w:hAnsi="Tahoma" w:cs="Tahoma"/>
                <w:sz w:val="20"/>
              </w:rPr>
            </w:pPr>
            <w:r>
              <w:rPr>
                <w:rFonts w:ascii="Tahoma" w:hAnsi="Tahoma" w:cs="Tahoma"/>
                <w:sz w:val="20"/>
              </w:rPr>
              <w:t>п</w:t>
            </w:r>
            <w:r w:rsidR="00735435" w:rsidRPr="00AE73CC">
              <w:rPr>
                <w:rFonts w:ascii="Tahoma" w:hAnsi="Tahoma" w:cs="Tahoma"/>
                <w:sz w:val="20"/>
              </w:rPr>
              <w:t>ри условии предоставления:</w:t>
            </w:r>
          </w:p>
          <w:p w14:paraId="37BB3DE4" w14:textId="0CC18842" w:rsidR="0094465B" w:rsidRDefault="0094465B" w:rsidP="00E413E7">
            <w:pPr>
              <w:pStyle w:val="a9"/>
              <w:widowControl w:val="0"/>
              <w:autoSpaceDE w:val="0"/>
              <w:autoSpaceDN w:val="0"/>
              <w:adjustRightInd w:val="0"/>
              <w:ind w:left="140"/>
              <w:rPr>
                <w:rFonts w:ascii="Tahoma" w:hAnsi="Tahoma" w:cs="Tahoma"/>
                <w:color w:val="FF0000"/>
                <w:sz w:val="20"/>
              </w:rPr>
            </w:pPr>
            <w:r>
              <w:rPr>
                <w:rFonts w:ascii="Tahoma" w:hAnsi="Tahoma" w:cs="Tahoma"/>
                <w:color w:val="FF0000"/>
                <w:sz w:val="20"/>
              </w:rPr>
              <w:t xml:space="preserve">- </w:t>
            </w:r>
            <w:r w:rsidRPr="00AD79E7">
              <w:rPr>
                <w:rFonts w:ascii="Tahoma" w:hAnsi="Tahoma" w:cs="Tahoma"/>
                <w:sz w:val="20"/>
              </w:rPr>
              <w:t>Акта сдачи-приемки услуг;</w:t>
            </w:r>
          </w:p>
          <w:p w14:paraId="4DEB98E4" w14:textId="38A27883" w:rsidR="00735435" w:rsidRDefault="00735435" w:rsidP="001D7D8C">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с приложением подтверждающих документов</w:t>
            </w:r>
            <w:r>
              <w:rPr>
                <w:rFonts w:ascii="Tahoma" w:hAnsi="Tahoma" w:cs="Tahoma"/>
                <w:bCs/>
                <w:sz w:val="20"/>
              </w:rPr>
              <w:t>;</w:t>
            </w:r>
            <w:r w:rsidRPr="00137E36">
              <w:rPr>
                <w:rFonts w:ascii="Tahoma" w:hAnsi="Tahoma" w:cs="Tahoma"/>
                <w:bCs/>
                <w:color w:val="FF0000"/>
                <w:sz w:val="20"/>
              </w:rPr>
              <w:t>]</w:t>
            </w:r>
          </w:p>
          <w:p w14:paraId="257A6290" w14:textId="6277FB03" w:rsidR="0094465B" w:rsidRDefault="0094465B" w:rsidP="001D7D8C">
            <w:pPr>
              <w:pStyle w:val="a9"/>
              <w:widowControl w:val="0"/>
              <w:autoSpaceDE w:val="0"/>
              <w:autoSpaceDN w:val="0"/>
              <w:adjustRightInd w:val="0"/>
              <w:ind w:left="140"/>
              <w:rPr>
                <w:rFonts w:ascii="Tahoma" w:hAnsi="Tahoma" w:cs="Tahoma"/>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Pr>
                <w:rFonts w:ascii="Tahoma" w:hAnsi="Tahoma" w:cs="Tahoma"/>
                <w:color w:val="FF0000"/>
                <w:sz w:val="20"/>
              </w:rPr>
              <w:t xml:space="preserve"> </w:t>
            </w:r>
            <w:r w:rsidRPr="00AD79E7">
              <w:rPr>
                <w:rFonts w:ascii="Tahoma" w:hAnsi="Tahoma" w:cs="Tahoma"/>
                <w:sz w:val="20"/>
              </w:rPr>
              <w:t>Отчета</w:t>
            </w:r>
            <w:proofErr w:type="gramEnd"/>
            <w:r w:rsidRPr="00AD79E7">
              <w:rPr>
                <w:rFonts w:ascii="Tahoma" w:hAnsi="Tahoma" w:cs="Tahoma"/>
                <w:sz w:val="20"/>
              </w:rPr>
              <w:t xml:space="preserve"> об использовании материалов; </w:t>
            </w:r>
            <w:r w:rsidRPr="00137E36">
              <w:rPr>
                <w:rFonts w:ascii="Tahoma" w:hAnsi="Tahoma" w:cs="Tahoma"/>
                <w:bCs/>
                <w:color w:val="FF0000"/>
                <w:sz w:val="20"/>
              </w:rPr>
              <w:t>]</w:t>
            </w:r>
          </w:p>
          <w:p w14:paraId="625536AC" w14:textId="388F78F7" w:rsidR="00735435" w:rsidRDefault="00735435" w:rsidP="001D7D8C">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7A1F4823" w14:textId="77777777" w:rsidR="00735435" w:rsidRPr="004B1682" w:rsidRDefault="00735435" w:rsidP="00FD4C2A">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1D1F56E3" w14:textId="77777777" w:rsidR="00735435" w:rsidRDefault="00735435" w:rsidP="00B656CC">
            <w:pPr>
              <w:pStyle w:val="a9"/>
              <w:widowControl w:val="0"/>
              <w:autoSpaceDE w:val="0"/>
              <w:autoSpaceDN w:val="0"/>
              <w:adjustRightInd w:val="0"/>
              <w:ind w:left="140"/>
              <w:contextualSpacing w:val="0"/>
              <w:jc w:val="both"/>
              <w:rPr>
                <w:rFonts w:ascii="Tahoma" w:hAnsi="Tahoma" w:cs="Tahoma"/>
                <w:color w:val="FF0000"/>
                <w:sz w:val="20"/>
                <w:szCs w:val="20"/>
              </w:rPr>
            </w:pPr>
          </w:p>
          <w:p w14:paraId="5654F2CB" w14:textId="6398AE5A" w:rsidR="00735435" w:rsidRPr="00ED6C00" w:rsidRDefault="00735435" w:rsidP="00B656CC">
            <w:pPr>
              <w:spacing w:before="120" w:after="240"/>
              <w:ind w:left="140"/>
              <w:jc w:val="both"/>
              <w:rPr>
                <w:rFonts w:ascii="Tahoma" w:hAnsi="Tahoma" w:cs="Tahoma"/>
                <w:color w:val="FF0000"/>
                <w:sz w:val="20"/>
                <w:szCs w:val="20"/>
              </w:rPr>
            </w:pPr>
            <w:proofErr w:type="gramStart"/>
            <w:r w:rsidRPr="006C192F">
              <w:rPr>
                <w:rFonts w:ascii="Tahoma" w:hAnsi="Tahoma" w:cs="Tahoma"/>
                <w:color w:val="FF0000"/>
                <w:sz w:val="20"/>
                <w:szCs w:val="20"/>
              </w:rPr>
              <w:t>[</w:t>
            </w:r>
            <w:r w:rsidR="00615977">
              <w:rPr>
                <w:rFonts w:ascii="Tahoma" w:hAnsi="Tahoma" w:cs="Tahoma"/>
                <w:color w:val="FF0000"/>
                <w:sz w:val="20"/>
                <w:szCs w:val="20"/>
              </w:rPr>
              <w:t xml:space="preserve"> </w:t>
            </w:r>
            <w:r w:rsidRPr="006C192F">
              <w:rPr>
                <w:rFonts w:ascii="Tahoma" w:hAnsi="Tahoma" w:cs="Tahoma"/>
                <w:sz w:val="20"/>
                <w:szCs w:val="20"/>
              </w:rPr>
              <w:t>Оплата</w:t>
            </w:r>
            <w:proofErr w:type="gramEnd"/>
            <w:r w:rsidRPr="006C192F">
              <w:rPr>
                <w:rFonts w:ascii="Tahoma" w:hAnsi="Tahoma" w:cs="Tahoma"/>
                <w:sz w:val="20"/>
                <w:szCs w:val="20"/>
              </w:rPr>
              <w:t xml:space="preserve">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94465B">
              <w:rPr>
                <w:rFonts w:ascii="Tahoma" w:hAnsi="Tahoma" w:cs="Tahoma"/>
                <w:sz w:val="20"/>
                <w:szCs w:val="20"/>
              </w:rPr>
              <w:t xml:space="preserve">. </w:t>
            </w:r>
            <w:r w:rsidR="0094465B" w:rsidRPr="00137E36">
              <w:rPr>
                <w:rFonts w:ascii="Tahoma" w:hAnsi="Tahoma" w:cs="Tahoma"/>
                <w:bCs/>
                <w:color w:val="FF0000"/>
                <w:sz w:val="20"/>
              </w:rPr>
              <w:t>]</w:t>
            </w:r>
            <w:r w:rsidRPr="00ED6C00">
              <w:rPr>
                <w:rStyle w:val="a7"/>
                <w:rFonts w:ascii="Tahoma" w:hAnsi="Tahoma" w:cs="Tahoma"/>
                <w:color w:val="FF0000"/>
                <w:sz w:val="20"/>
              </w:rPr>
              <w:footnoteReference w:id="356"/>
            </w:r>
          </w:p>
          <w:p w14:paraId="13F335A8" w14:textId="793AA2B7" w:rsidR="00735435" w:rsidRPr="008B3518" w:rsidRDefault="00735435" w:rsidP="00D72BC8">
            <w:pPr>
              <w:pStyle w:val="a9"/>
              <w:tabs>
                <w:tab w:val="left" w:pos="284"/>
              </w:tabs>
              <w:ind w:left="142" w:right="-405"/>
              <w:contextualSpacing w:val="0"/>
              <w:rPr>
                <w:rFonts w:ascii="Tahoma" w:hAnsi="Tahoma" w:cs="Tahoma"/>
                <w:sz w:val="20"/>
                <w:szCs w:val="20"/>
              </w:rPr>
            </w:pPr>
          </w:p>
        </w:tc>
      </w:tr>
    </w:tbl>
    <w:p w14:paraId="5D1828CA" w14:textId="77777777" w:rsidR="00735435" w:rsidRDefault="00735435" w:rsidP="00735435">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357"/>
      </w:r>
    </w:p>
    <w:p w14:paraId="7B323E9D" w14:textId="77777777" w:rsidR="009C2872" w:rsidRPr="009C2872" w:rsidRDefault="009C2872" w:rsidP="007B4FE0">
      <w:pPr>
        <w:pStyle w:val="aff6"/>
        <w:numPr>
          <w:ilvl w:val="0"/>
          <w:numId w:val="60"/>
        </w:numPr>
        <w:ind w:left="851" w:hanging="851"/>
        <w:rPr>
          <w:rFonts w:eastAsia="Times New Roman"/>
        </w:rPr>
      </w:pPr>
      <w:proofErr w:type="gramStart"/>
      <w:r w:rsidRPr="009C2872">
        <w:rPr>
          <w:rFonts w:eastAsia="Times New Roman"/>
          <w:color w:val="FF0000"/>
        </w:rPr>
        <w:t>[</w:t>
      </w:r>
      <w:r w:rsidRPr="009C2872">
        <w:rPr>
          <w:rFonts w:eastAsia="Times New Roman"/>
        </w:rPr>
        <w:t xml:space="preserve"> Уведомления</w:t>
      </w:r>
      <w:proofErr w:type="gramEnd"/>
      <w:r w:rsidRPr="009C2872">
        <w:rPr>
          <w:rFonts w:eastAsia="Times New Roman"/>
        </w:rPr>
        <w:t xml:space="preserve"> и сообщения, связанные с исполнением Заявки, могут направляться по электронной почте с использованием электронных адресов Сторон: Заказчик: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Pr>
          <w:rFonts w:eastAsia="Times New Roman"/>
        </w:rPr>
        <w:t>И</w:t>
      </w:r>
      <w:r w:rsidRPr="009C2872">
        <w:rPr>
          <w:rFonts w:eastAsia="Times New Roman"/>
        </w:rPr>
        <w:t xml:space="preserve">сполнитель: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sidRPr="009C2872">
        <w:rPr>
          <w:rFonts w:eastAsia="Times New Roman"/>
          <w:color w:val="FF0000"/>
        </w:rPr>
        <w:t>]</w:t>
      </w:r>
    </w:p>
    <w:p w14:paraId="5198FD5A" w14:textId="3C5DAEE5" w:rsidR="00AA1551" w:rsidRPr="009C2872" w:rsidRDefault="00AA1551" w:rsidP="007B4FE0">
      <w:pPr>
        <w:pStyle w:val="aff6"/>
        <w:numPr>
          <w:ilvl w:val="0"/>
          <w:numId w:val="60"/>
        </w:numPr>
        <w:ind w:left="851" w:hanging="851"/>
        <w:rPr>
          <w:rFonts w:eastAsia="Times New Roman"/>
        </w:rPr>
      </w:pPr>
      <w:r w:rsidRPr="009C2872">
        <w:rPr>
          <w:rFonts w:eastAsia="Times New Roman"/>
        </w:rPr>
        <w:t xml:space="preserve">Во всем остальном, что не предусмотрено </w:t>
      </w:r>
      <w:r w:rsidR="003667F5">
        <w:rPr>
          <w:rFonts w:eastAsia="Times New Roman"/>
        </w:rPr>
        <w:t>З</w:t>
      </w:r>
      <w:r w:rsidRPr="009C2872">
        <w:rPr>
          <w:rFonts w:eastAsia="Times New Roman"/>
        </w:rPr>
        <w:t>а</w:t>
      </w:r>
      <w:r w:rsidR="0017536B" w:rsidRPr="009C2872">
        <w:rPr>
          <w:rFonts w:eastAsia="Times New Roman"/>
        </w:rPr>
        <w:t>явкой</w:t>
      </w:r>
      <w:r w:rsidRPr="009C2872">
        <w:rPr>
          <w:rFonts w:eastAsia="Times New Roman"/>
        </w:rPr>
        <w:t xml:space="preserve">, Стороны руководствуются условиями </w:t>
      </w:r>
      <w:r w:rsidR="009C2872">
        <w:rPr>
          <w:rFonts w:eastAsia="Times New Roman"/>
        </w:rPr>
        <w:t>Д</w:t>
      </w:r>
      <w:r w:rsidRPr="009C2872">
        <w:rPr>
          <w:rFonts w:eastAsia="Times New Roman"/>
        </w:rPr>
        <w:t>оговора.</w:t>
      </w:r>
    </w:p>
    <w:p w14:paraId="753C4A52" w14:textId="77777777" w:rsidR="00AA1551" w:rsidRPr="001D0FBE" w:rsidRDefault="00AA1551" w:rsidP="007B4FE0">
      <w:pPr>
        <w:pStyle w:val="aff6"/>
        <w:numPr>
          <w:ilvl w:val="0"/>
          <w:numId w:val="60"/>
        </w:numPr>
        <w:ind w:left="851" w:hanging="851"/>
        <w:rPr>
          <w:rFonts w:eastAsia="Times New Roman"/>
        </w:rPr>
      </w:pPr>
      <w:r w:rsidRPr="001D0FBE">
        <w:rPr>
          <w:rFonts w:eastAsia="Times New Roman"/>
        </w:rPr>
        <w:t>Настоящ</w:t>
      </w:r>
      <w:r w:rsidR="0017536B" w:rsidRPr="001D0FBE">
        <w:rPr>
          <w:rFonts w:eastAsia="Times New Roman"/>
        </w:rPr>
        <w:t xml:space="preserve">ая </w:t>
      </w:r>
      <w:r w:rsidR="009C2872">
        <w:rPr>
          <w:rFonts w:eastAsia="Times New Roman"/>
        </w:rPr>
        <w:t>З</w:t>
      </w:r>
      <w:r w:rsidR="0017536B" w:rsidRPr="001D0FBE">
        <w:rPr>
          <w:rFonts w:eastAsia="Times New Roman"/>
        </w:rPr>
        <w:t>аявка</w:t>
      </w:r>
      <w:r w:rsidRPr="001D0FBE">
        <w:rPr>
          <w:rFonts w:eastAsia="Times New Roman"/>
        </w:rPr>
        <w:t xml:space="preserve"> составлен</w:t>
      </w:r>
      <w:r w:rsidR="0017536B" w:rsidRPr="001D0FBE">
        <w:rPr>
          <w:rFonts w:eastAsia="Times New Roman"/>
        </w:rPr>
        <w:t>а</w:t>
      </w:r>
      <w:r w:rsidRPr="001D0FBE">
        <w:rPr>
          <w:rFonts w:eastAsia="Times New Roman"/>
        </w:rPr>
        <w:t xml:space="preserve"> в двух экземплярах на русском языке по одному экземпляру для каждой Стороны, имеющих одинаковую юридическую силу.</w:t>
      </w:r>
    </w:p>
    <w:p w14:paraId="24FC29D2" w14:textId="77777777" w:rsidR="00DC30BB" w:rsidRDefault="00DC30BB" w:rsidP="005312E7">
      <w:pPr>
        <w:spacing w:after="0" w:line="240" w:lineRule="auto"/>
        <w:rPr>
          <w:rFonts w:ascii="Times New Roman" w:hAnsi="Times New Roman" w:cs="Times New Roman"/>
          <w:sz w:val="24"/>
          <w:szCs w:val="24"/>
        </w:rPr>
      </w:pPr>
    </w:p>
    <w:p w14:paraId="78DD24D8" w14:textId="77777777" w:rsidR="00DC30BB" w:rsidRPr="00303DC2" w:rsidRDefault="00DC30BB" w:rsidP="005312E7">
      <w:pPr>
        <w:spacing w:after="0" w:line="240" w:lineRule="auto"/>
        <w:rPr>
          <w:rFonts w:ascii="Times New Roman" w:hAnsi="Times New Roman" w:cs="Times New Roman"/>
          <w:sz w:val="24"/>
          <w:szCs w:val="24"/>
        </w:rPr>
        <w:sectPr w:rsidR="00DC30BB" w:rsidRPr="00303DC2" w:rsidSect="00D305A9">
          <w:pgSz w:w="11907" w:h="16840" w:code="9"/>
          <w:pgMar w:top="1134" w:right="850" w:bottom="1134" w:left="1701" w:header="567" w:footer="125" w:gutter="0"/>
          <w:cols w:space="720"/>
          <w:titlePg/>
          <w:docGrid w:linePitch="326"/>
        </w:sectPr>
      </w:pPr>
    </w:p>
    <w:p w14:paraId="56DB5E37" w14:textId="03D79FC4" w:rsidR="00F011E7" w:rsidRPr="00A733ED" w:rsidRDefault="00FA7F8E" w:rsidP="00F011E7">
      <w:pPr>
        <w:widowControl w:val="0"/>
        <w:jc w:val="right"/>
        <w:rPr>
          <w:rFonts w:ascii="Tahoma" w:hAnsi="Tahoma" w:cs="Tahoma"/>
          <w:sz w:val="20"/>
        </w:rPr>
      </w:pPr>
      <w:proofErr w:type="gramStart"/>
      <w:r w:rsidRPr="00A27C0E">
        <w:rPr>
          <w:rFonts w:ascii="Tahoma" w:hAnsi="Tahoma" w:cs="Tahoma"/>
          <w:color w:val="FF0000"/>
          <w:sz w:val="20"/>
          <w:u w:color="FFFFFF" w:themeColor="background1"/>
        </w:rPr>
        <w:lastRenderedPageBreak/>
        <w:t>[</w:t>
      </w:r>
      <w:r>
        <w:rPr>
          <w:rFonts w:ascii="Tahoma" w:hAnsi="Tahoma" w:cs="Tahoma"/>
          <w:sz w:val="20"/>
          <w:highlight w:val="darkGray"/>
        </w:rPr>
        <w:t xml:space="preserve"> </w:t>
      </w:r>
      <w:r w:rsidR="00F011E7" w:rsidRPr="007A52A0">
        <w:rPr>
          <w:rFonts w:ascii="Tahoma" w:hAnsi="Tahoma" w:cs="Tahoma"/>
          <w:sz w:val="20"/>
          <w:highlight w:val="darkGray"/>
        </w:rPr>
        <w:t>Приложение</w:t>
      </w:r>
      <w:proofErr w:type="gramEnd"/>
      <w:r w:rsidR="00F011E7" w:rsidRPr="007A52A0">
        <w:rPr>
          <w:rFonts w:ascii="Tahoma" w:hAnsi="Tahoma" w:cs="Tahoma"/>
          <w:sz w:val="20"/>
          <w:highlight w:val="darkGray"/>
        </w:rPr>
        <w:t xml:space="preserve">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5D0D6582" w14:textId="77777777" w:rsidR="006A620A" w:rsidRPr="005312E7" w:rsidRDefault="006A620A" w:rsidP="006A620A">
      <w:pPr>
        <w:spacing w:after="0" w:line="240" w:lineRule="auto"/>
        <w:rPr>
          <w:rFonts w:ascii="Times New Roman" w:hAnsi="Times New Roman" w:cs="Times New Roman"/>
          <w:sz w:val="24"/>
          <w:szCs w:val="24"/>
        </w:rPr>
      </w:pPr>
    </w:p>
    <w:p w14:paraId="65FC2562" w14:textId="77777777" w:rsidR="007B4FE0"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Ответственность </w:t>
      </w:r>
    </w:p>
    <w:p w14:paraId="153315CB" w14:textId="77777777" w:rsidR="00E62AB8"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за нарушение регламентированных сроков выполнения Исполнителем отдельных действий в ходе оказания </w:t>
      </w:r>
      <w:r w:rsidR="0035341A" w:rsidRPr="00FC6E5C">
        <w:rPr>
          <w:rFonts w:ascii="Tahoma" w:hAnsi="Tahoma" w:cs="Tahoma"/>
          <w:b/>
          <w:sz w:val="20"/>
          <w:szCs w:val="20"/>
          <w:highlight w:val="darkGray"/>
        </w:rPr>
        <w:t>У</w:t>
      </w:r>
      <w:r w:rsidRPr="00FC6E5C">
        <w:rPr>
          <w:rFonts w:ascii="Tahoma" w:hAnsi="Tahoma" w:cs="Tahoma"/>
          <w:b/>
          <w:sz w:val="20"/>
          <w:szCs w:val="20"/>
          <w:highlight w:val="darkGray"/>
        </w:rPr>
        <w:t xml:space="preserve">слуг, согласованных в Задании к Договору от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r w:rsidRPr="00FC6E5C">
        <w:rPr>
          <w:rFonts w:ascii="Tahoma" w:hAnsi="Tahoma" w:cs="Tahoma"/>
          <w:b/>
          <w:sz w:val="20"/>
          <w:szCs w:val="20"/>
          <w:highlight w:val="darkGray"/>
        </w:rPr>
        <w:t xml:space="preserve"> №</w:t>
      </w:r>
      <w:r w:rsidR="007B4FE0" w:rsidRPr="00FC6E5C">
        <w:rPr>
          <w:rFonts w:ascii="Tahoma" w:hAnsi="Tahoma" w:cs="Tahoma"/>
          <w:b/>
          <w:sz w:val="20"/>
          <w:szCs w:val="20"/>
          <w:highlight w:val="darkGray"/>
        </w:rPr>
        <w:t xml:space="preserve">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p>
    <w:p w14:paraId="63D7C384" w14:textId="77777777" w:rsidR="00E62AB8" w:rsidRPr="001D0FBE" w:rsidRDefault="00E62AB8" w:rsidP="00546A5F">
      <w:pPr>
        <w:spacing w:after="0" w:line="240" w:lineRule="auto"/>
        <w:jc w:val="center"/>
        <w:rPr>
          <w:rFonts w:ascii="Tahoma" w:hAnsi="Tahoma" w:cs="Tahoma"/>
          <w:b/>
          <w:sz w:val="20"/>
          <w:szCs w:val="20"/>
        </w:rPr>
      </w:pPr>
    </w:p>
    <w:p w14:paraId="677496B0" w14:textId="77777777" w:rsidR="006A620A" w:rsidRPr="00546A5F" w:rsidRDefault="006A620A" w:rsidP="006A620A">
      <w:pPr>
        <w:spacing w:after="0" w:line="240" w:lineRule="auto"/>
        <w:rPr>
          <w:rFonts w:ascii="Tahoma" w:hAnsi="Tahoma" w:cs="Tahoma"/>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000" w:firstRow="0" w:lastRow="0" w:firstColumn="0" w:lastColumn="0" w:noHBand="0" w:noVBand="0"/>
      </w:tblPr>
      <w:tblGrid>
        <w:gridCol w:w="534"/>
        <w:gridCol w:w="3260"/>
        <w:gridCol w:w="6237"/>
      </w:tblGrid>
      <w:tr w:rsidR="00E62AB8" w:rsidRPr="00E62AB8" w14:paraId="39E37C79" w14:textId="77777777" w:rsidTr="00263EB4">
        <w:trPr>
          <w:cantSplit/>
          <w:tblHeader/>
        </w:trPr>
        <w:tc>
          <w:tcPr>
            <w:tcW w:w="534" w:type="dxa"/>
            <w:tcBorders>
              <w:top w:val="single" w:sz="4" w:space="0" w:color="auto"/>
              <w:left w:val="single" w:sz="4" w:space="0" w:color="auto"/>
              <w:bottom w:val="single" w:sz="4" w:space="0" w:color="auto"/>
              <w:right w:val="single" w:sz="4" w:space="0" w:color="auto"/>
            </w:tcBorders>
          </w:tcPr>
          <w:p w14:paraId="4061CEAA"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34225DB"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Показатель</w:t>
            </w:r>
          </w:p>
        </w:tc>
        <w:tc>
          <w:tcPr>
            <w:tcW w:w="6237" w:type="dxa"/>
            <w:tcBorders>
              <w:top w:val="single" w:sz="4" w:space="0" w:color="auto"/>
              <w:left w:val="single" w:sz="4" w:space="0" w:color="auto"/>
              <w:bottom w:val="single" w:sz="4" w:space="0" w:color="auto"/>
              <w:right w:val="single" w:sz="4" w:space="0" w:color="auto"/>
            </w:tcBorders>
          </w:tcPr>
          <w:p w14:paraId="1BB2EAB9" w14:textId="77777777" w:rsidR="00E62AB8" w:rsidRPr="00E62AB8" w:rsidRDefault="00E62AB8" w:rsidP="00263EB4">
            <w:pPr>
              <w:spacing w:after="0" w:line="240" w:lineRule="auto"/>
              <w:jc w:val="center"/>
              <w:rPr>
                <w:rFonts w:ascii="Tahoma" w:eastAsia="Times New Roman" w:hAnsi="Tahoma" w:cs="Tahoma"/>
                <w:sz w:val="20"/>
                <w:szCs w:val="20"/>
              </w:rPr>
            </w:pPr>
            <w:r w:rsidRPr="00E62AB8">
              <w:rPr>
                <w:rFonts w:ascii="Tahoma" w:eastAsia="Times New Roman" w:hAnsi="Tahoma" w:cs="Tahoma"/>
                <w:b/>
                <w:bCs/>
                <w:sz w:val="20"/>
                <w:szCs w:val="20"/>
              </w:rPr>
              <w:t>Размер неустойки</w:t>
            </w:r>
          </w:p>
        </w:tc>
      </w:tr>
      <w:tr w:rsidR="00E62AB8" w:rsidRPr="00E62AB8" w14:paraId="32090ECA"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672B0073"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1</w:t>
            </w:r>
          </w:p>
        </w:tc>
        <w:tc>
          <w:tcPr>
            <w:tcW w:w="3260" w:type="dxa"/>
            <w:tcBorders>
              <w:top w:val="single" w:sz="4" w:space="0" w:color="auto"/>
              <w:left w:val="single" w:sz="4" w:space="0" w:color="auto"/>
              <w:bottom w:val="single" w:sz="4" w:space="0" w:color="auto"/>
              <w:right w:val="single" w:sz="4" w:space="0" w:color="auto"/>
            </w:tcBorders>
          </w:tcPr>
          <w:p w14:paraId="77BD3B74" w14:textId="77777777" w:rsidR="00E62AB8" w:rsidRPr="00E62AB8" w:rsidRDefault="00E62AB8" w:rsidP="00E62AB8">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 xml:space="preserve">Фактическое время отклонений </w:t>
            </w:r>
            <w:r w:rsidRPr="00E62AB8">
              <w:rPr>
                <w:rFonts w:ascii="Tahoma" w:eastAsia="Times New Roman" w:hAnsi="Tahoma" w:cs="Tahoma"/>
                <w:bCs/>
                <w:sz w:val="20"/>
                <w:szCs w:val="20"/>
              </w:rPr>
              <w:t xml:space="preserve">по регистрации </w:t>
            </w:r>
            <w:r w:rsidRPr="00E62AB8">
              <w:rPr>
                <w:rFonts w:ascii="Tahoma" w:eastAsia="Times New Roman" w:hAnsi="Tahoma" w:cs="Tahoma"/>
                <w:sz w:val="20"/>
                <w:szCs w:val="20"/>
              </w:rPr>
              <w:t xml:space="preserve">заявки / </w:t>
            </w:r>
            <w:r w:rsidRPr="00A000B3">
              <w:rPr>
                <w:rFonts w:ascii="Tahoma" w:eastAsia="Times New Roman" w:hAnsi="Tahoma" w:cs="Tahoma"/>
                <w:color w:val="FF0000"/>
                <w:sz w:val="20"/>
                <w:szCs w:val="20"/>
              </w:rPr>
              <w:t>[</w:t>
            </w:r>
            <w:r>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tc>
        <w:tc>
          <w:tcPr>
            <w:tcW w:w="6237" w:type="dxa"/>
            <w:tcBorders>
              <w:top w:val="single" w:sz="4" w:space="0" w:color="auto"/>
              <w:left w:val="single" w:sz="4" w:space="0" w:color="auto"/>
              <w:bottom w:val="single" w:sz="4" w:space="0" w:color="auto"/>
              <w:right w:val="single" w:sz="4" w:space="0" w:color="auto"/>
            </w:tcBorders>
          </w:tcPr>
          <w:p w14:paraId="319EBEC3" w14:textId="045AFCD1"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регистрации заявки /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74806A0B"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20892DF5"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2</w:t>
            </w:r>
          </w:p>
        </w:tc>
        <w:tc>
          <w:tcPr>
            <w:tcW w:w="3260" w:type="dxa"/>
            <w:tcBorders>
              <w:top w:val="single" w:sz="4" w:space="0" w:color="auto"/>
              <w:left w:val="single" w:sz="4" w:space="0" w:color="auto"/>
              <w:bottom w:val="single" w:sz="4" w:space="0" w:color="auto"/>
              <w:right w:val="single" w:sz="4" w:space="0" w:color="auto"/>
            </w:tcBorders>
          </w:tcPr>
          <w:p w14:paraId="49B4C9EC" w14:textId="4090A8B1" w:rsidR="00E62AB8" w:rsidRPr="00E62AB8" w:rsidRDefault="00FA7F8E" w:rsidP="00263EB4">
            <w:pPr>
              <w:spacing w:after="0" w:line="240" w:lineRule="auto"/>
              <w:jc w:val="both"/>
              <w:rPr>
                <w:rFonts w:ascii="Tahoma" w:eastAsia="Times New Roman" w:hAnsi="Tahoma" w:cs="Tahoma"/>
                <w:sz w:val="20"/>
                <w:szCs w:val="20"/>
              </w:rPr>
            </w:pPr>
            <w:r w:rsidRPr="00A000B3">
              <w:rPr>
                <w:rFonts w:ascii="Tahoma" w:eastAsia="Times New Roman" w:hAnsi="Tahoma" w:cs="Tahoma"/>
                <w:color w:val="FF0000"/>
                <w:sz w:val="20"/>
                <w:szCs w:val="20"/>
              </w:rPr>
              <w:t>[</w:t>
            </w:r>
            <w:r>
              <w:rPr>
                <w:rFonts w:ascii="Tahoma" w:eastAsia="Times New Roman" w:hAnsi="Tahoma" w:cs="Tahoma"/>
                <w:color w:val="FF0000"/>
                <w:sz w:val="20"/>
                <w:szCs w:val="20"/>
              </w:rPr>
              <w:t xml:space="preserve"> </w:t>
            </w:r>
            <w:r w:rsidR="00E62AB8" w:rsidRPr="00E62AB8">
              <w:rPr>
                <w:rFonts w:ascii="Tahoma" w:eastAsia="Times New Roman" w:hAnsi="Tahoma" w:cs="Tahoma"/>
                <w:sz w:val="20"/>
                <w:szCs w:val="20"/>
              </w:rPr>
              <w:t>Фактическое время отклонений</w:t>
            </w:r>
            <w:r w:rsidR="00E62AB8" w:rsidRPr="00E62AB8">
              <w:rPr>
                <w:rFonts w:ascii="Tahoma" w:eastAsia="Times New Roman" w:hAnsi="Tahoma" w:cs="Tahoma"/>
                <w:bCs/>
                <w:sz w:val="20"/>
                <w:szCs w:val="20"/>
              </w:rPr>
              <w:t xml:space="preserve"> по срокам предоставления консультаций</w:t>
            </w:r>
          </w:p>
        </w:tc>
        <w:tc>
          <w:tcPr>
            <w:tcW w:w="6237" w:type="dxa"/>
            <w:tcBorders>
              <w:top w:val="single" w:sz="4" w:space="0" w:color="auto"/>
              <w:left w:val="single" w:sz="4" w:space="0" w:color="auto"/>
              <w:bottom w:val="single" w:sz="4" w:space="0" w:color="auto"/>
              <w:right w:val="single" w:sz="4" w:space="0" w:color="auto"/>
            </w:tcBorders>
          </w:tcPr>
          <w:p w14:paraId="37B34C3C" w14:textId="1EBEB6EC"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предоставления консультаций: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proofErr w:type="gramStart"/>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w:t>
            </w:r>
            <w:proofErr w:type="gramEnd"/>
            <w:r w:rsidRPr="00E62AB8">
              <w:rPr>
                <w:rFonts w:ascii="Tahoma" w:eastAsia="Times New Roman" w:hAnsi="Tahoma" w:cs="Tahoma"/>
                <w:sz w:val="20"/>
                <w:szCs w:val="20"/>
              </w:rPr>
              <w:t xml:space="preserve">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r w:rsidR="00FA7F8E">
              <w:rPr>
                <w:rFonts w:ascii="Tahoma" w:eastAsia="Times New Roman" w:hAnsi="Tahoma" w:cs="Tahoma"/>
                <w:sz w:val="20"/>
                <w:szCs w:val="20"/>
              </w:rPr>
              <w:t xml:space="preserve"> </w:t>
            </w:r>
            <w:r w:rsidR="00FA7F8E" w:rsidRPr="00A000B3">
              <w:rPr>
                <w:rFonts w:ascii="Tahoma" w:eastAsia="Times New Roman" w:hAnsi="Tahoma" w:cs="Tahoma"/>
                <w:color w:val="FF0000"/>
                <w:sz w:val="20"/>
                <w:szCs w:val="20"/>
              </w:rPr>
              <w:t>]</w:t>
            </w:r>
          </w:p>
        </w:tc>
      </w:tr>
      <w:tr w:rsidR="00E62AB8" w:rsidRPr="00E62AB8" w14:paraId="56761839"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7D711670"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3</w:t>
            </w:r>
          </w:p>
        </w:tc>
        <w:tc>
          <w:tcPr>
            <w:tcW w:w="3260" w:type="dxa"/>
            <w:tcBorders>
              <w:top w:val="single" w:sz="4" w:space="0" w:color="auto"/>
              <w:left w:val="single" w:sz="4" w:space="0" w:color="auto"/>
              <w:bottom w:val="single" w:sz="4" w:space="0" w:color="auto"/>
              <w:right w:val="single" w:sz="4" w:space="0" w:color="auto"/>
            </w:tcBorders>
          </w:tcPr>
          <w:p w14:paraId="7676BCFF" w14:textId="77777777" w:rsidR="00E62AB8" w:rsidRPr="00E62AB8" w:rsidRDefault="00E62AB8" w:rsidP="00263EB4">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согласованным срокам исполнения заявок</w:t>
            </w:r>
          </w:p>
        </w:tc>
        <w:tc>
          <w:tcPr>
            <w:tcW w:w="6237" w:type="dxa"/>
            <w:tcBorders>
              <w:top w:val="single" w:sz="4" w:space="0" w:color="auto"/>
              <w:left w:val="single" w:sz="4" w:space="0" w:color="auto"/>
              <w:bottom w:val="single" w:sz="4" w:space="0" w:color="auto"/>
              <w:right w:val="single" w:sz="4" w:space="0" w:color="auto"/>
            </w:tcBorders>
          </w:tcPr>
          <w:p w14:paraId="443D7BA5" w14:textId="64D63E68" w:rsidR="00E62AB8" w:rsidRPr="00E62AB8" w:rsidRDefault="00E62AB8" w:rsidP="00263EB4">
            <w:pPr>
              <w:spacing w:after="0" w:line="240" w:lineRule="auto"/>
              <w:ind w:left="70"/>
              <w:jc w:val="both"/>
              <w:rPr>
                <w:rFonts w:ascii="Tahoma" w:eastAsia="Times New Roman" w:hAnsi="Tahoma" w:cs="Tahoma"/>
                <w:sz w:val="20"/>
                <w:szCs w:val="20"/>
              </w:rPr>
            </w:pPr>
            <w:proofErr w:type="gramStart"/>
            <w:r w:rsidRPr="00A000B3">
              <w:rPr>
                <w:rFonts w:ascii="Tahoma" w:hAnsi="Tahoma" w:cs="Tahoma"/>
                <w:color w:val="FF0000"/>
                <w:sz w:val="20"/>
                <w:szCs w:val="20"/>
              </w:rPr>
              <w:t>[</w:t>
            </w:r>
            <w:r w:rsidR="00A000B3">
              <w:rPr>
                <w:rFonts w:ascii="Tahoma" w:hAnsi="Tahoma" w:cs="Tahoma"/>
                <w:sz w:val="20"/>
                <w:szCs w:val="20"/>
              </w:rPr>
              <w:t xml:space="preserve"> </w:t>
            </w:r>
            <w:r w:rsidRPr="00E62AB8">
              <w:rPr>
                <w:rFonts w:ascii="Tahoma" w:eastAsia="Times New Roman" w:hAnsi="Tahoma" w:cs="Tahoma"/>
                <w:sz w:val="20"/>
                <w:szCs w:val="20"/>
              </w:rPr>
              <w:t>При</w:t>
            </w:r>
            <w:proofErr w:type="gramEnd"/>
            <w:r w:rsidRPr="00E62AB8">
              <w:rPr>
                <w:rFonts w:ascii="Tahoma" w:eastAsia="Times New Roman" w:hAnsi="Tahoma" w:cs="Tahoma"/>
                <w:sz w:val="20"/>
                <w:szCs w:val="20"/>
              </w:rPr>
              <w:t xml:space="preserve"> отклонении регламентированных </w:t>
            </w:r>
            <w:r w:rsidR="00A000B3" w:rsidRPr="00E62AB8">
              <w:rPr>
                <w:rFonts w:ascii="Tahoma" w:eastAsia="Times New Roman" w:hAnsi="Tahoma" w:cs="Tahoma"/>
                <w:sz w:val="20"/>
                <w:szCs w:val="20"/>
              </w:rPr>
              <w:t>сроков исполнения</w:t>
            </w:r>
            <w:r w:rsidRPr="00E62AB8">
              <w:rPr>
                <w:rFonts w:ascii="Tahoma" w:eastAsia="Times New Roman" w:hAnsi="Tahoma" w:cs="Tahoma"/>
                <w:sz w:val="20"/>
                <w:szCs w:val="20"/>
              </w:rPr>
              <w:t xml:space="preserve"> заявки с категорией «Критичный»: 0,5 %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каждый 1 (один) час нарушения.</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p w14:paraId="05BD5045" w14:textId="4AA43BC1" w:rsidR="00E62AB8" w:rsidRPr="00E62AB8" w:rsidRDefault="00E62AB8" w:rsidP="00263EB4">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«Высокий»: 0,3 %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proofErr w:type="gramStart"/>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w:t>
            </w:r>
            <w:proofErr w:type="gramEnd"/>
            <w:r w:rsidRPr="00E62AB8">
              <w:rPr>
                <w:rFonts w:ascii="Tahoma" w:eastAsia="Times New Roman" w:hAnsi="Tahoma" w:cs="Tahoma"/>
                <w:sz w:val="20"/>
                <w:szCs w:val="20"/>
              </w:rPr>
              <w:t xml:space="preserve">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p w14:paraId="4ABD2D0D" w14:textId="0F36A29F" w:rsidR="00E62AB8" w:rsidRPr="00E62AB8" w:rsidRDefault="00E62AB8" w:rsidP="00A000B3">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«Средний» и «Низкий»: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tc>
      </w:tr>
    </w:tbl>
    <w:p w14:paraId="664D9DC3" w14:textId="79A04283" w:rsidR="00FA7F8E" w:rsidRDefault="00FA7F8E" w:rsidP="00B656CC">
      <w:pPr>
        <w:widowControl w:val="0"/>
        <w:spacing w:after="120"/>
        <w:rPr>
          <w:rFonts w:ascii="Tahoma" w:hAnsi="Tahoma" w:cs="Tahoma"/>
          <w:sz w:val="20"/>
        </w:rPr>
      </w:pPr>
      <w:r w:rsidRPr="00A000B3">
        <w:rPr>
          <w:rFonts w:ascii="Tahoma" w:eastAsia="Times New Roman" w:hAnsi="Tahoma" w:cs="Tahoma"/>
          <w:color w:val="FF0000"/>
          <w:sz w:val="20"/>
          <w:szCs w:val="20"/>
        </w:rPr>
        <w:t>]</w:t>
      </w:r>
      <w:r>
        <w:rPr>
          <w:rStyle w:val="a7"/>
          <w:rFonts w:ascii="Tahoma" w:eastAsia="Times New Roman" w:hAnsi="Tahoma" w:cs="Tahoma"/>
          <w:color w:val="FF0000"/>
          <w:sz w:val="20"/>
          <w:szCs w:val="20"/>
        </w:rPr>
        <w:footnoteReference w:id="358"/>
      </w:r>
    </w:p>
    <w:p w14:paraId="7B425063" w14:textId="77777777" w:rsidR="00FA7F8E" w:rsidRDefault="00FA7F8E" w:rsidP="00365092">
      <w:pPr>
        <w:widowControl w:val="0"/>
        <w:spacing w:after="120"/>
        <w:jc w:val="right"/>
        <w:rPr>
          <w:rFonts w:ascii="Tahoma" w:hAnsi="Tahoma" w:cs="Tahoma"/>
          <w:sz w:val="20"/>
        </w:rPr>
      </w:pPr>
    </w:p>
    <w:p w14:paraId="02962B7A" w14:textId="4D69E4D1" w:rsidR="00AD79E7" w:rsidRDefault="00AD79E7">
      <w:pPr>
        <w:rPr>
          <w:rFonts w:ascii="Tahoma" w:hAnsi="Tahoma" w:cs="Tahoma"/>
          <w:sz w:val="20"/>
        </w:rPr>
      </w:pPr>
      <w:r>
        <w:rPr>
          <w:rFonts w:ascii="Tahoma" w:hAnsi="Tahoma" w:cs="Tahoma"/>
          <w:sz w:val="20"/>
        </w:rPr>
        <w:br w:type="page"/>
      </w:r>
    </w:p>
    <w:p w14:paraId="3BC1EA60" w14:textId="0A6E4CDD" w:rsidR="00E80061" w:rsidRDefault="00E80061" w:rsidP="00365092">
      <w:pPr>
        <w:widowControl w:val="0"/>
        <w:spacing w:after="120"/>
        <w:jc w:val="right"/>
        <w:rPr>
          <w:rFonts w:ascii="Tahoma" w:hAnsi="Tahoma" w:cs="Tahoma"/>
          <w:color w:val="FF0000"/>
          <w:sz w:val="20"/>
          <w:u w:color="FFFFFF" w:themeColor="background1"/>
        </w:rPr>
      </w:pPr>
      <w:r w:rsidRPr="00365092">
        <w:rPr>
          <w:rFonts w:ascii="Tahoma" w:hAnsi="Tahoma" w:cs="Tahoma"/>
          <w:sz w:val="20"/>
        </w:rPr>
        <w:lastRenderedPageBreak/>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r w:rsidR="00B95490" w:rsidRPr="000D1585">
        <w:rPr>
          <w:rStyle w:val="a7"/>
          <w:rFonts w:ascii="Tahoma" w:hAnsi="Tahoma" w:cs="Tahoma"/>
          <w:color w:val="FF0000"/>
          <w:sz w:val="20"/>
          <w:u w:color="FFFFFF" w:themeColor="background1"/>
        </w:rPr>
        <w:footnoteReference w:id="359"/>
      </w:r>
    </w:p>
    <w:p w14:paraId="27AB2038" w14:textId="227BC512" w:rsidR="00E80061" w:rsidRPr="00365092" w:rsidRDefault="00E80061" w:rsidP="00365092">
      <w:pPr>
        <w:widowControl w:val="0"/>
        <w:spacing w:after="120"/>
        <w:jc w:val="right"/>
        <w:rPr>
          <w:rFonts w:ascii="Tahoma" w:hAnsi="Tahoma" w:cs="Tahoma"/>
          <w:sz w:val="20"/>
        </w:rPr>
      </w:pPr>
      <w:r w:rsidRPr="00365092">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365092">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31F922CC" w14:textId="77777777" w:rsidR="00E80061" w:rsidRPr="00A27C0E" w:rsidRDefault="00E80061" w:rsidP="00365092">
      <w:pPr>
        <w:widowControl w:val="0"/>
        <w:autoSpaceDE w:val="0"/>
        <w:autoSpaceDN w:val="0"/>
        <w:adjustRightInd w:val="0"/>
        <w:ind w:left="185" w:right="140"/>
        <w:jc w:val="right"/>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360"/>
      </w:r>
    </w:p>
    <w:p w14:paraId="2280CF1A"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4295CAB9" w14:textId="7BD6EC6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подтверждаю, что в течение последних 2 лет не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w:t>
      </w:r>
    </w:p>
    <w:p w14:paraId="078EF07B"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02199ADE" w14:textId="77777777" w:rsidTr="00D72BC8">
        <w:tc>
          <w:tcPr>
            <w:tcW w:w="3115" w:type="dxa"/>
          </w:tcPr>
          <w:p w14:paraId="11AC46E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92993F8"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6B1E4877"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03CEDFF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3273AFF9"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B32ACB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(ФИО)</w:t>
            </w:r>
          </w:p>
        </w:tc>
      </w:tr>
    </w:tbl>
    <w:p w14:paraId="2B56DFB6" w14:textId="77777777" w:rsidR="00E80061" w:rsidRPr="002579F3" w:rsidRDefault="00E80061" w:rsidP="00E80061">
      <w:pPr>
        <w:spacing w:after="160" w:line="240" w:lineRule="auto"/>
        <w:jc w:val="both"/>
        <w:rPr>
          <w:rFonts w:ascii="Times New Roman" w:eastAsiaTheme="minorHAnsi" w:hAnsi="Times New Roman"/>
          <w:sz w:val="24"/>
          <w:szCs w:val="24"/>
        </w:rPr>
      </w:pPr>
    </w:p>
    <w:p w14:paraId="3ED11147" w14:textId="77777777" w:rsidR="00E80061" w:rsidRPr="002579F3" w:rsidRDefault="00E80061" w:rsidP="00E80061">
      <w:pPr>
        <w:spacing w:after="160" w:line="240" w:lineRule="auto"/>
        <w:rPr>
          <w:rFonts w:ascii="Times New Roman" w:eastAsiaTheme="minorHAnsi" w:hAnsi="Times New Roman"/>
          <w:sz w:val="24"/>
          <w:szCs w:val="24"/>
        </w:rPr>
      </w:pPr>
      <w:r w:rsidRPr="002579F3">
        <w:rPr>
          <w:rFonts w:ascii="Times New Roman" w:eastAsiaTheme="minorHAnsi" w:hAnsi="Times New Roman"/>
          <w:sz w:val="24"/>
          <w:szCs w:val="24"/>
        </w:rPr>
        <w:br w:type="page"/>
      </w:r>
    </w:p>
    <w:p w14:paraId="7BEAAB9C" w14:textId="235B5224" w:rsidR="00E80061" w:rsidRDefault="00E80061" w:rsidP="00E80061">
      <w:pPr>
        <w:widowControl w:val="0"/>
        <w:spacing w:after="120"/>
        <w:jc w:val="right"/>
        <w:rPr>
          <w:rFonts w:ascii="Tahoma" w:hAnsi="Tahoma" w:cs="Tahoma"/>
          <w:color w:val="FF0000"/>
          <w:sz w:val="20"/>
          <w:u w:color="FFFFFF" w:themeColor="background1"/>
        </w:rPr>
      </w:pPr>
      <w:r w:rsidRPr="0022376D">
        <w:rPr>
          <w:rFonts w:ascii="Tahoma" w:hAnsi="Tahoma" w:cs="Tahoma"/>
          <w:sz w:val="20"/>
        </w:rPr>
        <w:lastRenderedPageBreak/>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r w:rsidR="00B95490" w:rsidRPr="00B95490">
        <w:rPr>
          <w:rStyle w:val="a7"/>
          <w:rFonts w:ascii="Tahoma" w:hAnsi="Tahoma" w:cs="Tahoma"/>
          <w:color w:val="FF0000"/>
          <w:sz w:val="20"/>
          <w:u w:color="FFFFFF" w:themeColor="background1"/>
        </w:rPr>
        <w:footnoteReference w:id="361"/>
      </w:r>
    </w:p>
    <w:p w14:paraId="74C689D7" w14:textId="77777777" w:rsidR="00E80061" w:rsidRPr="0022376D" w:rsidRDefault="00E80061" w:rsidP="00E80061">
      <w:pPr>
        <w:widowControl w:val="0"/>
        <w:spacing w:after="120"/>
        <w:jc w:val="right"/>
        <w:rPr>
          <w:rFonts w:ascii="Tahoma" w:hAnsi="Tahoma" w:cs="Tahoma"/>
          <w:sz w:val="20"/>
        </w:rPr>
      </w:pPr>
      <w:r w:rsidRPr="0022376D">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22376D">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2687035E" w14:textId="77777777" w:rsidR="00E80061" w:rsidRPr="00A27C0E" w:rsidRDefault="00E80061" w:rsidP="00365092">
      <w:pPr>
        <w:widowControl w:val="0"/>
        <w:autoSpaceDE w:val="0"/>
        <w:autoSpaceDN w:val="0"/>
        <w:adjustRightInd w:val="0"/>
        <w:ind w:left="185" w:right="-8"/>
        <w:jc w:val="right"/>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362"/>
      </w:r>
    </w:p>
    <w:p w14:paraId="7B7659BC"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065D7FDB" w14:textId="423C23EF"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сообщаю, что в течение последних 2 лет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 а именно:</w:t>
      </w:r>
      <w:r w:rsidR="00B95490">
        <w:rPr>
          <w:rFonts w:ascii="Tahoma" w:eastAsiaTheme="minorHAnsi" w:hAnsi="Tahoma" w:cs="Tahoma"/>
          <w:sz w:val="20"/>
          <w:szCs w:val="20"/>
        </w:rPr>
        <w:t xml:space="preserve"> </w:t>
      </w:r>
      <w:r w:rsidR="00B95490" w:rsidRPr="008A4CBA">
        <w:rPr>
          <w:rFonts w:ascii="Tahoma" w:hAnsi="Tahoma" w:cs="Tahoma"/>
          <w:color w:val="FF0000"/>
          <w:sz w:val="20"/>
        </w:rPr>
        <w:t>[</w:t>
      </w:r>
      <w:r w:rsidR="00B95490" w:rsidRPr="00A27C0E">
        <w:rPr>
          <w:rFonts w:ascii="Tahoma" w:hAnsi="Tahoma" w:cs="Tahoma"/>
          <w:sz w:val="20"/>
        </w:rPr>
        <w:t>•</w:t>
      </w:r>
      <w:r w:rsidR="00B95490" w:rsidRPr="008A4CBA">
        <w:rPr>
          <w:rFonts w:ascii="Tahoma" w:hAnsi="Tahoma" w:cs="Tahoma"/>
          <w:color w:val="FF0000"/>
          <w:sz w:val="20"/>
        </w:rPr>
        <w:t>]</w:t>
      </w:r>
      <w:r w:rsidR="00B95490">
        <w:rPr>
          <w:rStyle w:val="a7"/>
          <w:rFonts w:ascii="Tahoma" w:hAnsi="Tahoma" w:cs="Tahoma"/>
          <w:color w:val="FF0000"/>
          <w:sz w:val="20"/>
        </w:rPr>
        <w:footnoteReference w:id="363"/>
      </w:r>
      <w:r w:rsidR="00B95490">
        <w:rPr>
          <w:rFonts w:ascii="Tahoma" w:hAnsi="Tahoma" w:cs="Tahoma"/>
          <w:color w:val="FF0000"/>
          <w:sz w:val="20"/>
        </w:rPr>
        <w:t>.</w:t>
      </w:r>
    </w:p>
    <w:p w14:paraId="533F5649"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Предоставить копию трудовой книжки отказываюсь.</w:t>
      </w:r>
      <w:r w:rsidRPr="00365092">
        <w:rPr>
          <w:rFonts w:ascii="Tahoma" w:eastAsiaTheme="minorHAnsi" w:hAnsi="Tahoma" w:cs="Tahoma"/>
          <w:color w:val="FF0000"/>
          <w:sz w:val="20"/>
          <w:szCs w:val="20"/>
        </w:rPr>
        <w:t>]</w:t>
      </w:r>
    </w:p>
    <w:p w14:paraId="3FDE06EF" w14:textId="77777777" w:rsidR="00E80061" w:rsidRPr="00B656CC" w:rsidRDefault="00E80061" w:rsidP="00E80061">
      <w:pPr>
        <w:spacing w:after="160" w:line="240" w:lineRule="auto"/>
        <w:ind w:firstLine="709"/>
        <w:jc w:val="both"/>
        <w:rPr>
          <w:rFonts w:ascii="Tahoma" w:eastAsiaTheme="minorHAnsi" w:hAnsi="Tahoma" w:cs="Tahoma"/>
          <w:color w:val="FF0000"/>
          <w:sz w:val="20"/>
          <w:szCs w:val="20"/>
        </w:rPr>
      </w:pPr>
      <w:r w:rsidRPr="00B656CC">
        <w:rPr>
          <w:rFonts w:ascii="Tahoma" w:eastAsiaTheme="minorHAnsi" w:hAnsi="Tahoma" w:cs="Tahoma"/>
          <w:color w:val="FF0000"/>
          <w:sz w:val="20"/>
          <w:szCs w:val="20"/>
        </w:rPr>
        <w:t>/</w:t>
      </w:r>
    </w:p>
    <w:p w14:paraId="43BCE58D" w14:textId="3E3CFFDE"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Приложение: копия трудовой книжки.</w:t>
      </w:r>
      <w:r w:rsidRPr="00365092">
        <w:rPr>
          <w:rFonts w:ascii="Tahoma" w:eastAsiaTheme="minorHAnsi" w:hAnsi="Tahoma" w:cs="Tahoma"/>
          <w:color w:val="FF0000"/>
          <w:sz w:val="20"/>
          <w:szCs w:val="20"/>
        </w:rPr>
        <w:t>]</w:t>
      </w:r>
    </w:p>
    <w:p w14:paraId="40BF2D30"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25576C12" w14:textId="77777777" w:rsidTr="00D72BC8">
        <w:tc>
          <w:tcPr>
            <w:tcW w:w="3115" w:type="dxa"/>
          </w:tcPr>
          <w:p w14:paraId="0135518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758629CB"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36FE4AF5"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548E61E9"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7174B52D" w14:textId="5F04651C" w:rsidR="00E80061" w:rsidRPr="00365092" w:rsidRDefault="00E80061" w:rsidP="00AD2005">
            <w:pPr>
              <w:jc w:val="center"/>
              <w:rPr>
                <w:rFonts w:ascii="Tahoma" w:hAnsi="Tahoma" w:cs="Tahoma"/>
                <w:sz w:val="20"/>
                <w:szCs w:val="20"/>
              </w:rPr>
            </w:pPr>
            <w:r w:rsidRPr="00365092">
              <w:rPr>
                <w:rFonts w:ascii="Tahoma" w:hAnsi="Tahoma" w:cs="Tahoma"/>
                <w:sz w:val="20"/>
                <w:szCs w:val="20"/>
              </w:rPr>
              <w:t>___________</w:t>
            </w:r>
            <w:r w:rsidRPr="00365092">
              <w:rPr>
                <w:rFonts w:ascii="Tahoma" w:hAnsi="Tahoma" w:cs="Tahoma"/>
                <w:i/>
                <w:sz w:val="20"/>
                <w:szCs w:val="20"/>
              </w:rPr>
              <w:t>(ФИО)</w:t>
            </w:r>
          </w:p>
        </w:tc>
      </w:tr>
    </w:tbl>
    <w:p w14:paraId="75EBF6E9" w14:textId="48E0AD7C" w:rsidR="007270E8" w:rsidRDefault="007270E8" w:rsidP="00365092">
      <w:pPr>
        <w:spacing w:after="0" w:line="240" w:lineRule="auto"/>
        <w:rPr>
          <w:rFonts w:ascii="Times New Roman" w:hAnsi="Times New Roman" w:cs="Times New Roman"/>
          <w:sz w:val="24"/>
          <w:szCs w:val="24"/>
        </w:rPr>
      </w:pPr>
    </w:p>
    <w:p w14:paraId="6E6C3CA5" w14:textId="77777777" w:rsidR="007270E8" w:rsidRDefault="007270E8">
      <w:pPr>
        <w:rPr>
          <w:rFonts w:ascii="Times New Roman" w:hAnsi="Times New Roman" w:cs="Times New Roman"/>
          <w:sz w:val="24"/>
          <w:szCs w:val="24"/>
        </w:rPr>
      </w:pPr>
      <w:r>
        <w:rPr>
          <w:rFonts w:ascii="Times New Roman" w:hAnsi="Times New Roman" w:cs="Times New Roman"/>
          <w:sz w:val="24"/>
          <w:szCs w:val="24"/>
        </w:rPr>
        <w:br w:type="page"/>
      </w:r>
    </w:p>
    <w:p w14:paraId="495F7489" w14:textId="59DA922D" w:rsidR="007270E8" w:rsidRPr="00D06E44" w:rsidRDefault="007270E8" w:rsidP="00B656CC">
      <w:pPr>
        <w:widowControl w:val="0"/>
        <w:spacing w:after="0"/>
        <w:jc w:val="right"/>
        <w:rPr>
          <w:rFonts w:ascii="Tahoma" w:hAnsi="Tahoma" w:cs="Tahoma"/>
          <w:color w:val="FF0000"/>
          <w:sz w:val="20"/>
          <w:highlight w:val="magenta"/>
          <w:u w:color="FFFFFF" w:themeColor="background1"/>
        </w:rPr>
      </w:pPr>
      <w:r w:rsidRPr="00D06E44">
        <w:rPr>
          <w:rFonts w:ascii="Tahoma" w:hAnsi="Tahoma" w:cs="Tahoma"/>
          <w:sz w:val="20"/>
          <w:highlight w:val="magenta"/>
        </w:rPr>
        <w:lastRenderedPageBreak/>
        <w:t xml:space="preserve">Приложение </w:t>
      </w:r>
      <w:proofErr w:type="gramStart"/>
      <w:r w:rsidRPr="00D06E44">
        <w:rPr>
          <w:rFonts w:ascii="Tahoma" w:hAnsi="Tahoma" w:cs="Tahoma"/>
          <w:sz w:val="20"/>
          <w:highlight w:val="magenta"/>
        </w:rPr>
        <w:t>№ </w:t>
      </w:r>
      <w:r w:rsidR="006F736C">
        <w:rPr>
          <w:rFonts w:ascii="Tahoma" w:hAnsi="Tahoma" w:cs="Tahoma"/>
          <w:sz w:val="20"/>
          <w:highlight w:val="magenta"/>
        </w:rPr>
        <w:t xml:space="preserve"> </w:t>
      </w:r>
      <w:r w:rsidRPr="00D06E44">
        <w:rPr>
          <w:rFonts w:ascii="Tahoma" w:hAnsi="Tahoma" w:cs="Tahoma"/>
          <w:color w:val="FF0000"/>
          <w:sz w:val="20"/>
          <w:highlight w:val="magenta"/>
          <w:u w:color="FFFFFF" w:themeColor="background1"/>
        </w:rPr>
        <w:t>[</w:t>
      </w:r>
      <w:proofErr w:type="gramEnd"/>
      <w:r w:rsidRPr="00D06E44">
        <w:rPr>
          <w:rFonts w:ascii="Tahoma" w:hAnsi="Tahoma" w:cs="Tahoma"/>
          <w:sz w:val="20"/>
          <w:highlight w:val="magenta"/>
        </w:rPr>
        <w:t>•</w:t>
      </w:r>
      <w:r w:rsidRPr="00D06E44">
        <w:rPr>
          <w:rFonts w:ascii="Tahoma" w:hAnsi="Tahoma" w:cs="Tahoma"/>
          <w:color w:val="FF0000"/>
          <w:sz w:val="20"/>
          <w:highlight w:val="magenta"/>
          <w:u w:color="FFFFFF" w:themeColor="background1"/>
        </w:rPr>
        <w:t xml:space="preserve">] </w:t>
      </w:r>
    </w:p>
    <w:p w14:paraId="6E068981" w14:textId="2D7AC4BF" w:rsidR="007270E8" w:rsidRDefault="007270E8" w:rsidP="006F736C">
      <w:pPr>
        <w:spacing w:after="0" w:line="240" w:lineRule="auto"/>
        <w:jc w:val="right"/>
        <w:rPr>
          <w:rFonts w:ascii="Times New Roman" w:eastAsia="Times New Roman" w:hAnsi="Times New Roman" w:cs="Times New Roman"/>
          <w:i/>
          <w:sz w:val="24"/>
          <w:szCs w:val="24"/>
        </w:rPr>
      </w:pPr>
      <w:r w:rsidRPr="00D06E44">
        <w:rPr>
          <w:rFonts w:ascii="Tahoma" w:hAnsi="Tahoma" w:cs="Tahoma"/>
          <w:sz w:val="20"/>
          <w:highlight w:val="magenta"/>
        </w:rPr>
        <w:t xml:space="preserve">к Заданию </w:t>
      </w:r>
      <w:r w:rsidRPr="00D06E44">
        <w:rPr>
          <w:rFonts w:ascii="Tahoma" w:hAnsi="Tahoma" w:cs="Tahoma"/>
          <w:color w:val="FF0000"/>
          <w:sz w:val="20"/>
          <w:highlight w:val="magenta"/>
          <w:u w:color="FFFFFF" w:themeColor="background1"/>
        </w:rPr>
        <w:t>[</w:t>
      </w:r>
      <w:r w:rsidRPr="00D06E44">
        <w:rPr>
          <w:rFonts w:ascii="Tahoma" w:hAnsi="Tahoma" w:cs="Tahoma"/>
          <w:sz w:val="20"/>
          <w:highlight w:val="magenta"/>
        </w:rPr>
        <w:t>•</w:t>
      </w:r>
      <w:r w:rsidRPr="00D06E44">
        <w:rPr>
          <w:rFonts w:ascii="Tahoma" w:hAnsi="Tahoma" w:cs="Tahoma"/>
          <w:color w:val="FF0000"/>
          <w:sz w:val="20"/>
          <w:highlight w:val="magenta"/>
          <w:u w:color="FFFFFF" w:themeColor="background1"/>
        </w:rPr>
        <w:t>]</w:t>
      </w:r>
    </w:p>
    <w:p w14:paraId="0BD5FC9F" w14:textId="77777777" w:rsidR="007270E8" w:rsidRPr="00D06E44" w:rsidRDefault="007270E8" w:rsidP="007270E8">
      <w:pPr>
        <w:spacing w:after="0" w:line="240" w:lineRule="auto"/>
        <w:rPr>
          <w:rFonts w:ascii="Tahoma" w:eastAsia="Times New Roman" w:hAnsi="Tahoma" w:cs="Tahoma"/>
          <w:b/>
          <w:sz w:val="20"/>
          <w:szCs w:val="20"/>
          <w:highlight w:val="magenta"/>
        </w:rPr>
      </w:pPr>
      <w:r w:rsidRPr="00D06E44">
        <w:rPr>
          <w:rFonts w:ascii="Tahoma" w:eastAsia="Times New Roman" w:hAnsi="Tahoma" w:cs="Tahoma"/>
          <w:b/>
          <w:i/>
          <w:sz w:val="20"/>
          <w:szCs w:val="20"/>
          <w:highlight w:val="magenta"/>
        </w:rPr>
        <w:t>ФОРМА</w:t>
      </w:r>
    </w:p>
    <w:p w14:paraId="2B4922D3" w14:textId="77777777" w:rsidR="007270E8" w:rsidRDefault="007270E8" w:rsidP="007270E8">
      <w:pPr>
        <w:spacing w:after="0" w:line="240" w:lineRule="auto"/>
        <w:rPr>
          <w:rFonts w:ascii="Tahoma" w:eastAsia="Times New Roman" w:hAnsi="Tahoma" w:cs="Tahoma"/>
          <w:sz w:val="20"/>
          <w:szCs w:val="20"/>
          <w:highlight w:val="magenta"/>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7270E8" w:rsidRPr="00A27C0E" w14:paraId="5420D43B" w14:textId="77777777" w:rsidTr="00AF4E84">
        <w:tc>
          <w:tcPr>
            <w:tcW w:w="5241" w:type="dxa"/>
            <w:gridSpan w:val="2"/>
          </w:tcPr>
          <w:p w14:paraId="2FC9C1EF" w14:textId="77777777" w:rsidR="007270E8" w:rsidRPr="00A27C0E" w:rsidRDefault="007270E8" w:rsidP="00AF4E84">
            <w:pPr>
              <w:widowControl w:val="0"/>
              <w:autoSpaceDE w:val="0"/>
              <w:autoSpaceDN w:val="0"/>
              <w:adjustRightInd w:val="0"/>
              <w:ind w:left="-110" w:right="140"/>
              <w:rPr>
                <w:rFonts w:ascii="Tahoma" w:hAnsi="Tahoma" w:cs="Tahoma"/>
                <w:b/>
                <w:sz w:val="20"/>
              </w:rPr>
            </w:pPr>
            <w:r>
              <w:rPr>
                <w:rFonts w:ascii="Tahoma" w:hAnsi="Tahoma" w:cs="Tahoma"/>
                <w:b/>
                <w:sz w:val="20"/>
              </w:rPr>
              <w:t>УТВЕРЖДАЮ</w:t>
            </w:r>
          </w:p>
          <w:p w14:paraId="6A21BA06" w14:textId="77777777" w:rsidR="007270E8" w:rsidRPr="00A27C0E" w:rsidRDefault="007270E8" w:rsidP="00AF4E84">
            <w:pPr>
              <w:widowControl w:val="0"/>
              <w:autoSpaceDE w:val="0"/>
              <w:autoSpaceDN w:val="0"/>
              <w:adjustRightInd w:val="0"/>
              <w:ind w:right="140" w:hanging="18"/>
              <w:rPr>
                <w:rFonts w:ascii="Tahoma" w:hAnsi="Tahoma" w:cs="Tahoma"/>
                <w:b/>
                <w:sz w:val="20"/>
              </w:rPr>
            </w:pPr>
          </w:p>
          <w:p w14:paraId="2AEA6DF8" w14:textId="77777777" w:rsidR="007270E8" w:rsidRPr="00A27C0E" w:rsidRDefault="007270E8" w:rsidP="00AF4E8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364"/>
            </w:r>
          </w:p>
        </w:tc>
        <w:tc>
          <w:tcPr>
            <w:tcW w:w="4953" w:type="dxa"/>
            <w:gridSpan w:val="3"/>
          </w:tcPr>
          <w:p w14:paraId="7E898B3F" w14:textId="77777777" w:rsidR="007270E8" w:rsidRPr="00A27C0E" w:rsidRDefault="007270E8" w:rsidP="00AF4E84">
            <w:pPr>
              <w:widowControl w:val="0"/>
              <w:autoSpaceDE w:val="0"/>
              <w:autoSpaceDN w:val="0"/>
              <w:adjustRightInd w:val="0"/>
              <w:ind w:left="185" w:right="140"/>
              <w:rPr>
                <w:rFonts w:ascii="Tahoma" w:hAnsi="Tahoma" w:cs="Tahoma"/>
                <w:b/>
                <w:sz w:val="20"/>
              </w:rPr>
            </w:pPr>
            <w:r>
              <w:rPr>
                <w:rFonts w:ascii="Tahoma" w:hAnsi="Tahoma" w:cs="Tahoma"/>
                <w:b/>
                <w:sz w:val="20"/>
              </w:rPr>
              <w:t>СОГЛАСОВАНО</w:t>
            </w:r>
          </w:p>
          <w:p w14:paraId="7DAFED03" w14:textId="77777777" w:rsidR="007270E8" w:rsidRPr="00A27C0E" w:rsidRDefault="007270E8" w:rsidP="00AF4E84">
            <w:pPr>
              <w:widowControl w:val="0"/>
              <w:autoSpaceDE w:val="0"/>
              <w:autoSpaceDN w:val="0"/>
              <w:adjustRightInd w:val="0"/>
              <w:ind w:right="140"/>
              <w:rPr>
                <w:rFonts w:ascii="Tahoma" w:hAnsi="Tahoma" w:cs="Tahoma"/>
                <w:b/>
                <w:sz w:val="20"/>
              </w:rPr>
            </w:pPr>
          </w:p>
          <w:p w14:paraId="6124997A" w14:textId="77777777" w:rsidR="007270E8" w:rsidRPr="00A27C0E" w:rsidRDefault="007270E8" w:rsidP="00AF4E84">
            <w:pPr>
              <w:widowControl w:val="0"/>
              <w:ind w:left="185"/>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365"/>
            </w:r>
          </w:p>
        </w:tc>
      </w:tr>
      <w:tr w:rsidR="007270E8" w:rsidRPr="00A27C0E" w14:paraId="5621C157" w14:textId="77777777" w:rsidTr="00AF4E84">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0A7ABF64" w14:textId="77777777" w:rsidR="007270E8" w:rsidRPr="00A27C0E" w:rsidRDefault="007270E8" w:rsidP="00AF4E84">
            <w:pPr>
              <w:pStyle w:val="SL0CommentSimplawyer"/>
              <w:rPr>
                <w:sz w:val="20"/>
                <w:szCs w:val="20"/>
              </w:rPr>
            </w:pPr>
          </w:p>
        </w:tc>
        <w:tc>
          <w:tcPr>
            <w:tcW w:w="709" w:type="dxa"/>
            <w:gridSpan w:val="2"/>
            <w:tcMar>
              <w:left w:w="0" w:type="dxa"/>
            </w:tcMar>
          </w:tcPr>
          <w:p w14:paraId="220D1EA5" w14:textId="77777777" w:rsidR="007270E8" w:rsidRPr="00A27C0E" w:rsidRDefault="007270E8" w:rsidP="00AF4E84">
            <w:pPr>
              <w:pStyle w:val="SL0CommentSimplawyer"/>
              <w:rPr>
                <w:sz w:val="20"/>
                <w:szCs w:val="20"/>
              </w:rPr>
            </w:pPr>
          </w:p>
        </w:tc>
        <w:tc>
          <w:tcPr>
            <w:tcW w:w="4394" w:type="dxa"/>
            <w:tcBorders>
              <w:bottom w:val="dotted" w:sz="4" w:space="0" w:color="A6A6A6" w:themeColor="background1" w:themeShade="A6"/>
            </w:tcBorders>
            <w:tcMar>
              <w:left w:w="0" w:type="dxa"/>
            </w:tcMar>
          </w:tcPr>
          <w:p w14:paraId="6C5D6612" w14:textId="77777777" w:rsidR="007270E8" w:rsidRPr="00A27C0E" w:rsidRDefault="007270E8" w:rsidP="00AF4E84">
            <w:pPr>
              <w:pStyle w:val="SL0CommentSimplawyer"/>
              <w:rPr>
                <w:sz w:val="20"/>
                <w:szCs w:val="20"/>
              </w:rPr>
            </w:pPr>
          </w:p>
        </w:tc>
      </w:tr>
      <w:tr w:rsidR="007270E8" w:rsidRPr="00A27C0E" w14:paraId="2D7B7EF2" w14:textId="77777777" w:rsidTr="00AF4E84">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80309BC" w14:textId="77777777" w:rsidR="007270E8" w:rsidRPr="00A27C0E" w:rsidRDefault="007270E8" w:rsidP="00AF4E84">
            <w:pPr>
              <w:pStyle w:val="affa"/>
              <w:rPr>
                <w:rFonts w:ascii="Tahoma" w:hAnsi="Tahoma" w:cs="Tahoma"/>
                <w:sz w:val="20"/>
              </w:rPr>
            </w:pPr>
          </w:p>
          <w:p w14:paraId="5799570C" w14:textId="77777777" w:rsidR="007270E8" w:rsidRPr="00A27C0E" w:rsidRDefault="007270E8" w:rsidP="00AF4E84">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0AD5AD3" w14:textId="77777777" w:rsidR="007270E8" w:rsidRPr="00A27C0E" w:rsidRDefault="007270E8" w:rsidP="00AF4E84">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58226F9" w14:textId="77777777" w:rsidR="007270E8" w:rsidRPr="00A27C0E" w:rsidRDefault="007270E8" w:rsidP="00AF4E84">
            <w:pPr>
              <w:pStyle w:val="affa"/>
              <w:rPr>
                <w:rFonts w:ascii="Tahoma" w:hAnsi="Tahoma" w:cs="Tahoma"/>
                <w:sz w:val="20"/>
              </w:rPr>
            </w:pPr>
          </w:p>
          <w:p w14:paraId="6D1DDB85" w14:textId="77777777" w:rsidR="007270E8" w:rsidRPr="00A27C0E" w:rsidRDefault="007270E8" w:rsidP="00AF4E84">
            <w:pPr>
              <w:pStyle w:val="affa"/>
              <w:rPr>
                <w:rFonts w:ascii="Tahoma" w:hAnsi="Tahoma" w:cs="Tahoma"/>
                <w:sz w:val="20"/>
              </w:rPr>
            </w:pPr>
          </w:p>
        </w:tc>
      </w:tr>
    </w:tbl>
    <w:p w14:paraId="75C1C6AE" w14:textId="77777777" w:rsidR="007270E8" w:rsidRPr="00D06E44" w:rsidRDefault="007270E8" w:rsidP="007270E8">
      <w:pPr>
        <w:spacing w:after="0" w:line="240" w:lineRule="auto"/>
        <w:rPr>
          <w:rFonts w:ascii="Tahoma" w:eastAsia="Times New Roman" w:hAnsi="Tahoma" w:cs="Tahoma"/>
          <w:sz w:val="20"/>
          <w:szCs w:val="20"/>
          <w:highlight w:val="magenta"/>
        </w:rPr>
      </w:pPr>
    </w:p>
    <w:p w14:paraId="25EFE6F7" w14:textId="77777777" w:rsidR="007270E8" w:rsidRPr="00D06E44" w:rsidRDefault="007270E8" w:rsidP="007270E8">
      <w:pPr>
        <w:spacing w:after="0" w:line="240" w:lineRule="auto"/>
        <w:jc w:val="center"/>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ТЕХНИЧЕСКОЕ ЗАДАНИЕ</w:t>
      </w:r>
    </w:p>
    <w:p w14:paraId="7F7C5EFA" w14:textId="77777777" w:rsidR="007270E8" w:rsidRPr="00D06E44" w:rsidRDefault="007270E8" w:rsidP="007270E8">
      <w:pPr>
        <w:spacing w:after="0" w:line="240" w:lineRule="auto"/>
        <w:jc w:val="center"/>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 xml:space="preserve">на </w:t>
      </w:r>
      <w:r>
        <w:rPr>
          <w:rFonts w:ascii="Tahoma" w:eastAsia="Times New Roman" w:hAnsi="Tahoma" w:cs="Tahoma"/>
          <w:b/>
          <w:sz w:val="20"/>
          <w:szCs w:val="20"/>
          <w:highlight w:val="magenta"/>
        </w:rPr>
        <w:t>оказание услуг</w:t>
      </w:r>
      <w:r w:rsidRPr="00D06E44">
        <w:rPr>
          <w:rFonts w:ascii="Tahoma" w:eastAsia="Times New Roman" w:hAnsi="Tahoma" w:cs="Tahoma"/>
          <w:b/>
          <w:sz w:val="20"/>
          <w:szCs w:val="20"/>
          <w:highlight w:val="magenta"/>
        </w:rPr>
        <w:t xml:space="preserve"> по теме:</w:t>
      </w:r>
    </w:p>
    <w:p w14:paraId="6154A770" w14:textId="77777777" w:rsidR="007270E8" w:rsidRPr="00D06E44" w:rsidRDefault="007270E8" w:rsidP="007270E8">
      <w:pPr>
        <w:spacing w:after="0" w:line="360" w:lineRule="auto"/>
        <w:jc w:val="center"/>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«__________________________________».</w:t>
      </w:r>
    </w:p>
    <w:p w14:paraId="07A84F07" w14:textId="77777777" w:rsidR="007270E8" w:rsidRPr="00D06E44" w:rsidRDefault="007270E8" w:rsidP="007270E8">
      <w:pPr>
        <w:spacing w:after="0" w:line="240" w:lineRule="auto"/>
        <w:ind w:hanging="567"/>
        <w:jc w:val="center"/>
        <w:rPr>
          <w:rFonts w:ascii="Tahoma" w:eastAsia="Times New Roman" w:hAnsi="Tahoma" w:cs="Tahoma"/>
          <w:sz w:val="20"/>
          <w:szCs w:val="20"/>
          <w:highlight w:val="magenta"/>
        </w:rPr>
      </w:pPr>
    </w:p>
    <w:p w14:paraId="5EEC8320" w14:textId="77777777" w:rsidR="007270E8" w:rsidRPr="00D06E44" w:rsidRDefault="007270E8" w:rsidP="007270E8">
      <w:pPr>
        <w:spacing w:after="0" w:line="240" w:lineRule="auto"/>
        <w:jc w:val="center"/>
        <w:rPr>
          <w:rFonts w:ascii="Tahoma" w:eastAsia="Times New Roman" w:hAnsi="Tahoma" w:cs="Tahoma"/>
          <w:b/>
          <w:sz w:val="20"/>
          <w:szCs w:val="20"/>
          <w:highlight w:val="magenta"/>
          <w:lang w:val="en-US"/>
        </w:rPr>
      </w:pPr>
      <w:r w:rsidRPr="00D06E44">
        <w:rPr>
          <w:rFonts w:ascii="Tahoma" w:eastAsia="Times New Roman" w:hAnsi="Tahoma" w:cs="Tahoma"/>
          <w:b/>
          <w:sz w:val="20"/>
          <w:szCs w:val="20"/>
          <w:highlight w:val="magenta"/>
        </w:rPr>
        <w:t>1.Общие сведения</w:t>
      </w:r>
    </w:p>
    <w:p w14:paraId="326F5CAF" w14:textId="77777777" w:rsidR="007270E8" w:rsidRPr="00D06E44" w:rsidRDefault="007270E8" w:rsidP="007270E8">
      <w:pPr>
        <w:spacing w:after="0" w:line="240" w:lineRule="auto"/>
        <w:ind w:left="360"/>
        <w:rPr>
          <w:rFonts w:ascii="Tahoma" w:eastAsia="Times New Roman" w:hAnsi="Tahoma" w:cs="Tahoma"/>
          <w:sz w:val="20"/>
          <w:szCs w:val="20"/>
          <w:highlight w:val="magenta"/>
          <w:lang w:val="en-US"/>
        </w:rPr>
      </w:pPr>
    </w:p>
    <w:p w14:paraId="75437B4A" w14:textId="291399AB"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b/>
          <w:i/>
          <w:sz w:val="20"/>
          <w:szCs w:val="20"/>
          <w:highlight w:val="magenta"/>
        </w:rPr>
      </w:pPr>
      <w:r w:rsidRPr="00D06E44">
        <w:rPr>
          <w:rFonts w:ascii="Tahoma" w:eastAsia="Times New Roman" w:hAnsi="Tahoma" w:cs="Tahoma"/>
          <w:sz w:val="20"/>
          <w:szCs w:val="20"/>
          <w:highlight w:val="magenta"/>
        </w:rPr>
        <w:t xml:space="preserve">Наименование объекта: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38DDBE4B" w14:textId="4394D87D"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Заказчик: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2DDA1931" w14:textId="221DE9BA" w:rsidR="007270E8" w:rsidRPr="00D06E44" w:rsidRDefault="007270E8" w:rsidP="007270E8">
      <w:pPr>
        <w:numPr>
          <w:ilvl w:val="1"/>
          <w:numId w:val="66"/>
        </w:numPr>
        <w:tabs>
          <w:tab w:val="num" w:pos="0"/>
        </w:tabs>
        <w:spacing w:after="0" w:line="240" w:lineRule="auto"/>
        <w:ind w:left="0" w:firstLine="0"/>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Основание выполнения работы: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23052D64" w14:textId="21C58984"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Генеральная проектная организация: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r w:rsidRPr="00D06E44">
        <w:rPr>
          <w:rFonts w:ascii="Tahoma" w:eastAsia="Times New Roman" w:hAnsi="Tahoma" w:cs="Tahoma"/>
          <w:i/>
          <w:sz w:val="20"/>
          <w:szCs w:val="20"/>
          <w:highlight w:val="magenta"/>
        </w:rPr>
        <w:t xml:space="preserve"> </w:t>
      </w:r>
    </w:p>
    <w:p w14:paraId="18AB1ED6" w14:textId="674B9E52"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Исполнитель: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77CAB27C" w14:textId="0A054160"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Вид строительства: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362E2879" w14:textId="4B4652E7"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Стадийность проектирования: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23D37350" w14:textId="13458CF8"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Уровень ответственности здания (</w:t>
      </w:r>
      <w:proofErr w:type="spellStart"/>
      <w:r w:rsidRPr="00D06E44">
        <w:rPr>
          <w:rFonts w:ascii="Tahoma" w:eastAsia="Times New Roman" w:hAnsi="Tahoma" w:cs="Tahoma"/>
          <w:sz w:val="20"/>
          <w:szCs w:val="20"/>
          <w:highlight w:val="magenta"/>
        </w:rPr>
        <w:t>ий</w:t>
      </w:r>
      <w:proofErr w:type="spellEnd"/>
      <w:r w:rsidRPr="00D06E44">
        <w:rPr>
          <w:rFonts w:ascii="Tahoma" w:eastAsia="Times New Roman" w:hAnsi="Tahoma" w:cs="Tahoma"/>
          <w:sz w:val="20"/>
          <w:szCs w:val="20"/>
          <w:highlight w:val="magenta"/>
        </w:rPr>
        <w:t>) и сооружения (</w:t>
      </w:r>
      <w:proofErr w:type="spellStart"/>
      <w:r w:rsidRPr="00D06E44">
        <w:rPr>
          <w:rFonts w:ascii="Tahoma" w:eastAsia="Times New Roman" w:hAnsi="Tahoma" w:cs="Tahoma"/>
          <w:sz w:val="20"/>
          <w:szCs w:val="20"/>
          <w:highlight w:val="magenta"/>
        </w:rPr>
        <w:t>ий</w:t>
      </w:r>
      <w:proofErr w:type="spellEnd"/>
      <w:r w:rsidRPr="00D06E44">
        <w:rPr>
          <w:rFonts w:ascii="Tahoma" w:eastAsia="Times New Roman" w:hAnsi="Tahoma" w:cs="Tahoma"/>
          <w:sz w:val="20"/>
          <w:szCs w:val="20"/>
          <w:highlight w:val="magenta"/>
        </w:rPr>
        <w:t xml:space="preserve">) (по ГОСТ 27751-88):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01FB973D" w14:textId="78D23D92"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Дополнительные требования: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2BE5A41A" w14:textId="234950FE" w:rsidR="007270E8" w:rsidRPr="00D06E44" w:rsidRDefault="007270E8" w:rsidP="007270E8">
      <w:pPr>
        <w:numPr>
          <w:ilvl w:val="1"/>
          <w:numId w:val="66"/>
        </w:numPr>
        <w:tabs>
          <w:tab w:val="num" w:pos="0"/>
        </w:tabs>
        <w:spacing w:after="0" w:line="240" w:lineRule="auto"/>
        <w:ind w:left="0" w:firstLine="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Сведения о ранее выполненных обследованиях: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23D541FB" w14:textId="637FA35A" w:rsidR="007270E8" w:rsidRPr="00D06E44" w:rsidRDefault="007270E8" w:rsidP="007270E8">
      <w:pPr>
        <w:numPr>
          <w:ilvl w:val="1"/>
          <w:numId w:val="66"/>
        </w:numPr>
        <w:spacing w:after="0" w:line="240" w:lineRule="auto"/>
        <w:ind w:left="0" w:firstLine="0"/>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Перечень и краткая характеристика объекта обследования: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4750FE12" w14:textId="77777777" w:rsidR="007270E8" w:rsidRPr="00D06E44" w:rsidRDefault="007270E8" w:rsidP="007270E8">
      <w:pPr>
        <w:tabs>
          <w:tab w:val="num" w:pos="432"/>
        </w:tabs>
        <w:spacing w:after="0" w:line="240" w:lineRule="auto"/>
        <w:jc w:val="both"/>
        <w:rPr>
          <w:rFonts w:ascii="Tahoma" w:eastAsia="Times New Roman" w:hAnsi="Tahoma" w:cs="Tahoma"/>
          <w:sz w:val="20"/>
          <w:szCs w:val="20"/>
          <w:highlight w:val="magenta"/>
        </w:rPr>
      </w:pPr>
    </w:p>
    <w:p w14:paraId="092FC1BF" w14:textId="77777777" w:rsidR="007270E8" w:rsidRPr="00D06E44" w:rsidRDefault="007270E8" w:rsidP="007270E8">
      <w:pPr>
        <w:numPr>
          <w:ilvl w:val="0"/>
          <w:numId w:val="66"/>
        </w:numPr>
        <w:spacing w:after="0" w:line="240" w:lineRule="auto"/>
        <w:ind w:left="0" w:firstLine="0"/>
        <w:jc w:val="both"/>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Цель и назначение работ</w:t>
      </w:r>
    </w:p>
    <w:p w14:paraId="082881A0" w14:textId="77777777" w:rsidR="007270E8" w:rsidRPr="00D06E44" w:rsidRDefault="007270E8" w:rsidP="007270E8">
      <w:pPr>
        <w:spacing w:after="0" w:line="240" w:lineRule="auto"/>
        <w:rPr>
          <w:rFonts w:ascii="Tahoma" w:eastAsia="Times New Roman" w:hAnsi="Tahoma" w:cs="Tahoma"/>
          <w:b/>
          <w:sz w:val="20"/>
          <w:szCs w:val="20"/>
          <w:highlight w:val="magenta"/>
        </w:rPr>
      </w:pPr>
    </w:p>
    <w:p w14:paraId="1501844F" w14:textId="32AAB1CD" w:rsidR="007270E8" w:rsidRPr="00D06E44" w:rsidRDefault="006F736C" w:rsidP="007270E8">
      <w:pPr>
        <w:numPr>
          <w:ilvl w:val="1"/>
          <w:numId w:val="66"/>
        </w:numPr>
        <w:spacing w:after="0" w:line="240" w:lineRule="auto"/>
        <w:ind w:left="0" w:firstLine="0"/>
        <w:jc w:val="both"/>
        <w:rPr>
          <w:rFonts w:ascii="Tahoma" w:eastAsia="Times New Roman" w:hAnsi="Tahoma" w:cs="Tahoma"/>
          <w:sz w:val="20"/>
          <w:szCs w:val="20"/>
          <w:highlight w:val="magenta"/>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007270E8" w:rsidRPr="00D06E44">
        <w:rPr>
          <w:rFonts w:ascii="Tahoma" w:eastAsia="Times New Roman" w:hAnsi="Tahoma" w:cs="Tahoma"/>
          <w:sz w:val="20"/>
          <w:szCs w:val="20"/>
          <w:highlight w:val="magenta"/>
        </w:rPr>
        <w:t>.</w:t>
      </w:r>
    </w:p>
    <w:p w14:paraId="763D927A" w14:textId="5973D3D9" w:rsidR="007270E8" w:rsidRPr="00D06E44" w:rsidRDefault="006F736C" w:rsidP="007270E8">
      <w:pPr>
        <w:numPr>
          <w:ilvl w:val="1"/>
          <w:numId w:val="66"/>
        </w:numPr>
        <w:spacing w:after="0" w:line="240" w:lineRule="auto"/>
        <w:ind w:left="0" w:firstLine="0"/>
        <w:jc w:val="both"/>
        <w:rPr>
          <w:rFonts w:ascii="Tahoma" w:eastAsia="Times New Roman" w:hAnsi="Tahoma" w:cs="Tahoma"/>
          <w:sz w:val="20"/>
          <w:szCs w:val="20"/>
          <w:highlight w:val="magenta"/>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007270E8" w:rsidRPr="00D06E44">
        <w:rPr>
          <w:rFonts w:ascii="Tahoma" w:eastAsia="Times New Roman" w:hAnsi="Tahoma" w:cs="Tahoma"/>
          <w:sz w:val="20"/>
          <w:szCs w:val="20"/>
          <w:highlight w:val="magenta"/>
        </w:rPr>
        <w:t>.</w:t>
      </w:r>
    </w:p>
    <w:p w14:paraId="332952F9" w14:textId="6247A96A" w:rsidR="007270E8" w:rsidRPr="00D06E44" w:rsidRDefault="006F736C" w:rsidP="007270E8">
      <w:pPr>
        <w:numPr>
          <w:ilvl w:val="1"/>
          <w:numId w:val="66"/>
        </w:numPr>
        <w:spacing w:after="0" w:line="240" w:lineRule="auto"/>
        <w:ind w:left="0" w:firstLine="0"/>
        <w:jc w:val="both"/>
        <w:rPr>
          <w:rFonts w:ascii="Tahoma" w:eastAsia="Times New Roman" w:hAnsi="Tahoma" w:cs="Tahoma"/>
          <w:sz w:val="20"/>
          <w:szCs w:val="20"/>
          <w:highlight w:val="magenta"/>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007270E8" w:rsidRPr="00D06E44">
        <w:rPr>
          <w:rFonts w:ascii="Tahoma" w:eastAsia="Times New Roman" w:hAnsi="Tahoma" w:cs="Tahoma"/>
          <w:sz w:val="20"/>
          <w:szCs w:val="20"/>
          <w:highlight w:val="magenta"/>
        </w:rPr>
        <w:t>.</w:t>
      </w:r>
    </w:p>
    <w:p w14:paraId="5360EFA6" w14:textId="77777777" w:rsidR="007270E8" w:rsidRPr="00D06E44" w:rsidRDefault="007270E8" w:rsidP="007270E8">
      <w:pPr>
        <w:spacing w:after="0" w:line="240" w:lineRule="auto"/>
        <w:rPr>
          <w:rFonts w:ascii="Tahoma" w:eastAsia="Times New Roman" w:hAnsi="Tahoma" w:cs="Tahoma"/>
          <w:b/>
          <w:sz w:val="20"/>
          <w:szCs w:val="20"/>
          <w:highlight w:val="magenta"/>
        </w:rPr>
      </w:pPr>
    </w:p>
    <w:p w14:paraId="48D6A14D" w14:textId="77777777" w:rsidR="007270E8" w:rsidRPr="00D06E44" w:rsidRDefault="007270E8" w:rsidP="007270E8">
      <w:pPr>
        <w:numPr>
          <w:ilvl w:val="0"/>
          <w:numId w:val="66"/>
        </w:numPr>
        <w:spacing w:after="0" w:line="240" w:lineRule="auto"/>
        <w:ind w:left="0" w:firstLine="0"/>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Объекты комплексного обследования:</w:t>
      </w:r>
    </w:p>
    <w:tbl>
      <w:tblPr>
        <w:tblW w:w="9315" w:type="dxa"/>
        <w:jc w:val="center"/>
        <w:tblLook w:val="04A0" w:firstRow="1" w:lastRow="0" w:firstColumn="1" w:lastColumn="0" w:noHBand="0" w:noVBand="1"/>
      </w:tblPr>
      <w:tblGrid>
        <w:gridCol w:w="553"/>
        <w:gridCol w:w="1727"/>
        <w:gridCol w:w="873"/>
        <w:gridCol w:w="1369"/>
        <w:gridCol w:w="2210"/>
        <w:gridCol w:w="2583"/>
      </w:tblGrid>
      <w:tr w:rsidR="007270E8" w:rsidRPr="006F736C" w14:paraId="75528F7E" w14:textId="77777777" w:rsidTr="00AF4E84">
        <w:trPr>
          <w:trHeight w:val="280"/>
          <w:jc w:val="center"/>
        </w:trPr>
        <w:tc>
          <w:tcPr>
            <w:tcW w:w="514" w:type="dxa"/>
            <w:tcBorders>
              <w:top w:val="single" w:sz="4" w:space="0" w:color="auto"/>
              <w:left w:val="single" w:sz="8" w:space="0" w:color="auto"/>
              <w:bottom w:val="single" w:sz="8" w:space="0" w:color="auto"/>
              <w:right w:val="single" w:sz="8" w:space="0" w:color="auto"/>
            </w:tcBorders>
            <w:vAlign w:val="center"/>
          </w:tcPr>
          <w:p w14:paraId="6CF6D352"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п/п</w:t>
            </w:r>
          </w:p>
        </w:tc>
        <w:tc>
          <w:tcPr>
            <w:tcW w:w="1727"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415F483"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Наименование</w:t>
            </w:r>
          </w:p>
        </w:tc>
        <w:tc>
          <w:tcPr>
            <w:tcW w:w="873" w:type="dxa"/>
            <w:tcBorders>
              <w:top w:val="single" w:sz="4" w:space="0" w:color="auto"/>
              <w:left w:val="nil"/>
              <w:bottom w:val="single" w:sz="8" w:space="0" w:color="auto"/>
              <w:right w:val="single" w:sz="4" w:space="0" w:color="auto"/>
            </w:tcBorders>
            <w:vAlign w:val="center"/>
          </w:tcPr>
          <w:p w14:paraId="69522C04"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Инв.№</w:t>
            </w:r>
          </w:p>
        </w:tc>
        <w:tc>
          <w:tcPr>
            <w:tcW w:w="1372" w:type="dxa"/>
            <w:tcBorders>
              <w:top w:val="single" w:sz="4" w:space="0" w:color="auto"/>
              <w:left w:val="single" w:sz="4" w:space="0" w:color="auto"/>
              <w:bottom w:val="single" w:sz="8" w:space="0" w:color="auto"/>
              <w:right w:val="single" w:sz="4" w:space="0" w:color="auto"/>
            </w:tcBorders>
            <w:vAlign w:val="center"/>
          </w:tcPr>
          <w:p w14:paraId="106F7AE9"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Место положения</w:t>
            </w:r>
          </w:p>
        </w:tc>
        <w:tc>
          <w:tcPr>
            <w:tcW w:w="221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1FCAEDE0"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Геометрические характеристики (линейные размеры)</w:t>
            </w:r>
          </w:p>
        </w:tc>
        <w:tc>
          <w:tcPr>
            <w:tcW w:w="2619" w:type="dxa"/>
            <w:tcBorders>
              <w:top w:val="single" w:sz="4" w:space="0" w:color="auto"/>
              <w:left w:val="nil"/>
              <w:bottom w:val="single" w:sz="8" w:space="0" w:color="auto"/>
              <w:right w:val="single" w:sz="4" w:space="0" w:color="auto"/>
            </w:tcBorders>
          </w:tcPr>
          <w:p w14:paraId="47146AD0"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Вид/тип материала, из которого изготовлены обследуемые несущие и ограждающие конструкции</w:t>
            </w:r>
          </w:p>
        </w:tc>
      </w:tr>
      <w:tr w:rsidR="007270E8" w:rsidRPr="006F736C" w14:paraId="579B1CD3" w14:textId="77777777" w:rsidTr="00AF4E84">
        <w:trPr>
          <w:trHeight w:val="264"/>
          <w:jc w:val="center"/>
        </w:trPr>
        <w:tc>
          <w:tcPr>
            <w:tcW w:w="514" w:type="dxa"/>
            <w:tcBorders>
              <w:top w:val="nil"/>
              <w:left w:val="single" w:sz="4" w:space="0" w:color="auto"/>
              <w:bottom w:val="single" w:sz="4" w:space="0" w:color="auto"/>
              <w:right w:val="single" w:sz="4" w:space="0" w:color="auto"/>
            </w:tcBorders>
            <w:vAlign w:val="center"/>
          </w:tcPr>
          <w:p w14:paraId="7B57BE1F" w14:textId="77777777" w:rsidR="007270E8" w:rsidRPr="00B656CC" w:rsidRDefault="007270E8" w:rsidP="00AF4E84">
            <w:pPr>
              <w:spacing w:after="0" w:line="240" w:lineRule="auto"/>
              <w:jc w:val="center"/>
              <w:rPr>
                <w:rFonts w:ascii="Tahoma" w:eastAsia="Times New Roman" w:hAnsi="Tahoma" w:cs="Tahoma"/>
                <w:sz w:val="18"/>
                <w:szCs w:val="18"/>
                <w:highlight w:val="magenta"/>
              </w:rPr>
            </w:pPr>
            <w:r w:rsidRPr="00B656CC">
              <w:rPr>
                <w:rFonts w:ascii="Tahoma" w:eastAsia="Times New Roman" w:hAnsi="Tahoma" w:cs="Tahoma"/>
                <w:sz w:val="18"/>
                <w:szCs w:val="18"/>
                <w:highlight w:val="magenta"/>
              </w:rPr>
              <w:t>1</w:t>
            </w:r>
          </w:p>
        </w:tc>
        <w:tc>
          <w:tcPr>
            <w:tcW w:w="1727" w:type="dxa"/>
            <w:tcBorders>
              <w:top w:val="nil"/>
              <w:left w:val="single" w:sz="4" w:space="0" w:color="auto"/>
              <w:bottom w:val="single" w:sz="4" w:space="0" w:color="auto"/>
              <w:right w:val="single" w:sz="4" w:space="0" w:color="auto"/>
            </w:tcBorders>
            <w:shd w:val="clear" w:color="auto" w:fill="auto"/>
            <w:noWrap/>
            <w:vAlign w:val="center"/>
          </w:tcPr>
          <w:p w14:paraId="70259415"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873" w:type="dxa"/>
            <w:tcBorders>
              <w:top w:val="nil"/>
              <w:left w:val="single" w:sz="4" w:space="0" w:color="auto"/>
              <w:bottom w:val="single" w:sz="4" w:space="0" w:color="auto"/>
              <w:right w:val="single" w:sz="4" w:space="0" w:color="auto"/>
            </w:tcBorders>
          </w:tcPr>
          <w:p w14:paraId="6CAEEE53"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1372" w:type="dxa"/>
            <w:tcBorders>
              <w:top w:val="nil"/>
              <w:left w:val="single" w:sz="4" w:space="0" w:color="auto"/>
              <w:bottom w:val="single" w:sz="4" w:space="0" w:color="auto"/>
              <w:right w:val="single" w:sz="4" w:space="0" w:color="auto"/>
            </w:tcBorders>
          </w:tcPr>
          <w:p w14:paraId="0DF9DA5F"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210" w:type="dxa"/>
            <w:tcBorders>
              <w:top w:val="nil"/>
              <w:left w:val="single" w:sz="4" w:space="0" w:color="auto"/>
              <w:bottom w:val="single" w:sz="4" w:space="0" w:color="auto"/>
              <w:right w:val="single" w:sz="4" w:space="0" w:color="auto"/>
            </w:tcBorders>
            <w:shd w:val="clear" w:color="auto" w:fill="auto"/>
            <w:noWrap/>
            <w:vAlign w:val="center"/>
          </w:tcPr>
          <w:p w14:paraId="453B177F"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619" w:type="dxa"/>
            <w:tcBorders>
              <w:top w:val="nil"/>
              <w:left w:val="single" w:sz="4" w:space="0" w:color="auto"/>
              <w:bottom w:val="single" w:sz="4" w:space="0" w:color="auto"/>
              <w:right w:val="single" w:sz="4" w:space="0" w:color="auto"/>
            </w:tcBorders>
          </w:tcPr>
          <w:p w14:paraId="07014AB1" w14:textId="77777777" w:rsidR="007270E8" w:rsidRPr="00B656CC" w:rsidRDefault="007270E8" w:rsidP="00AF4E84">
            <w:pPr>
              <w:spacing w:after="0" w:line="240" w:lineRule="auto"/>
              <w:rPr>
                <w:rFonts w:ascii="Tahoma" w:eastAsia="Times New Roman" w:hAnsi="Tahoma" w:cs="Tahoma"/>
                <w:sz w:val="18"/>
                <w:szCs w:val="18"/>
                <w:highlight w:val="magenta"/>
              </w:rPr>
            </w:pPr>
          </w:p>
        </w:tc>
      </w:tr>
      <w:tr w:rsidR="007270E8" w:rsidRPr="006F736C" w14:paraId="4B3B09E5" w14:textId="77777777" w:rsidTr="00AF4E84">
        <w:trPr>
          <w:trHeight w:val="264"/>
          <w:jc w:val="center"/>
        </w:trPr>
        <w:tc>
          <w:tcPr>
            <w:tcW w:w="514" w:type="dxa"/>
            <w:tcBorders>
              <w:top w:val="single" w:sz="4" w:space="0" w:color="auto"/>
              <w:left w:val="single" w:sz="4" w:space="0" w:color="auto"/>
              <w:bottom w:val="single" w:sz="4" w:space="0" w:color="auto"/>
              <w:right w:val="single" w:sz="4" w:space="0" w:color="auto"/>
            </w:tcBorders>
            <w:vAlign w:val="center"/>
          </w:tcPr>
          <w:p w14:paraId="74ADB127" w14:textId="77777777" w:rsidR="007270E8" w:rsidRPr="00B656CC" w:rsidRDefault="007270E8" w:rsidP="00AF4E84">
            <w:pPr>
              <w:spacing w:after="0" w:line="240" w:lineRule="auto"/>
              <w:jc w:val="center"/>
              <w:rPr>
                <w:rFonts w:ascii="Tahoma" w:eastAsia="Times New Roman" w:hAnsi="Tahoma" w:cs="Tahoma"/>
                <w:sz w:val="18"/>
                <w:szCs w:val="18"/>
                <w:highlight w:val="magenta"/>
              </w:rPr>
            </w:pPr>
            <w:r w:rsidRPr="00B656CC">
              <w:rPr>
                <w:rFonts w:ascii="Tahoma" w:eastAsia="Times New Roman" w:hAnsi="Tahoma" w:cs="Tahoma"/>
                <w:sz w:val="18"/>
                <w:szCs w:val="18"/>
                <w:highlight w:val="magenta"/>
              </w:rPr>
              <w:t>2</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21197"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873" w:type="dxa"/>
            <w:tcBorders>
              <w:top w:val="single" w:sz="4" w:space="0" w:color="auto"/>
              <w:left w:val="single" w:sz="4" w:space="0" w:color="auto"/>
              <w:bottom w:val="single" w:sz="4" w:space="0" w:color="auto"/>
              <w:right w:val="single" w:sz="4" w:space="0" w:color="auto"/>
            </w:tcBorders>
          </w:tcPr>
          <w:p w14:paraId="2119A167"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1372" w:type="dxa"/>
            <w:tcBorders>
              <w:top w:val="single" w:sz="4" w:space="0" w:color="auto"/>
              <w:left w:val="single" w:sz="4" w:space="0" w:color="auto"/>
              <w:bottom w:val="single" w:sz="4" w:space="0" w:color="auto"/>
              <w:right w:val="single" w:sz="4" w:space="0" w:color="auto"/>
            </w:tcBorders>
          </w:tcPr>
          <w:p w14:paraId="6F51B432"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AE2D1"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619" w:type="dxa"/>
            <w:tcBorders>
              <w:top w:val="single" w:sz="4" w:space="0" w:color="auto"/>
              <w:left w:val="single" w:sz="4" w:space="0" w:color="auto"/>
              <w:bottom w:val="single" w:sz="4" w:space="0" w:color="auto"/>
              <w:right w:val="single" w:sz="4" w:space="0" w:color="auto"/>
            </w:tcBorders>
          </w:tcPr>
          <w:p w14:paraId="015C4120" w14:textId="77777777" w:rsidR="007270E8" w:rsidRPr="00B656CC" w:rsidRDefault="007270E8" w:rsidP="00AF4E84">
            <w:pPr>
              <w:spacing w:after="0" w:line="240" w:lineRule="auto"/>
              <w:rPr>
                <w:rFonts w:ascii="Tahoma" w:eastAsia="Times New Roman" w:hAnsi="Tahoma" w:cs="Tahoma"/>
                <w:sz w:val="18"/>
                <w:szCs w:val="18"/>
                <w:highlight w:val="magenta"/>
              </w:rPr>
            </w:pPr>
          </w:p>
        </w:tc>
      </w:tr>
      <w:tr w:rsidR="007270E8" w:rsidRPr="006F736C" w14:paraId="7FB259E8" w14:textId="77777777" w:rsidTr="00AF4E84">
        <w:trPr>
          <w:trHeight w:val="264"/>
          <w:jc w:val="center"/>
        </w:trPr>
        <w:tc>
          <w:tcPr>
            <w:tcW w:w="514" w:type="dxa"/>
            <w:tcBorders>
              <w:top w:val="single" w:sz="4" w:space="0" w:color="auto"/>
              <w:left w:val="single" w:sz="4" w:space="0" w:color="auto"/>
              <w:bottom w:val="single" w:sz="4" w:space="0" w:color="auto"/>
              <w:right w:val="single" w:sz="4" w:space="0" w:color="auto"/>
            </w:tcBorders>
            <w:vAlign w:val="center"/>
          </w:tcPr>
          <w:p w14:paraId="32F7628C" w14:textId="77777777" w:rsidR="007270E8" w:rsidRPr="00B656CC" w:rsidRDefault="007270E8" w:rsidP="00AF4E84">
            <w:pPr>
              <w:spacing w:after="0" w:line="240" w:lineRule="auto"/>
              <w:jc w:val="center"/>
              <w:rPr>
                <w:rFonts w:ascii="Tahoma" w:eastAsia="Times New Roman" w:hAnsi="Tahoma" w:cs="Tahoma"/>
                <w:sz w:val="18"/>
                <w:szCs w:val="18"/>
                <w:highlight w:val="magenta"/>
              </w:rPr>
            </w:pPr>
            <w:r w:rsidRPr="00B656CC">
              <w:rPr>
                <w:rFonts w:ascii="Tahoma" w:eastAsia="Times New Roman" w:hAnsi="Tahoma" w:cs="Tahoma"/>
                <w:sz w:val="18"/>
                <w:szCs w:val="18"/>
                <w:highlight w:val="magenta"/>
              </w:rPr>
              <w:t>3</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C5752"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873" w:type="dxa"/>
            <w:tcBorders>
              <w:top w:val="single" w:sz="4" w:space="0" w:color="auto"/>
              <w:left w:val="single" w:sz="4" w:space="0" w:color="auto"/>
              <w:bottom w:val="single" w:sz="4" w:space="0" w:color="auto"/>
              <w:right w:val="single" w:sz="4" w:space="0" w:color="auto"/>
            </w:tcBorders>
          </w:tcPr>
          <w:p w14:paraId="3DFEC30D"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1372" w:type="dxa"/>
            <w:tcBorders>
              <w:top w:val="single" w:sz="4" w:space="0" w:color="auto"/>
              <w:left w:val="single" w:sz="4" w:space="0" w:color="auto"/>
              <w:bottom w:val="single" w:sz="4" w:space="0" w:color="auto"/>
              <w:right w:val="single" w:sz="4" w:space="0" w:color="auto"/>
            </w:tcBorders>
          </w:tcPr>
          <w:p w14:paraId="718D9087"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E7DD5"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619" w:type="dxa"/>
            <w:tcBorders>
              <w:top w:val="single" w:sz="4" w:space="0" w:color="auto"/>
              <w:left w:val="single" w:sz="4" w:space="0" w:color="auto"/>
              <w:bottom w:val="single" w:sz="4" w:space="0" w:color="auto"/>
              <w:right w:val="single" w:sz="4" w:space="0" w:color="auto"/>
            </w:tcBorders>
          </w:tcPr>
          <w:p w14:paraId="7E5E38B4" w14:textId="77777777" w:rsidR="007270E8" w:rsidRPr="00B656CC" w:rsidRDefault="007270E8" w:rsidP="00AF4E84">
            <w:pPr>
              <w:spacing w:after="0" w:line="240" w:lineRule="auto"/>
              <w:rPr>
                <w:rFonts w:ascii="Tahoma" w:eastAsia="Times New Roman" w:hAnsi="Tahoma" w:cs="Tahoma"/>
                <w:sz w:val="18"/>
                <w:szCs w:val="18"/>
                <w:highlight w:val="magenta"/>
              </w:rPr>
            </w:pPr>
          </w:p>
        </w:tc>
      </w:tr>
    </w:tbl>
    <w:p w14:paraId="783017AF" w14:textId="77777777" w:rsidR="007270E8" w:rsidRPr="00D06E44" w:rsidRDefault="007270E8" w:rsidP="007270E8">
      <w:pPr>
        <w:spacing w:after="0" w:line="240" w:lineRule="auto"/>
        <w:rPr>
          <w:rFonts w:ascii="Tahoma" w:eastAsia="Times New Roman" w:hAnsi="Tahoma" w:cs="Tahoma"/>
          <w:sz w:val="20"/>
          <w:szCs w:val="20"/>
          <w:highlight w:val="magenta"/>
        </w:rPr>
      </w:pPr>
    </w:p>
    <w:p w14:paraId="68097EE5" w14:textId="77777777" w:rsidR="007270E8" w:rsidRPr="00D06E44" w:rsidRDefault="007270E8" w:rsidP="007270E8">
      <w:pPr>
        <w:spacing w:after="0" w:line="240" w:lineRule="auto"/>
        <w:ind w:left="360"/>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Перечень технологического оборудования:</w:t>
      </w:r>
    </w:p>
    <w:tbl>
      <w:tblPr>
        <w:tblW w:w="9567" w:type="dxa"/>
        <w:tblInd w:w="118" w:type="dxa"/>
        <w:tblLook w:val="04A0" w:firstRow="1" w:lastRow="0" w:firstColumn="1" w:lastColumn="0" w:noHBand="0" w:noVBand="1"/>
      </w:tblPr>
      <w:tblGrid>
        <w:gridCol w:w="553"/>
        <w:gridCol w:w="3010"/>
        <w:gridCol w:w="3426"/>
        <w:gridCol w:w="2617"/>
      </w:tblGrid>
      <w:tr w:rsidR="007270E8" w:rsidRPr="006F736C" w14:paraId="4FBB5BEC" w14:textId="77777777" w:rsidTr="00AF4E84">
        <w:trPr>
          <w:trHeight w:val="280"/>
        </w:trPr>
        <w:tc>
          <w:tcPr>
            <w:tcW w:w="514" w:type="dxa"/>
            <w:tcBorders>
              <w:top w:val="single" w:sz="4" w:space="0" w:color="auto"/>
              <w:left w:val="single" w:sz="8" w:space="0" w:color="auto"/>
              <w:bottom w:val="single" w:sz="8" w:space="0" w:color="auto"/>
              <w:right w:val="single" w:sz="8" w:space="0" w:color="auto"/>
            </w:tcBorders>
            <w:vAlign w:val="center"/>
          </w:tcPr>
          <w:p w14:paraId="4F560DCD"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п/п</w:t>
            </w:r>
          </w:p>
        </w:tc>
        <w:tc>
          <w:tcPr>
            <w:tcW w:w="301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35C5FEB"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Наименование</w:t>
            </w:r>
          </w:p>
        </w:tc>
        <w:tc>
          <w:tcPr>
            <w:tcW w:w="3426" w:type="dxa"/>
            <w:tcBorders>
              <w:top w:val="single" w:sz="4" w:space="0" w:color="auto"/>
              <w:left w:val="nil"/>
              <w:bottom w:val="single" w:sz="8" w:space="0" w:color="auto"/>
              <w:right w:val="single" w:sz="8" w:space="0" w:color="auto"/>
            </w:tcBorders>
            <w:shd w:val="clear" w:color="auto" w:fill="auto"/>
            <w:noWrap/>
            <w:vAlign w:val="center"/>
            <w:hideMark/>
          </w:tcPr>
          <w:p w14:paraId="79D88A2B"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Место положения</w:t>
            </w:r>
          </w:p>
        </w:tc>
        <w:tc>
          <w:tcPr>
            <w:tcW w:w="2617" w:type="dxa"/>
            <w:tcBorders>
              <w:top w:val="single" w:sz="4" w:space="0" w:color="auto"/>
              <w:left w:val="nil"/>
              <w:bottom w:val="single" w:sz="8" w:space="0" w:color="auto"/>
              <w:right w:val="single" w:sz="8" w:space="0" w:color="auto"/>
            </w:tcBorders>
            <w:shd w:val="clear" w:color="auto" w:fill="auto"/>
            <w:noWrap/>
            <w:vAlign w:val="center"/>
            <w:hideMark/>
          </w:tcPr>
          <w:p w14:paraId="03397E9F" w14:textId="77777777" w:rsidR="007270E8" w:rsidRPr="00B656CC" w:rsidRDefault="007270E8" w:rsidP="00AF4E84">
            <w:pPr>
              <w:spacing w:after="0" w:line="240" w:lineRule="auto"/>
              <w:jc w:val="center"/>
              <w:rPr>
                <w:rFonts w:ascii="Tahoma" w:eastAsia="Times New Roman" w:hAnsi="Tahoma" w:cs="Tahoma"/>
                <w:b/>
                <w:sz w:val="18"/>
                <w:szCs w:val="18"/>
                <w:highlight w:val="magenta"/>
              </w:rPr>
            </w:pPr>
            <w:r w:rsidRPr="00B656CC">
              <w:rPr>
                <w:rFonts w:ascii="Tahoma" w:eastAsia="Times New Roman" w:hAnsi="Tahoma" w:cs="Tahoma"/>
                <w:b/>
                <w:sz w:val="18"/>
                <w:szCs w:val="18"/>
                <w:highlight w:val="magenta"/>
              </w:rPr>
              <w:t>Принимаемый материал</w:t>
            </w:r>
          </w:p>
        </w:tc>
      </w:tr>
      <w:tr w:rsidR="007270E8" w:rsidRPr="006F736C" w14:paraId="19C38A43" w14:textId="77777777" w:rsidTr="00AF4E84">
        <w:trPr>
          <w:trHeight w:val="264"/>
        </w:trPr>
        <w:tc>
          <w:tcPr>
            <w:tcW w:w="514" w:type="dxa"/>
            <w:tcBorders>
              <w:top w:val="nil"/>
              <w:left w:val="single" w:sz="4" w:space="0" w:color="auto"/>
              <w:bottom w:val="single" w:sz="4" w:space="0" w:color="auto"/>
              <w:right w:val="single" w:sz="4" w:space="0" w:color="auto"/>
            </w:tcBorders>
            <w:vAlign w:val="center"/>
          </w:tcPr>
          <w:p w14:paraId="61C2557C" w14:textId="77777777" w:rsidR="007270E8" w:rsidRPr="00B656CC" w:rsidRDefault="007270E8" w:rsidP="00AF4E84">
            <w:pPr>
              <w:spacing w:after="0" w:line="240" w:lineRule="auto"/>
              <w:jc w:val="center"/>
              <w:rPr>
                <w:rFonts w:ascii="Tahoma" w:eastAsia="Times New Roman" w:hAnsi="Tahoma" w:cs="Tahoma"/>
                <w:sz w:val="18"/>
                <w:szCs w:val="18"/>
                <w:highlight w:val="magenta"/>
              </w:rPr>
            </w:pPr>
            <w:r w:rsidRPr="00B656CC">
              <w:rPr>
                <w:rFonts w:ascii="Tahoma" w:eastAsia="Times New Roman" w:hAnsi="Tahoma" w:cs="Tahoma"/>
                <w:sz w:val="18"/>
                <w:szCs w:val="18"/>
                <w:highlight w:val="magenta"/>
              </w:rPr>
              <w:t>1</w:t>
            </w:r>
          </w:p>
        </w:tc>
        <w:tc>
          <w:tcPr>
            <w:tcW w:w="3010" w:type="dxa"/>
            <w:tcBorders>
              <w:top w:val="nil"/>
              <w:left w:val="single" w:sz="4" w:space="0" w:color="auto"/>
              <w:bottom w:val="single" w:sz="4" w:space="0" w:color="auto"/>
              <w:right w:val="single" w:sz="4" w:space="0" w:color="auto"/>
            </w:tcBorders>
            <w:shd w:val="clear" w:color="auto" w:fill="auto"/>
            <w:noWrap/>
            <w:vAlign w:val="center"/>
          </w:tcPr>
          <w:p w14:paraId="77566457"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3426" w:type="dxa"/>
            <w:tcBorders>
              <w:top w:val="nil"/>
              <w:left w:val="single" w:sz="4" w:space="0" w:color="auto"/>
              <w:bottom w:val="single" w:sz="4" w:space="0" w:color="auto"/>
              <w:right w:val="single" w:sz="4" w:space="0" w:color="auto"/>
            </w:tcBorders>
            <w:shd w:val="clear" w:color="auto" w:fill="auto"/>
            <w:noWrap/>
            <w:vAlign w:val="center"/>
          </w:tcPr>
          <w:p w14:paraId="485445D5"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617" w:type="dxa"/>
            <w:tcBorders>
              <w:top w:val="nil"/>
              <w:left w:val="single" w:sz="4" w:space="0" w:color="auto"/>
              <w:bottom w:val="single" w:sz="4" w:space="0" w:color="auto"/>
              <w:right w:val="single" w:sz="4" w:space="0" w:color="auto"/>
            </w:tcBorders>
            <w:shd w:val="clear" w:color="auto" w:fill="auto"/>
            <w:noWrap/>
            <w:vAlign w:val="center"/>
          </w:tcPr>
          <w:p w14:paraId="6407C954" w14:textId="77777777" w:rsidR="007270E8" w:rsidRPr="00B656CC" w:rsidRDefault="007270E8" w:rsidP="00AF4E84">
            <w:pPr>
              <w:spacing w:after="0" w:line="240" w:lineRule="auto"/>
              <w:rPr>
                <w:rFonts w:ascii="Tahoma" w:eastAsia="Times New Roman" w:hAnsi="Tahoma" w:cs="Tahoma"/>
                <w:sz w:val="18"/>
                <w:szCs w:val="18"/>
                <w:highlight w:val="magenta"/>
              </w:rPr>
            </w:pPr>
          </w:p>
        </w:tc>
      </w:tr>
      <w:tr w:rsidR="007270E8" w:rsidRPr="006F736C" w14:paraId="07CB5927" w14:textId="77777777" w:rsidTr="00AF4E84">
        <w:trPr>
          <w:trHeight w:val="264"/>
        </w:trPr>
        <w:tc>
          <w:tcPr>
            <w:tcW w:w="514" w:type="dxa"/>
            <w:tcBorders>
              <w:top w:val="single" w:sz="4" w:space="0" w:color="auto"/>
              <w:left w:val="single" w:sz="4" w:space="0" w:color="auto"/>
              <w:bottom w:val="single" w:sz="4" w:space="0" w:color="auto"/>
              <w:right w:val="single" w:sz="4" w:space="0" w:color="auto"/>
            </w:tcBorders>
            <w:vAlign w:val="center"/>
          </w:tcPr>
          <w:p w14:paraId="7D9BF1A5" w14:textId="77777777" w:rsidR="007270E8" w:rsidRPr="00B656CC" w:rsidRDefault="007270E8" w:rsidP="00AF4E84">
            <w:pPr>
              <w:spacing w:after="0" w:line="240" w:lineRule="auto"/>
              <w:jc w:val="center"/>
              <w:rPr>
                <w:rFonts w:ascii="Tahoma" w:eastAsia="Times New Roman" w:hAnsi="Tahoma" w:cs="Tahoma"/>
                <w:sz w:val="18"/>
                <w:szCs w:val="18"/>
                <w:highlight w:val="magenta"/>
              </w:rPr>
            </w:pPr>
            <w:r w:rsidRPr="00B656CC">
              <w:rPr>
                <w:rFonts w:ascii="Tahoma" w:eastAsia="Times New Roman" w:hAnsi="Tahoma" w:cs="Tahoma"/>
                <w:sz w:val="18"/>
                <w:szCs w:val="18"/>
                <w:highlight w:val="magenta"/>
              </w:rPr>
              <w:t>2</w:t>
            </w:r>
          </w:p>
        </w:tc>
        <w:tc>
          <w:tcPr>
            <w:tcW w:w="30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9247D1"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3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A06F4"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6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972F0" w14:textId="77777777" w:rsidR="007270E8" w:rsidRPr="00B656CC" w:rsidRDefault="007270E8" w:rsidP="00AF4E84">
            <w:pPr>
              <w:spacing w:after="0" w:line="240" w:lineRule="auto"/>
              <w:rPr>
                <w:rFonts w:ascii="Tahoma" w:eastAsia="Times New Roman" w:hAnsi="Tahoma" w:cs="Tahoma"/>
                <w:sz w:val="18"/>
                <w:szCs w:val="18"/>
                <w:highlight w:val="magenta"/>
              </w:rPr>
            </w:pPr>
          </w:p>
        </w:tc>
      </w:tr>
      <w:tr w:rsidR="007270E8" w:rsidRPr="006F736C" w14:paraId="6A31CEF2" w14:textId="77777777" w:rsidTr="00AF4E84">
        <w:trPr>
          <w:trHeight w:val="264"/>
        </w:trPr>
        <w:tc>
          <w:tcPr>
            <w:tcW w:w="514" w:type="dxa"/>
            <w:tcBorders>
              <w:top w:val="single" w:sz="4" w:space="0" w:color="auto"/>
              <w:left w:val="single" w:sz="4" w:space="0" w:color="auto"/>
              <w:bottom w:val="single" w:sz="4" w:space="0" w:color="auto"/>
              <w:right w:val="single" w:sz="4" w:space="0" w:color="auto"/>
            </w:tcBorders>
            <w:vAlign w:val="center"/>
          </w:tcPr>
          <w:p w14:paraId="1F27D93A" w14:textId="77777777" w:rsidR="007270E8" w:rsidRPr="00B656CC" w:rsidRDefault="007270E8" w:rsidP="00AF4E84">
            <w:pPr>
              <w:spacing w:after="0" w:line="240" w:lineRule="auto"/>
              <w:jc w:val="center"/>
              <w:rPr>
                <w:rFonts w:ascii="Tahoma" w:eastAsia="Times New Roman" w:hAnsi="Tahoma" w:cs="Tahoma"/>
                <w:sz w:val="18"/>
                <w:szCs w:val="18"/>
                <w:highlight w:val="magenta"/>
              </w:rPr>
            </w:pPr>
            <w:r w:rsidRPr="00B656CC">
              <w:rPr>
                <w:rFonts w:ascii="Tahoma" w:eastAsia="Times New Roman" w:hAnsi="Tahoma" w:cs="Tahoma"/>
                <w:sz w:val="18"/>
                <w:szCs w:val="18"/>
                <w:highlight w:val="magenta"/>
              </w:rPr>
              <w:t>3</w:t>
            </w:r>
          </w:p>
        </w:tc>
        <w:tc>
          <w:tcPr>
            <w:tcW w:w="30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5586A"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3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DCC3F" w14:textId="77777777" w:rsidR="007270E8" w:rsidRPr="00B656CC" w:rsidRDefault="007270E8" w:rsidP="00AF4E84">
            <w:pPr>
              <w:spacing w:after="0" w:line="240" w:lineRule="auto"/>
              <w:rPr>
                <w:rFonts w:ascii="Tahoma" w:eastAsia="Times New Roman" w:hAnsi="Tahoma" w:cs="Tahoma"/>
                <w:sz w:val="18"/>
                <w:szCs w:val="18"/>
                <w:highlight w:val="magenta"/>
              </w:rPr>
            </w:pPr>
          </w:p>
        </w:tc>
        <w:tc>
          <w:tcPr>
            <w:tcW w:w="26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182C0" w14:textId="77777777" w:rsidR="007270E8" w:rsidRPr="00B656CC" w:rsidRDefault="007270E8" w:rsidP="00AF4E84">
            <w:pPr>
              <w:spacing w:after="0" w:line="240" w:lineRule="auto"/>
              <w:rPr>
                <w:rFonts w:ascii="Tahoma" w:eastAsia="Times New Roman" w:hAnsi="Tahoma" w:cs="Tahoma"/>
                <w:sz w:val="18"/>
                <w:szCs w:val="18"/>
                <w:highlight w:val="magenta"/>
              </w:rPr>
            </w:pPr>
          </w:p>
        </w:tc>
      </w:tr>
    </w:tbl>
    <w:p w14:paraId="13DD19E5" w14:textId="77777777" w:rsidR="007270E8" w:rsidRPr="00D06E44" w:rsidRDefault="007270E8" w:rsidP="007270E8">
      <w:pPr>
        <w:spacing w:after="0" w:line="240" w:lineRule="auto"/>
        <w:ind w:left="360"/>
        <w:rPr>
          <w:rFonts w:ascii="Tahoma" w:eastAsia="Times New Roman" w:hAnsi="Tahoma" w:cs="Tahoma"/>
          <w:b/>
          <w:sz w:val="20"/>
          <w:szCs w:val="20"/>
          <w:highlight w:val="magenta"/>
        </w:rPr>
      </w:pPr>
    </w:p>
    <w:p w14:paraId="243722F6" w14:textId="77777777" w:rsidR="007270E8" w:rsidRPr="00D06E44" w:rsidRDefault="007270E8" w:rsidP="007270E8">
      <w:pPr>
        <w:numPr>
          <w:ilvl w:val="0"/>
          <w:numId w:val="66"/>
        </w:numPr>
        <w:spacing w:after="0" w:line="240" w:lineRule="auto"/>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 xml:space="preserve">Требования к комплексному обследованию </w:t>
      </w:r>
    </w:p>
    <w:p w14:paraId="7244F6C1" w14:textId="77777777" w:rsidR="007270E8" w:rsidRPr="00D06E44" w:rsidRDefault="007270E8" w:rsidP="007270E8">
      <w:pPr>
        <w:spacing w:after="0" w:line="240" w:lineRule="auto"/>
        <w:jc w:val="both"/>
        <w:rPr>
          <w:rFonts w:ascii="Tahoma" w:eastAsia="Times New Roman" w:hAnsi="Tahoma" w:cs="Tahoma"/>
          <w:sz w:val="20"/>
          <w:szCs w:val="20"/>
          <w:highlight w:val="magenta"/>
        </w:rPr>
      </w:pPr>
      <w:r>
        <w:rPr>
          <w:rFonts w:ascii="Tahoma" w:eastAsia="Times New Roman" w:hAnsi="Tahoma" w:cs="Tahoma"/>
          <w:sz w:val="20"/>
          <w:szCs w:val="20"/>
          <w:highlight w:val="magenta"/>
        </w:rPr>
        <w:t>Услуги оказывать</w:t>
      </w:r>
      <w:r w:rsidRPr="00D06E44">
        <w:rPr>
          <w:rFonts w:ascii="Tahoma" w:eastAsia="Times New Roman" w:hAnsi="Tahoma" w:cs="Tahoma"/>
          <w:sz w:val="20"/>
          <w:szCs w:val="20"/>
          <w:highlight w:val="magenta"/>
        </w:rPr>
        <w:t xml:space="preserve"> в соответствии с требованиями: </w:t>
      </w:r>
    </w:p>
    <w:p w14:paraId="5ABB3D94" w14:textId="77777777" w:rsidR="007270E8" w:rsidRPr="00D06E44" w:rsidRDefault="007270E8" w:rsidP="007270E8">
      <w:pPr>
        <w:spacing w:after="0" w:line="240" w:lineRule="auto"/>
        <w:jc w:val="both"/>
        <w:rPr>
          <w:rFonts w:ascii="Tahoma" w:eastAsia="Times New Roman" w:hAnsi="Tahoma" w:cs="Tahoma"/>
          <w:sz w:val="20"/>
          <w:szCs w:val="20"/>
          <w:highlight w:val="magenta"/>
        </w:rPr>
      </w:pPr>
      <w:proofErr w:type="gramStart"/>
      <w:r w:rsidRPr="00D06E44">
        <w:rPr>
          <w:rFonts w:ascii="Tahoma" w:eastAsia="Times New Roman" w:hAnsi="Tahoma" w:cs="Tahoma"/>
          <w:sz w:val="20"/>
          <w:szCs w:val="20"/>
          <w:highlight w:val="magenta"/>
        </w:rPr>
        <w:t>[ -</w:t>
      </w:r>
      <w:proofErr w:type="gramEnd"/>
      <w:r w:rsidRPr="00D06E44">
        <w:rPr>
          <w:rFonts w:ascii="Tahoma" w:eastAsia="Times New Roman" w:hAnsi="Tahoma" w:cs="Tahoma"/>
          <w:sz w:val="20"/>
          <w:szCs w:val="20"/>
          <w:highlight w:val="magenta"/>
        </w:rPr>
        <w:t xml:space="preserve"> Свод правил по проектированию и строительству СП 13-102-2003</w:t>
      </w:r>
    </w:p>
    <w:p w14:paraId="5C362D28" w14:textId="77777777" w:rsidR="007270E8" w:rsidRPr="00D06E44" w:rsidRDefault="007270E8" w:rsidP="007270E8">
      <w:pPr>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lastRenderedPageBreak/>
        <w:t xml:space="preserve">«Правила обследования несущих строительных конструкций зданий и сооружений» (введен в действие постановлением Госстроя РФ от 21 августа 2003 г. № 153); </w:t>
      </w:r>
    </w:p>
    <w:p w14:paraId="256F41EE" w14:textId="77777777" w:rsidR="007270E8" w:rsidRPr="00D06E44" w:rsidRDefault="007270E8" w:rsidP="007270E8">
      <w:pPr>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РД 22-01.97 «Требования к проведению оценки безопасности эксплуатации производственных зданий и сооружений поднадзорных промышленных производств и объектов (обследование строительных конструкций специализированными организациями)»;</w:t>
      </w:r>
    </w:p>
    <w:p w14:paraId="38411E9A" w14:textId="77777777" w:rsidR="007270E8" w:rsidRPr="00D06E44" w:rsidRDefault="007270E8" w:rsidP="007270E8">
      <w:pPr>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 Пособие по обследованию строительных конструкций зданий. АО «</w:t>
      </w:r>
      <w:proofErr w:type="spellStart"/>
      <w:r w:rsidRPr="00D06E44">
        <w:rPr>
          <w:rFonts w:ascii="Tahoma" w:eastAsia="Times New Roman" w:hAnsi="Tahoma" w:cs="Tahoma"/>
          <w:sz w:val="20"/>
          <w:szCs w:val="20"/>
          <w:highlight w:val="magenta"/>
        </w:rPr>
        <w:t>Цниипромзданий</w:t>
      </w:r>
      <w:proofErr w:type="spellEnd"/>
      <w:r w:rsidRPr="00D06E44">
        <w:rPr>
          <w:rFonts w:ascii="Tahoma" w:eastAsia="Times New Roman" w:hAnsi="Tahoma" w:cs="Tahoma"/>
          <w:sz w:val="20"/>
          <w:szCs w:val="20"/>
          <w:highlight w:val="magenta"/>
        </w:rPr>
        <w:t xml:space="preserve">», 2004г. </w:t>
      </w:r>
    </w:p>
    <w:p w14:paraId="353FDD4D" w14:textId="77777777" w:rsidR="007270E8" w:rsidRPr="00D06E44" w:rsidRDefault="007270E8" w:rsidP="007270E8">
      <w:pPr>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 ГОСТ 31937-2024</w:t>
      </w:r>
      <w:r w:rsidRPr="00FB1403">
        <w:rPr>
          <w:rFonts w:ascii="Tahoma" w:eastAsia="Times New Roman" w:hAnsi="Tahoma" w:cs="Tahoma"/>
          <w:sz w:val="20"/>
          <w:szCs w:val="20"/>
          <w:highlight w:val="magenta"/>
        </w:rPr>
        <w:t xml:space="preserve"> </w:t>
      </w:r>
      <w:r w:rsidRPr="00D06E44">
        <w:rPr>
          <w:rFonts w:ascii="Tahoma" w:eastAsia="Times New Roman" w:hAnsi="Tahoma" w:cs="Tahoma"/>
          <w:sz w:val="20"/>
          <w:szCs w:val="20"/>
          <w:highlight w:val="magenta"/>
        </w:rPr>
        <w:t>«ЗДАНИЯ И СООРУЖЕНИЯ. Правила обследования и мониторинга технического состояния»</w:t>
      </w:r>
      <w:r>
        <w:rPr>
          <w:rFonts w:ascii="Tahoma" w:eastAsia="Times New Roman" w:hAnsi="Tahoma" w:cs="Tahoma"/>
          <w:sz w:val="20"/>
          <w:szCs w:val="20"/>
          <w:highlight w:val="magenta"/>
        </w:rPr>
        <w:t>;</w:t>
      </w:r>
    </w:p>
    <w:p w14:paraId="6E19A744" w14:textId="77777777" w:rsidR="007270E8" w:rsidRPr="00D06E44" w:rsidRDefault="007270E8" w:rsidP="007270E8">
      <w:pPr>
        <w:tabs>
          <w:tab w:val="left" w:pos="0"/>
          <w:tab w:val="left" w:pos="426"/>
        </w:tabs>
        <w:spacing w:after="0" w:line="240" w:lineRule="auto"/>
        <w:rPr>
          <w:rFonts w:ascii="Tahoma" w:eastAsia="Calibri" w:hAnsi="Tahoma" w:cs="Tahoma"/>
          <w:sz w:val="20"/>
          <w:szCs w:val="20"/>
          <w:highlight w:val="magenta"/>
          <w:lang w:eastAsia="en-US"/>
        </w:rPr>
      </w:pPr>
      <w:r w:rsidRPr="00D06E44">
        <w:rPr>
          <w:rFonts w:ascii="Tahoma" w:eastAsia="Calibri" w:hAnsi="Tahoma" w:cs="Tahoma"/>
          <w:sz w:val="20"/>
          <w:szCs w:val="20"/>
          <w:highlight w:val="magenta"/>
          <w:lang w:eastAsia="en-US"/>
        </w:rPr>
        <w:sym w:font="Symbol" w:char="F02D"/>
      </w:r>
      <w:r w:rsidRPr="00D06E44">
        <w:rPr>
          <w:rFonts w:ascii="Tahoma" w:eastAsia="Calibri" w:hAnsi="Tahoma" w:cs="Tahoma"/>
          <w:sz w:val="20"/>
          <w:szCs w:val="20"/>
          <w:highlight w:val="magenta"/>
          <w:lang w:eastAsia="en-US"/>
        </w:rPr>
        <w:t xml:space="preserve"> СП 70.13330.2012 «Несущие и ограждающие конструкции»;</w:t>
      </w:r>
    </w:p>
    <w:p w14:paraId="6932C2CD" w14:textId="77777777" w:rsidR="007270E8" w:rsidRPr="00D06E44" w:rsidRDefault="007270E8" w:rsidP="007270E8">
      <w:pPr>
        <w:tabs>
          <w:tab w:val="left" w:pos="0"/>
          <w:tab w:val="left" w:pos="426"/>
        </w:tabs>
        <w:spacing w:after="0" w:line="240" w:lineRule="auto"/>
        <w:rPr>
          <w:rFonts w:ascii="Tahoma" w:eastAsia="Calibri" w:hAnsi="Tahoma" w:cs="Tahoma"/>
          <w:sz w:val="20"/>
          <w:szCs w:val="20"/>
          <w:highlight w:val="magenta"/>
          <w:lang w:eastAsia="en-US"/>
        </w:rPr>
      </w:pPr>
      <w:r w:rsidRPr="00D06E44">
        <w:rPr>
          <w:rFonts w:ascii="Tahoma" w:eastAsia="Calibri" w:hAnsi="Tahoma" w:cs="Tahoma"/>
          <w:sz w:val="20"/>
          <w:szCs w:val="20"/>
          <w:highlight w:val="magenta"/>
          <w:lang w:eastAsia="en-US"/>
        </w:rPr>
        <w:sym w:font="Symbol" w:char="F02D"/>
      </w:r>
      <w:r w:rsidRPr="00D06E44">
        <w:rPr>
          <w:rFonts w:ascii="Tahoma" w:eastAsia="Calibri" w:hAnsi="Tahoma" w:cs="Tahoma"/>
          <w:sz w:val="20"/>
          <w:szCs w:val="20"/>
          <w:highlight w:val="magenta"/>
          <w:lang w:eastAsia="en-US"/>
        </w:rPr>
        <w:t xml:space="preserve"> ГОСТ </w:t>
      </w:r>
      <w:r>
        <w:rPr>
          <w:rFonts w:ascii="Tahoma" w:eastAsia="Calibri" w:hAnsi="Tahoma" w:cs="Tahoma"/>
          <w:sz w:val="20"/>
          <w:szCs w:val="20"/>
          <w:highlight w:val="magenta"/>
          <w:lang w:eastAsia="en-US"/>
        </w:rPr>
        <w:t>18105-2018</w:t>
      </w:r>
      <w:r w:rsidRPr="00D06E44">
        <w:rPr>
          <w:rFonts w:ascii="Tahoma" w:eastAsia="Calibri" w:hAnsi="Tahoma" w:cs="Tahoma"/>
          <w:sz w:val="20"/>
          <w:szCs w:val="20"/>
          <w:highlight w:val="magenta"/>
          <w:lang w:eastAsia="en-US"/>
        </w:rPr>
        <w:t xml:space="preserve"> «Бетоны. Правила контроля и оценки прочности».</w:t>
      </w:r>
    </w:p>
    <w:p w14:paraId="5B683047" w14:textId="77777777" w:rsidR="007270E8" w:rsidRPr="00D06E44" w:rsidRDefault="007270E8" w:rsidP="007270E8">
      <w:pPr>
        <w:tabs>
          <w:tab w:val="left" w:pos="0"/>
          <w:tab w:val="left" w:pos="284"/>
          <w:tab w:val="left" w:pos="426"/>
        </w:tabs>
        <w:spacing w:after="0" w:line="240" w:lineRule="auto"/>
        <w:jc w:val="both"/>
        <w:rPr>
          <w:rFonts w:ascii="Tahoma" w:eastAsia="Calibri" w:hAnsi="Tahoma" w:cs="Tahoma"/>
          <w:sz w:val="20"/>
          <w:szCs w:val="20"/>
          <w:highlight w:val="magenta"/>
          <w:lang w:eastAsia="en-US"/>
        </w:rPr>
      </w:pPr>
      <w:r w:rsidRPr="00D06E44">
        <w:rPr>
          <w:rFonts w:ascii="Tahoma" w:eastAsia="Calibri" w:hAnsi="Tahoma" w:cs="Tahoma"/>
          <w:sz w:val="20"/>
          <w:szCs w:val="20"/>
          <w:highlight w:val="magenta"/>
          <w:lang w:eastAsia="en-US"/>
        </w:rPr>
        <w:sym w:font="Symbol" w:char="F02D"/>
      </w:r>
      <w:r w:rsidRPr="00D06E44">
        <w:rPr>
          <w:rFonts w:ascii="Tahoma" w:eastAsia="Calibri" w:hAnsi="Tahoma" w:cs="Tahoma"/>
          <w:sz w:val="20"/>
          <w:szCs w:val="20"/>
          <w:highlight w:val="magenta"/>
          <w:lang w:eastAsia="en-US"/>
        </w:rPr>
        <w:t xml:space="preserve"> СП 126.13330.2017 «Геодезические работы в строительстве. </w:t>
      </w:r>
      <w:r w:rsidRPr="00D06E44">
        <w:rPr>
          <w:rFonts w:ascii="Tahoma" w:eastAsia="Times New Roman" w:hAnsi="Tahoma" w:cs="Tahoma"/>
          <w:sz w:val="20"/>
          <w:szCs w:val="20"/>
          <w:highlight w:val="magenta"/>
        </w:rPr>
        <w:t>СНиП 3.01.03-84</w:t>
      </w:r>
      <w:r w:rsidRPr="00D06E44">
        <w:rPr>
          <w:rFonts w:ascii="Tahoma" w:eastAsia="Calibri" w:hAnsi="Tahoma" w:cs="Tahoma"/>
          <w:sz w:val="20"/>
          <w:szCs w:val="20"/>
          <w:highlight w:val="magenta"/>
          <w:lang w:eastAsia="en-US"/>
        </w:rPr>
        <w:t>».</w:t>
      </w:r>
    </w:p>
    <w:p w14:paraId="4710ECA8" w14:textId="77777777" w:rsidR="007270E8" w:rsidRPr="00D06E44" w:rsidRDefault="007270E8" w:rsidP="007270E8">
      <w:pPr>
        <w:tabs>
          <w:tab w:val="left" w:pos="0"/>
          <w:tab w:val="left" w:pos="284"/>
          <w:tab w:val="left" w:pos="426"/>
        </w:tabs>
        <w:spacing w:after="0" w:line="240" w:lineRule="auto"/>
        <w:jc w:val="both"/>
        <w:rPr>
          <w:rFonts w:ascii="Tahoma" w:eastAsia="Calibri" w:hAnsi="Tahoma" w:cs="Tahoma"/>
          <w:sz w:val="20"/>
          <w:szCs w:val="20"/>
          <w:highlight w:val="magenta"/>
          <w:lang w:eastAsia="en-US"/>
        </w:rPr>
      </w:pPr>
      <w:r w:rsidRPr="00D06E44">
        <w:rPr>
          <w:rFonts w:ascii="Tahoma" w:eastAsia="Calibri" w:hAnsi="Tahoma" w:cs="Tahoma"/>
          <w:sz w:val="20"/>
          <w:szCs w:val="20"/>
          <w:highlight w:val="magenta"/>
          <w:lang w:eastAsia="en-US"/>
        </w:rPr>
        <w:t>- Федеральный закон «О промышленной безопасности опасных производственных объектов» №116-ФЗ от 21.07.1997г. (с изменениями и дополнениями).</w:t>
      </w:r>
    </w:p>
    <w:p w14:paraId="6F53D334" w14:textId="77777777" w:rsidR="007270E8" w:rsidRPr="00D06E44" w:rsidRDefault="007270E8" w:rsidP="007270E8">
      <w:pPr>
        <w:tabs>
          <w:tab w:val="left" w:pos="0"/>
          <w:tab w:val="left" w:pos="284"/>
          <w:tab w:val="left" w:pos="426"/>
        </w:tabs>
        <w:spacing w:after="0" w:line="240" w:lineRule="auto"/>
        <w:jc w:val="both"/>
        <w:rPr>
          <w:rFonts w:ascii="Tahoma" w:eastAsia="Calibri" w:hAnsi="Tahoma" w:cs="Tahoma"/>
          <w:sz w:val="20"/>
          <w:szCs w:val="20"/>
          <w:highlight w:val="magenta"/>
          <w:lang w:eastAsia="en-US"/>
        </w:rPr>
      </w:pPr>
      <w:r w:rsidRPr="00D06E44">
        <w:rPr>
          <w:rFonts w:ascii="Tahoma" w:eastAsia="Calibri" w:hAnsi="Tahoma" w:cs="Tahoma"/>
          <w:sz w:val="20"/>
          <w:szCs w:val="20"/>
          <w:highlight w:val="magenta"/>
          <w:lang w:eastAsia="en-US"/>
        </w:rPr>
        <w:t xml:space="preserve">- Федеральные нормы и правила в области промышленной безопасности «Правила безопасности при ведении горных работ и переработке твердых полезных ископаемых» (утв. Приказом </w:t>
      </w:r>
      <w:proofErr w:type="spellStart"/>
      <w:r w:rsidRPr="00D06E44">
        <w:rPr>
          <w:rFonts w:ascii="Tahoma" w:eastAsia="Calibri" w:hAnsi="Tahoma" w:cs="Tahoma"/>
          <w:sz w:val="20"/>
          <w:szCs w:val="20"/>
          <w:highlight w:val="magenta"/>
          <w:lang w:eastAsia="en-US"/>
        </w:rPr>
        <w:t>Ростехнадзора</w:t>
      </w:r>
      <w:proofErr w:type="spellEnd"/>
      <w:r w:rsidRPr="00D06E44">
        <w:rPr>
          <w:rFonts w:ascii="Tahoma" w:eastAsia="Calibri" w:hAnsi="Tahoma" w:cs="Tahoma"/>
          <w:sz w:val="20"/>
          <w:szCs w:val="20"/>
          <w:highlight w:val="magenta"/>
          <w:lang w:eastAsia="en-US"/>
        </w:rPr>
        <w:t xml:space="preserve"> от 08.12.2020 № 505).</w:t>
      </w:r>
    </w:p>
    <w:p w14:paraId="7DDA5A7D" w14:textId="77777777" w:rsidR="007270E8" w:rsidRPr="00D06E44" w:rsidRDefault="007270E8" w:rsidP="007270E8">
      <w:pPr>
        <w:tabs>
          <w:tab w:val="left" w:pos="0"/>
          <w:tab w:val="left" w:pos="284"/>
          <w:tab w:val="left" w:pos="426"/>
        </w:tabs>
        <w:spacing w:after="0" w:line="240" w:lineRule="auto"/>
        <w:jc w:val="both"/>
        <w:rPr>
          <w:rFonts w:ascii="Tahoma" w:eastAsia="Times New Roman" w:hAnsi="Tahoma" w:cs="Tahoma"/>
          <w:sz w:val="20"/>
          <w:szCs w:val="20"/>
          <w:highlight w:val="magenta"/>
          <w:lang w:eastAsia="x-none"/>
        </w:rPr>
      </w:pPr>
      <w:r w:rsidRPr="00D06E44">
        <w:rPr>
          <w:rFonts w:ascii="Tahoma" w:eastAsia="Calibri" w:hAnsi="Tahoma" w:cs="Tahoma"/>
          <w:sz w:val="20"/>
          <w:szCs w:val="20"/>
          <w:highlight w:val="magenta"/>
          <w:lang w:eastAsia="en-US"/>
        </w:rPr>
        <w:t xml:space="preserve">- </w:t>
      </w:r>
      <w:r w:rsidRPr="00D06E44">
        <w:rPr>
          <w:rFonts w:ascii="Tahoma" w:eastAsia="Times New Roman" w:hAnsi="Tahoma" w:cs="Tahoma"/>
          <w:snapToGrid w:val="0"/>
          <w:sz w:val="20"/>
          <w:szCs w:val="20"/>
          <w:highlight w:val="magenta"/>
          <w:lang w:val="x-none" w:eastAsia="x-none"/>
        </w:rPr>
        <w:t>Федеральн</w:t>
      </w:r>
      <w:r w:rsidRPr="00D06E44">
        <w:rPr>
          <w:rFonts w:ascii="Tahoma" w:eastAsia="Times New Roman" w:hAnsi="Tahoma" w:cs="Tahoma"/>
          <w:snapToGrid w:val="0"/>
          <w:sz w:val="20"/>
          <w:szCs w:val="20"/>
          <w:highlight w:val="magenta"/>
          <w:lang w:eastAsia="x-none"/>
        </w:rPr>
        <w:t>ый</w:t>
      </w:r>
      <w:r w:rsidRPr="00D06E44">
        <w:rPr>
          <w:rFonts w:ascii="Tahoma" w:eastAsia="Times New Roman" w:hAnsi="Tahoma" w:cs="Tahoma"/>
          <w:snapToGrid w:val="0"/>
          <w:sz w:val="20"/>
          <w:szCs w:val="20"/>
          <w:highlight w:val="magenta"/>
          <w:lang w:val="x-none" w:eastAsia="x-none"/>
        </w:rPr>
        <w:t xml:space="preserve"> закон № </w:t>
      </w:r>
      <w:r w:rsidRPr="00D06E44">
        <w:rPr>
          <w:rFonts w:ascii="Tahoma" w:eastAsia="Times New Roman" w:hAnsi="Tahoma" w:cs="Tahoma"/>
          <w:snapToGrid w:val="0"/>
          <w:sz w:val="20"/>
          <w:szCs w:val="20"/>
          <w:highlight w:val="magenta"/>
          <w:lang w:eastAsia="x-none"/>
        </w:rPr>
        <w:t>384-ФЗ от 30.12.2009 г. «Технический регламент о безопасности зданий и сооружений»</w:t>
      </w:r>
      <w:r>
        <w:rPr>
          <w:rFonts w:ascii="Tahoma" w:eastAsia="Times New Roman" w:hAnsi="Tahoma" w:cs="Tahoma"/>
          <w:sz w:val="20"/>
          <w:szCs w:val="20"/>
          <w:highlight w:val="magenta"/>
          <w:lang w:eastAsia="x-none"/>
        </w:rPr>
        <w:t>.</w:t>
      </w:r>
    </w:p>
    <w:p w14:paraId="3CCE5D21" w14:textId="77777777" w:rsidR="007270E8" w:rsidRPr="00D06E44" w:rsidRDefault="007270E8" w:rsidP="007270E8">
      <w:pPr>
        <w:tabs>
          <w:tab w:val="left" w:pos="0"/>
          <w:tab w:val="left" w:pos="284"/>
          <w:tab w:val="left" w:pos="426"/>
        </w:tabs>
        <w:spacing w:after="0" w:line="240" w:lineRule="auto"/>
        <w:jc w:val="both"/>
        <w:rPr>
          <w:rFonts w:ascii="Tahoma" w:eastAsia="Times New Roman" w:hAnsi="Tahoma" w:cs="Tahoma"/>
          <w:sz w:val="20"/>
          <w:szCs w:val="20"/>
          <w:highlight w:val="magenta"/>
          <w:lang w:eastAsia="x-none"/>
        </w:rPr>
      </w:pPr>
      <w:r w:rsidRPr="00D06E44">
        <w:rPr>
          <w:rFonts w:ascii="Tahoma" w:eastAsia="Times New Roman" w:hAnsi="Tahoma" w:cs="Tahoma"/>
          <w:sz w:val="20"/>
          <w:szCs w:val="20"/>
          <w:highlight w:val="magenta"/>
          <w:lang w:eastAsia="x-none"/>
        </w:rPr>
        <w:t>- Федеральный закон № 123-ФЗ от 22.07.2008 г. «Технический регламент о тре</w:t>
      </w:r>
      <w:r>
        <w:rPr>
          <w:rFonts w:ascii="Tahoma" w:eastAsia="Times New Roman" w:hAnsi="Tahoma" w:cs="Tahoma"/>
          <w:sz w:val="20"/>
          <w:szCs w:val="20"/>
          <w:highlight w:val="magenta"/>
          <w:lang w:eastAsia="x-none"/>
        </w:rPr>
        <w:t>бованиях пожарной безопасности».</w:t>
      </w:r>
    </w:p>
    <w:p w14:paraId="53D78E3C" w14:textId="77777777" w:rsidR="007270E8" w:rsidRPr="00D06E44" w:rsidRDefault="007270E8" w:rsidP="007270E8">
      <w:pPr>
        <w:tabs>
          <w:tab w:val="left" w:pos="0"/>
          <w:tab w:val="left" w:pos="284"/>
          <w:tab w:val="left" w:pos="426"/>
        </w:tabs>
        <w:spacing w:after="0" w:line="240" w:lineRule="auto"/>
        <w:jc w:val="both"/>
        <w:rPr>
          <w:rFonts w:ascii="Tahoma" w:eastAsia="Times New Roman" w:hAnsi="Tahoma" w:cs="Tahoma"/>
          <w:sz w:val="20"/>
          <w:szCs w:val="20"/>
          <w:highlight w:val="magenta"/>
          <w:lang w:eastAsia="x-none"/>
        </w:rPr>
      </w:pPr>
      <w:r w:rsidRPr="00D06E44">
        <w:rPr>
          <w:rFonts w:ascii="Tahoma" w:eastAsia="Times New Roman" w:hAnsi="Tahoma" w:cs="Tahoma"/>
          <w:sz w:val="20"/>
          <w:szCs w:val="20"/>
          <w:highlight w:val="magenta"/>
          <w:lang w:eastAsia="x-none"/>
        </w:rPr>
        <w:t>- Правила противопожарного режима в Российской Федерации (утв. постановлением Правите</w:t>
      </w:r>
      <w:r>
        <w:rPr>
          <w:rFonts w:ascii="Tahoma" w:eastAsia="Times New Roman" w:hAnsi="Tahoma" w:cs="Tahoma"/>
          <w:sz w:val="20"/>
          <w:szCs w:val="20"/>
          <w:highlight w:val="magenta"/>
          <w:lang w:eastAsia="x-none"/>
        </w:rPr>
        <w:t>льства РФ от 16.09.2020 № 1479).</w:t>
      </w:r>
    </w:p>
    <w:p w14:paraId="0F786612" w14:textId="77777777" w:rsidR="007270E8" w:rsidRPr="00D06E44" w:rsidRDefault="007270E8" w:rsidP="007270E8">
      <w:pPr>
        <w:tabs>
          <w:tab w:val="left" w:pos="142"/>
          <w:tab w:val="left" w:pos="284"/>
          <w:tab w:val="left" w:pos="426"/>
        </w:tabs>
        <w:spacing w:after="0" w:line="240" w:lineRule="auto"/>
        <w:jc w:val="both"/>
        <w:rPr>
          <w:rFonts w:ascii="Tahoma" w:eastAsia="Times New Roman" w:hAnsi="Tahoma" w:cs="Tahoma"/>
          <w:sz w:val="20"/>
          <w:szCs w:val="20"/>
          <w:highlight w:val="magenta"/>
          <w:lang w:eastAsia="x-none"/>
        </w:rPr>
      </w:pPr>
      <w:r w:rsidRPr="00D06E44">
        <w:rPr>
          <w:rFonts w:ascii="Tahoma" w:eastAsia="Times New Roman" w:hAnsi="Tahoma" w:cs="Tahoma"/>
          <w:sz w:val="20"/>
          <w:szCs w:val="20"/>
          <w:highlight w:val="magenta"/>
          <w:lang w:eastAsia="x-none"/>
        </w:rPr>
        <w:t xml:space="preserve">- ФНП «Правила безопасности при ведении горных работ и переработке твердых полезных ископаемых» (утв. Приказом </w:t>
      </w:r>
      <w:proofErr w:type="spellStart"/>
      <w:r w:rsidRPr="00D06E44">
        <w:rPr>
          <w:rFonts w:ascii="Tahoma" w:eastAsia="Times New Roman" w:hAnsi="Tahoma" w:cs="Tahoma"/>
          <w:sz w:val="20"/>
          <w:szCs w:val="20"/>
          <w:highlight w:val="magenta"/>
          <w:lang w:eastAsia="x-none"/>
        </w:rPr>
        <w:t>Ростехнадзора</w:t>
      </w:r>
      <w:proofErr w:type="spellEnd"/>
      <w:r w:rsidRPr="00D06E44">
        <w:rPr>
          <w:rFonts w:ascii="Tahoma" w:eastAsia="Times New Roman" w:hAnsi="Tahoma" w:cs="Tahoma"/>
          <w:sz w:val="20"/>
          <w:szCs w:val="20"/>
          <w:highlight w:val="magenta"/>
          <w:lang w:eastAsia="x-none"/>
        </w:rPr>
        <w:t xml:space="preserve"> от 08.12.2020 № 505).</w:t>
      </w:r>
    </w:p>
    <w:p w14:paraId="18F084F4" w14:textId="77777777" w:rsidR="007270E8" w:rsidRPr="00D06E44" w:rsidRDefault="007270E8" w:rsidP="007270E8">
      <w:pPr>
        <w:tabs>
          <w:tab w:val="left" w:pos="142"/>
          <w:tab w:val="left" w:pos="284"/>
          <w:tab w:val="left" w:pos="426"/>
        </w:tabs>
        <w:spacing w:after="0" w:line="240" w:lineRule="auto"/>
        <w:jc w:val="both"/>
        <w:rPr>
          <w:rFonts w:ascii="Tahoma" w:eastAsia="Times New Roman" w:hAnsi="Tahoma" w:cs="Tahoma"/>
          <w:sz w:val="20"/>
          <w:szCs w:val="20"/>
          <w:highlight w:val="magenta"/>
          <w:lang w:eastAsia="x-none"/>
        </w:rPr>
      </w:pPr>
      <w:r>
        <w:rPr>
          <w:rFonts w:ascii="Tahoma" w:eastAsia="Times New Roman" w:hAnsi="Tahoma" w:cs="Tahoma"/>
          <w:sz w:val="20"/>
          <w:szCs w:val="20"/>
          <w:highlight w:val="magenta"/>
          <w:lang w:eastAsia="x-none"/>
        </w:rPr>
        <w:t xml:space="preserve">- </w:t>
      </w:r>
      <w:r w:rsidRPr="00D06E44">
        <w:rPr>
          <w:rFonts w:ascii="Tahoma" w:eastAsia="Times New Roman" w:hAnsi="Tahoma" w:cs="Tahoma"/>
          <w:sz w:val="20"/>
          <w:szCs w:val="20"/>
          <w:highlight w:val="magenta"/>
          <w:lang w:eastAsia="x-none"/>
        </w:rPr>
        <w:t xml:space="preserve">Основные требования к проведению неразрушающего контроля технических устройств, зданий и сооружений на опасных производственных объектах (утв. Приказом </w:t>
      </w:r>
      <w:proofErr w:type="spellStart"/>
      <w:r w:rsidRPr="00D06E44">
        <w:rPr>
          <w:rFonts w:ascii="Tahoma" w:eastAsia="Times New Roman" w:hAnsi="Tahoma" w:cs="Tahoma"/>
          <w:sz w:val="20"/>
          <w:szCs w:val="20"/>
          <w:highlight w:val="magenta"/>
          <w:lang w:eastAsia="x-none"/>
        </w:rPr>
        <w:t>Ростехнадзора</w:t>
      </w:r>
      <w:proofErr w:type="spellEnd"/>
      <w:r w:rsidRPr="00D06E44">
        <w:rPr>
          <w:rFonts w:ascii="Tahoma" w:eastAsia="Times New Roman" w:hAnsi="Tahoma" w:cs="Tahoma"/>
          <w:sz w:val="20"/>
          <w:szCs w:val="20"/>
          <w:highlight w:val="magenta"/>
          <w:lang w:eastAsia="x-none"/>
        </w:rPr>
        <w:t xml:space="preserve"> от 01.12.2020 № 478).]</w:t>
      </w:r>
      <w:r w:rsidRPr="002D4638">
        <w:rPr>
          <w:sz w:val="24"/>
          <w:szCs w:val="24"/>
          <w:lang w:eastAsia="x-none"/>
        </w:rPr>
        <w:t xml:space="preserve"> </w:t>
      </w:r>
      <w:r w:rsidRPr="00D06E44">
        <w:rPr>
          <w:rStyle w:val="a7"/>
          <w:rFonts w:ascii="Tahoma" w:hAnsi="Tahoma" w:cs="Tahoma"/>
          <w:color w:val="FF0000"/>
          <w:sz w:val="20"/>
          <w:szCs w:val="20"/>
          <w:lang w:eastAsia="x-none"/>
        </w:rPr>
        <w:footnoteReference w:id="366"/>
      </w:r>
    </w:p>
    <w:p w14:paraId="5E2931E5" w14:textId="77777777" w:rsidR="007270E8" w:rsidRPr="00D06E44" w:rsidRDefault="007270E8" w:rsidP="007270E8">
      <w:pPr>
        <w:tabs>
          <w:tab w:val="left" w:pos="142"/>
        </w:tabs>
        <w:spacing w:after="0" w:line="240" w:lineRule="auto"/>
        <w:jc w:val="both"/>
        <w:rPr>
          <w:rFonts w:ascii="Tahoma" w:eastAsia="Times New Roman" w:hAnsi="Tahoma" w:cs="Tahoma"/>
          <w:b/>
          <w:sz w:val="20"/>
          <w:szCs w:val="20"/>
          <w:highlight w:val="magenta"/>
        </w:rPr>
      </w:pPr>
    </w:p>
    <w:p w14:paraId="6D6C134D" w14:textId="77777777" w:rsidR="007270E8" w:rsidRPr="00D06E44" w:rsidRDefault="007270E8" w:rsidP="007270E8">
      <w:pPr>
        <w:numPr>
          <w:ilvl w:val="0"/>
          <w:numId w:val="66"/>
        </w:numPr>
        <w:tabs>
          <w:tab w:val="left" w:pos="142"/>
        </w:tabs>
        <w:spacing w:after="0" w:line="240" w:lineRule="auto"/>
        <w:ind w:left="0" w:firstLine="0"/>
        <w:jc w:val="both"/>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 xml:space="preserve">Перечень </w:t>
      </w:r>
      <w:r>
        <w:rPr>
          <w:rFonts w:ascii="Tahoma" w:eastAsia="Times New Roman" w:hAnsi="Tahoma" w:cs="Tahoma"/>
          <w:b/>
          <w:sz w:val="20"/>
          <w:szCs w:val="20"/>
          <w:highlight w:val="magenta"/>
        </w:rPr>
        <w:t>оказываемых услуг</w:t>
      </w:r>
      <w:r w:rsidRPr="00D06E44">
        <w:rPr>
          <w:rFonts w:ascii="Tahoma" w:eastAsia="Times New Roman" w:hAnsi="Tahoma" w:cs="Tahoma"/>
          <w:b/>
          <w:sz w:val="20"/>
          <w:szCs w:val="20"/>
          <w:highlight w:val="magenta"/>
        </w:rPr>
        <w:t xml:space="preserve"> при комплексном обследовании несущих строительных конструкций зданий, сооружений, технологического оборудования:</w:t>
      </w:r>
    </w:p>
    <w:p w14:paraId="662D6D80" w14:textId="723B2923"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77CEC381" w14:textId="18E27589"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522F1D4E" w14:textId="42C3BF2B"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b/>
          <w:sz w:val="20"/>
          <w:szCs w:val="20"/>
          <w:highlight w:val="magenta"/>
        </w:rPr>
        <w:t>-</w:t>
      </w: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74841379" w14:textId="77777777"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p>
    <w:p w14:paraId="09EBF681" w14:textId="77777777"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u w:val="single"/>
        </w:rPr>
      </w:pPr>
      <w:r w:rsidRPr="00D06E44">
        <w:rPr>
          <w:rFonts w:ascii="Tahoma" w:eastAsia="Times New Roman" w:hAnsi="Tahoma" w:cs="Tahoma"/>
          <w:sz w:val="20"/>
          <w:szCs w:val="20"/>
          <w:highlight w:val="magenta"/>
          <w:u w:val="single"/>
        </w:rPr>
        <w:t xml:space="preserve">Состав </w:t>
      </w:r>
      <w:r>
        <w:rPr>
          <w:rFonts w:ascii="Tahoma" w:eastAsia="Times New Roman" w:hAnsi="Tahoma" w:cs="Tahoma"/>
          <w:sz w:val="20"/>
          <w:szCs w:val="20"/>
          <w:highlight w:val="magenta"/>
          <w:u w:val="single"/>
        </w:rPr>
        <w:t>услуг</w:t>
      </w:r>
      <w:r w:rsidRPr="00D06E44">
        <w:rPr>
          <w:rFonts w:ascii="Tahoma" w:eastAsia="Times New Roman" w:hAnsi="Tahoma" w:cs="Tahoma"/>
          <w:sz w:val="20"/>
          <w:szCs w:val="20"/>
          <w:highlight w:val="magenta"/>
          <w:u w:val="single"/>
        </w:rPr>
        <w:t xml:space="preserve"> для обследования технологического оборудования:</w:t>
      </w:r>
    </w:p>
    <w:p w14:paraId="3C5C7BEB" w14:textId="6A89A983"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430AC408" w14:textId="2B9E58BD"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0F0F42B2" w14:textId="74BF2685"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b/>
          <w:sz w:val="20"/>
          <w:szCs w:val="20"/>
          <w:highlight w:val="magenta"/>
        </w:rPr>
        <w:t>-</w:t>
      </w: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577E6DB2" w14:textId="77777777" w:rsidR="007270E8" w:rsidRPr="00D06E44" w:rsidRDefault="007270E8" w:rsidP="007270E8">
      <w:pPr>
        <w:tabs>
          <w:tab w:val="left" w:pos="142"/>
        </w:tabs>
        <w:spacing w:after="0" w:line="240" w:lineRule="auto"/>
        <w:rPr>
          <w:rFonts w:ascii="Tahoma" w:eastAsia="Times New Roman" w:hAnsi="Tahoma" w:cs="Tahoma"/>
          <w:sz w:val="20"/>
          <w:szCs w:val="20"/>
          <w:highlight w:val="magenta"/>
        </w:rPr>
      </w:pPr>
    </w:p>
    <w:p w14:paraId="284326FF" w14:textId="77777777" w:rsidR="007270E8" w:rsidRPr="00D06E44" w:rsidRDefault="007270E8" w:rsidP="007270E8">
      <w:pPr>
        <w:numPr>
          <w:ilvl w:val="0"/>
          <w:numId w:val="66"/>
        </w:numPr>
        <w:tabs>
          <w:tab w:val="left" w:pos="142"/>
        </w:tabs>
        <w:spacing w:after="0" w:line="240" w:lineRule="auto"/>
        <w:jc w:val="both"/>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Перечень документации, передаваемой Заказчиком Исполнителю (проектной, исполнительной, эксплуатационной, экспертной):</w:t>
      </w:r>
    </w:p>
    <w:p w14:paraId="333BDC9B" w14:textId="7AC7E07E"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b/>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1A8AE33A" w14:textId="60FC4772"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5D3BF565" w14:textId="494DBC0D"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b/>
          <w:sz w:val="20"/>
          <w:szCs w:val="20"/>
          <w:highlight w:val="magenta"/>
        </w:rPr>
        <w:t>-</w:t>
      </w:r>
      <w:r w:rsidRPr="00D06E44">
        <w:rPr>
          <w:rFonts w:ascii="Tahoma" w:eastAsia="Times New Roman" w:hAnsi="Tahoma" w:cs="Tahoma"/>
          <w:sz w:val="20"/>
          <w:szCs w:val="20"/>
          <w:highlight w:val="magenta"/>
        </w:rPr>
        <w:t xml:space="preserve">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60420EEA" w14:textId="77777777" w:rsidR="007270E8" w:rsidRPr="00D06E44" w:rsidRDefault="007270E8" w:rsidP="007270E8">
      <w:pPr>
        <w:tabs>
          <w:tab w:val="left" w:pos="142"/>
        </w:tabs>
        <w:spacing w:after="0" w:line="240" w:lineRule="auto"/>
        <w:jc w:val="both"/>
        <w:rPr>
          <w:rFonts w:ascii="Tahoma" w:eastAsia="Times New Roman" w:hAnsi="Tahoma" w:cs="Tahoma"/>
          <w:b/>
          <w:sz w:val="20"/>
          <w:szCs w:val="20"/>
          <w:highlight w:val="magenta"/>
        </w:rPr>
      </w:pPr>
    </w:p>
    <w:p w14:paraId="6142FE13" w14:textId="5CEF2BBC" w:rsidR="007270E8" w:rsidRPr="00D06E44" w:rsidRDefault="007270E8" w:rsidP="007270E8">
      <w:pPr>
        <w:numPr>
          <w:ilvl w:val="0"/>
          <w:numId w:val="66"/>
        </w:numPr>
        <w:tabs>
          <w:tab w:val="left" w:pos="142"/>
        </w:tabs>
        <w:spacing w:after="0" w:line="240" w:lineRule="auto"/>
        <w:jc w:val="both"/>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 xml:space="preserve">Факторы, усложняющие условия выполнения работ: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w:t>
      </w:r>
    </w:p>
    <w:p w14:paraId="6219FB4A" w14:textId="77777777" w:rsidR="007270E8" w:rsidRPr="00D06E44" w:rsidRDefault="007270E8" w:rsidP="007270E8">
      <w:pPr>
        <w:tabs>
          <w:tab w:val="left" w:pos="142"/>
        </w:tabs>
        <w:spacing w:after="0" w:line="240" w:lineRule="auto"/>
        <w:rPr>
          <w:rFonts w:ascii="Tahoma" w:eastAsia="Times New Roman" w:hAnsi="Tahoma" w:cs="Tahoma"/>
          <w:b/>
          <w:sz w:val="20"/>
          <w:szCs w:val="20"/>
          <w:highlight w:val="magenta"/>
        </w:rPr>
      </w:pPr>
    </w:p>
    <w:p w14:paraId="19CA1E4D" w14:textId="77777777" w:rsidR="007270E8" w:rsidRPr="00D06E44" w:rsidRDefault="007270E8" w:rsidP="007270E8">
      <w:pPr>
        <w:tabs>
          <w:tab w:val="left" w:pos="142"/>
        </w:tabs>
        <w:spacing w:after="0" w:line="240" w:lineRule="auto"/>
        <w:rPr>
          <w:rFonts w:ascii="Tahoma" w:eastAsia="Times New Roman" w:hAnsi="Tahoma" w:cs="Tahoma"/>
          <w:b/>
          <w:sz w:val="20"/>
          <w:szCs w:val="20"/>
          <w:highlight w:val="magenta"/>
        </w:rPr>
      </w:pPr>
      <w:r w:rsidRPr="00D06E44">
        <w:rPr>
          <w:rFonts w:ascii="Tahoma" w:eastAsia="Times New Roman" w:hAnsi="Tahoma" w:cs="Tahoma"/>
          <w:b/>
          <w:sz w:val="20"/>
          <w:szCs w:val="20"/>
          <w:highlight w:val="magenta"/>
        </w:rPr>
        <w:t>8. Порядок предоставления отчетных материалов</w:t>
      </w:r>
    </w:p>
    <w:p w14:paraId="79F93055" w14:textId="68A550A4" w:rsidR="007270E8" w:rsidRPr="00D06E44" w:rsidRDefault="007270E8" w:rsidP="007270E8">
      <w:pPr>
        <w:tabs>
          <w:tab w:val="left" w:pos="142"/>
        </w:tabs>
        <w:spacing w:after="0" w:line="240" w:lineRule="auto"/>
        <w:jc w:val="both"/>
        <w:rPr>
          <w:rFonts w:ascii="Tahoma" w:eastAsia="Times New Roman" w:hAnsi="Tahoma" w:cs="Tahoma"/>
          <w:sz w:val="20"/>
          <w:szCs w:val="20"/>
          <w:highlight w:val="magenta"/>
        </w:rPr>
      </w:pPr>
      <w:r w:rsidRPr="00D06E44">
        <w:rPr>
          <w:rFonts w:ascii="Tahoma" w:eastAsia="Times New Roman" w:hAnsi="Tahoma" w:cs="Tahoma"/>
          <w:sz w:val="20"/>
          <w:szCs w:val="20"/>
          <w:highlight w:val="magenta"/>
        </w:rPr>
        <w:t xml:space="preserve">8.1. Материалы обследования представить в </w:t>
      </w:r>
      <w:r w:rsidR="006F736C" w:rsidRPr="00A27C0E">
        <w:rPr>
          <w:rFonts w:ascii="Tahoma" w:hAnsi="Tahoma" w:cs="Tahoma"/>
          <w:color w:val="FF0000"/>
          <w:sz w:val="20"/>
          <w:u w:color="FFFFFF" w:themeColor="background1"/>
        </w:rPr>
        <w:t>[</w:t>
      </w:r>
      <w:r w:rsidR="006F736C" w:rsidRPr="00A27C0E">
        <w:rPr>
          <w:rFonts w:ascii="Tahoma" w:hAnsi="Tahoma" w:cs="Tahoma"/>
          <w:sz w:val="20"/>
        </w:rPr>
        <w:t>•</w:t>
      </w:r>
      <w:r w:rsidR="006F736C" w:rsidRPr="00A27C0E">
        <w:rPr>
          <w:rFonts w:ascii="Tahoma" w:hAnsi="Tahoma" w:cs="Tahoma"/>
          <w:color w:val="FF0000"/>
          <w:sz w:val="20"/>
          <w:u w:color="FFFFFF" w:themeColor="background1"/>
        </w:rPr>
        <w:t>]</w:t>
      </w:r>
      <w:r w:rsidRPr="00D06E44">
        <w:rPr>
          <w:rFonts w:ascii="Tahoma" w:eastAsia="Times New Roman" w:hAnsi="Tahoma" w:cs="Tahoma"/>
          <w:sz w:val="20"/>
          <w:szCs w:val="20"/>
          <w:highlight w:val="magenta"/>
        </w:rPr>
        <w:t xml:space="preserve"> экземплярах, в том числе один – на электронном носителе. Графические материалы представить в цифровом виде (</w:t>
      </w:r>
      <w:proofErr w:type="spellStart"/>
      <w:r w:rsidRPr="00D06E44">
        <w:rPr>
          <w:rFonts w:ascii="Tahoma" w:eastAsia="Times New Roman" w:hAnsi="Tahoma" w:cs="Tahoma"/>
          <w:sz w:val="20"/>
          <w:szCs w:val="20"/>
          <w:highlight w:val="magenta"/>
        </w:rPr>
        <w:t>AutoCAD</w:t>
      </w:r>
      <w:proofErr w:type="spellEnd"/>
      <w:r w:rsidRPr="00D06E44">
        <w:rPr>
          <w:rFonts w:ascii="Tahoma" w:eastAsia="Times New Roman" w:hAnsi="Tahoma" w:cs="Tahoma"/>
          <w:sz w:val="20"/>
          <w:szCs w:val="20"/>
          <w:highlight w:val="magenta"/>
        </w:rPr>
        <w:t xml:space="preserve">, </w:t>
      </w:r>
      <w:proofErr w:type="spellStart"/>
      <w:r w:rsidRPr="00D06E44">
        <w:rPr>
          <w:rFonts w:ascii="Tahoma" w:eastAsia="Times New Roman" w:hAnsi="Tahoma" w:cs="Tahoma"/>
          <w:sz w:val="20"/>
          <w:szCs w:val="20"/>
          <w:highlight w:val="magenta"/>
        </w:rPr>
        <w:t>MSOffice</w:t>
      </w:r>
      <w:proofErr w:type="spellEnd"/>
      <w:r w:rsidRPr="00D06E44">
        <w:rPr>
          <w:rFonts w:ascii="Tahoma" w:eastAsia="Times New Roman" w:hAnsi="Tahoma" w:cs="Tahoma"/>
          <w:sz w:val="20"/>
          <w:szCs w:val="20"/>
          <w:highlight w:val="magenta"/>
        </w:rPr>
        <w:t xml:space="preserve">). </w:t>
      </w:r>
    </w:p>
    <w:p w14:paraId="67C02E34" w14:textId="77777777" w:rsidR="007270E8" w:rsidRPr="00D06E44" w:rsidRDefault="007270E8" w:rsidP="007270E8">
      <w:pPr>
        <w:tabs>
          <w:tab w:val="left" w:pos="142"/>
        </w:tabs>
        <w:spacing w:after="0" w:line="240" w:lineRule="auto"/>
        <w:jc w:val="both"/>
        <w:rPr>
          <w:rFonts w:ascii="Tahoma" w:eastAsia="Times New Roman" w:hAnsi="Tahoma" w:cs="Tahoma"/>
          <w:sz w:val="20"/>
          <w:szCs w:val="20"/>
        </w:rPr>
      </w:pPr>
      <w:r w:rsidRPr="00D06E44">
        <w:rPr>
          <w:rFonts w:ascii="Tahoma" w:eastAsia="Times New Roman" w:hAnsi="Tahoma" w:cs="Tahoma"/>
          <w:sz w:val="20"/>
          <w:szCs w:val="20"/>
          <w:highlight w:val="magenta"/>
        </w:rPr>
        <w:t>8.2. Сроки предоставления материалов определяются Договором.</w:t>
      </w:r>
    </w:p>
    <w:p w14:paraId="260FFB47" w14:textId="05653391" w:rsidR="004E1C72" w:rsidRDefault="007270E8">
      <w:pPr>
        <w:rPr>
          <w:rFonts w:ascii="Times New Roman" w:hAnsi="Times New Roman" w:cs="Times New Roman"/>
          <w:sz w:val="24"/>
          <w:szCs w:val="24"/>
        </w:rPr>
      </w:pPr>
      <w:r>
        <w:rPr>
          <w:rFonts w:ascii="Times New Roman" w:eastAsia="Times New Roman" w:hAnsi="Times New Roman" w:cs="Times New Roman"/>
          <w:sz w:val="24"/>
          <w:szCs w:val="24"/>
        </w:rPr>
        <w:br w:type="page"/>
      </w:r>
    </w:p>
    <w:p w14:paraId="05CBC86C" w14:textId="77777777" w:rsidR="00547161" w:rsidRPr="00F9727A" w:rsidRDefault="00547161" w:rsidP="00B656CC">
      <w:pPr>
        <w:widowControl w:val="0"/>
        <w:spacing w:after="0" w:line="240" w:lineRule="auto"/>
        <w:ind w:left="6237" w:right="57" w:firstLine="284"/>
        <w:jc w:val="right"/>
        <w:rPr>
          <w:rFonts w:ascii="Tahoma" w:hAnsi="Tahoma" w:cs="Tahoma"/>
          <w:sz w:val="20"/>
          <w:szCs w:val="20"/>
          <w:highlight w:val="green"/>
        </w:rPr>
      </w:pPr>
      <w:r w:rsidRPr="00F9727A">
        <w:rPr>
          <w:rFonts w:ascii="Tahoma" w:hAnsi="Tahoma" w:cs="Tahoma"/>
          <w:sz w:val="20"/>
          <w:szCs w:val="20"/>
        </w:rPr>
        <w:lastRenderedPageBreak/>
        <w:t xml:space="preserve">       </w:t>
      </w:r>
      <w:r w:rsidRPr="00F9727A">
        <w:rPr>
          <w:rFonts w:ascii="Tahoma" w:hAnsi="Tahoma" w:cs="Tahoma"/>
          <w:sz w:val="20"/>
          <w:szCs w:val="20"/>
          <w:highlight w:val="green"/>
        </w:rPr>
        <w:t xml:space="preserve">Приложение № </w:t>
      </w:r>
      <w:r w:rsidRPr="00F9727A">
        <w:rPr>
          <w:rFonts w:ascii="Tahoma" w:hAnsi="Tahoma" w:cs="Tahoma"/>
          <w:color w:val="FF0000"/>
          <w:sz w:val="20"/>
          <w:szCs w:val="20"/>
          <w:highlight w:val="green"/>
        </w:rPr>
        <w:t>[</w:t>
      </w:r>
      <w:r w:rsidRPr="00F9727A">
        <w:rPr>
          <w:rFonts w:ascii="Tahoma" w:hAnsi="Tahoma" w:cs="Tahoma"/>
          <w:sz w:val="20"/>
          <w:szCs w:val="20"/>
          <w:highlight w:val="green"/>
        </w:rPr>
        <w:t>•</w:t>
      </w:r>
      <w:r w:rsidRPr="00F9727A">
        <w:rPr>
          <w:rFonts w:ascii="Tahoma" w:hAnsi="Tahoma" w:cs="Tahoma"/>
          <w:color w:val="FF0000"/>
          <w:sz w:val="20"/>
          <w:szCs w:val="20"/>
          <w:highlight w:val="green"/>
        </w:rPr>
        <w:t>]</w:t>
      </w:r>
    </w:p>
    <w:p w14:paraId="75D47FC5" w14:textId="77777777" w:rsidR="00547161" w:rsidRPr="00F9727A" w:rsidRDefault="00547161" w:rsidP="00547161">
      <w:pPr>
        <w:widowControl w:val="0"/>
        <w:spacing w:line="240" w:lineRule="auto"/>
        <w:ind w:right="54"/>
        <w:rPr>
          <w:rFonts w:ascii="Tahoma" w:hAnsi="Tahoma" w:cs="Tahoma"/>
          <w:sz w:val="20"/>
          <w:szCs w:val="20"/>
          <w:highlight w:val="green"/>
        </w:rPr>
      </w:pPr>
    </w:p>
    <w:p w14:paraId="06684640" w14:textId="77777777" w:rsidR="00547161" w:rsidRDefault="00547161" w:rsidP="00B656CC">
      <w:pPr>
        <w:widowControl w:val="0"/>
        <w:spacing w:after="0" w:line="240" w:lineRule="auto"/>
        <w:ind w:right="57"/>
        <w:jc w:val="center"/>
        <w:rPr>
          <w:rFonts w:ascii="Tahoma" w:hAnsi="Tahoma" w:cs="Tahoma"/>
          <w:b/>
          <w:sz w:val="20"/>
          <w:szCs w:val="20"/>
          <w:highlight w:val="green"/>
        </w:rPr>
      </w:pPr>
      <w:r w:rsidRPr="00F9727A">
        <w:rPr>
          <w:rFonts w:ascii="Tahoma" w:hAnsi="Tahoma" w:cs="Tahoma"/>
          <w:b/>
          <w:sz w:val="20"/>
          <w:szCs w:val="20"/>
          <w:highlight w:val="green"/>
        </w:rPr>
        <w:t xml:space="preserve">Перечень </w:t>
      </w:r>
      <w:r>
        <w:rPr>
          <w:rFonts w:ascii="Tahoma" w:hAnsi="Tahoma" w:cs="Tahoma"/>
          <w:b/>
          <w:sz w:val="20"/>
          <w:szCs w:val="20"/>
          <w:highlight w:val="green"/>
        </w:rPr>
        <w:t xml:space="preserve">основных средств </w:t>
      </w:r>
      <w:r w:rsidRPr="00F9727A">
        <w:rPr>
          <w:rFonts w:ascii="Tahoma" w:hAnsi="Tahoma" w:cs="Tahoma"/>
          <w:color w:val="FF0000"/>
          <w:sz w:val="20"/>
          <w:szCs w:val="20"/>
          <w:highlight w:val="green"/>
        </w:rPr>
        <w:t>[</w:t>
      </w:r>
      <w:r w:rsidRPr="00F9727A">
        <w:rPr>
          <w:rFonts w:ascii="Tahoma" w:hAnsi="Tahoma" w:cs="Tahoma"/>
          <w:sz w:val="20"/>
          <w:szCs w:val="20"/>
          <w:highlight w:val="green"/>
        </w:rPr>
        <w:t>•</w:t>
      </w:r>
      <w:r w:rsidRPr="00F9727A">
        <w:rPr>
          <w:rFonts w:ascii="Tahoma" w:hAnsi="Tahoma" w:cs="Tahoma"/>
          <w:color w:val="FF0000"/>
          <w:sz w:val="20"/>
          <w:szCs w:val="20"/>
          <w:highlight w:val="green"/>
        </w:rPr>
        <w:t>]</w:t>
      </w:r>
      <w:r w:rsidRPr="00F9727A">
        <w:rPr>
          <w:rStyle w:val="a7"/>
          <w:rFonts w:ascii="Tahoma" w:hAnsi="Tahoma" w:cs="Tahoma"/>
          <w:color w:val="FF0000"/>
          <w:sz w:val="20"/>
          <w:szCs w:val="20"/>
          <w:highlight w:val="green"/>
        </w:rPr>
        <w:footnoteReference w:id="367"/>
      </w:r>
      <w:r w:rsidRPr="00F9727A">
        <w:rPr>
          <w:rFonts w:ascii="Tahoma" w:hAnsi="Tahoma" w:cs="Tahoma"/>
          <w:b/>
          <w:color w:val="FF0000"/>
          <w:sz w:val="20"/>
          <w:szCs w:val="20"/>
          <w:highlight w:val="green"/>
        </w:rPr>
        <w:t xml:space="preserve"> </w:t>
      </w:r>
      <w:r w:rsidRPr="00F9727A">
        <w:rPr>
          <w:rFonts w:ascii="Tahoma" w:hAnsi="Tahoma" w:cs="Tahoma"/>
          <w:b/>
          <w:sz w:val="20"/>
          <w:szCs w:val="20"/>
          <w:highlight w:val="green"/>
        </w:rPr>
        <w:t>принадлежащи</w:t>
      </w:r>
      <w:r>
        <w:rPr>
          <w:rFonts w:ascii="Tahoma" w:hAnsi="Tahoma" w:cs="Tahoma"/>
          <w:b/>
          <w:sz w:val="20"/>
          <w:szCs w:val="20"/>
          <w:highlight w:val="green"/>
        </w:rPr>
        <w:t xml:space="preserve">х </w:t>
      </w:r>
      <w:r w:rsidRPr="00F9727A">
        <w:rPr>
          <w:rFonts w:ascii="Tahoma" w:hAnsi="Tahoma" w:cs="Tahoma"/>
          <w:b/>
          <w:sz w:val="20"/>
          <w:szCs w:val="20"/>
          <w:highlight w:val="green"/>
        </w:rPr>
        <w:t>Заказчик</w:t>
      </w:r>
      <w:r>
        <w:rPr>
          <w:rFonts w:ascii="Tahoma" w:hAnsi="Tahoma" w:cs="Tahoma"/>
          <w:b/>
          <w:sz w:val="20"/>
          <w:szCs w:val="20"/>
          <w:highlight w:val="green"/>
        </w:rPr>
        <w:t>у</w:t>
      </w:r>
      <w:r w:rsidRPr="00F9727A">
        <w:rPr>
          <w:rFonts w:ascii="Tahoma" w:hAnsi="Tahoma" w:cs="Tahoma"/>
          <w:b/>
          <w:sz w:val="20"/>
          <w:szCs w:val="20"/>
          <w:highlight w:val="green"/>
        </w:rPr>
        <w:t>,</w:t>
      </w:r>
    </w:p>
    <w:p w14:paraId="74368CAB" w14:textId="780BE473" w:rsidR="00547161" w:rsidRDefault="00547161" w:rsidP="00547161">
      <w:pPr>
        <w:widowControl w:val="0"/>
        <w:spacing w:after="0" w:line="240" w:lineRule="auto"/>
        <w:ind w:right="57"/>
        <w:jc w:val="center"/>
        <w:rPr>
          <w:rFonts w:ascii="Tahoma" w:hAnsi="Tahoma" w:cs="Tahoma"/>
          <w:b/>
          <w:sz w:val="20"/>
          <w:szCs w:val="20"/>
          <w:highlight w:val="green"/>
        </w:rPr>
      </w:pPr>
      <w:r w:rsidRPr="00F9727A">
        <w:rPr>
          <w:rFonts w:ascii="Tahoma" w:hAnsi="Tahoma" w:cs="Tahoma"/>
          <w:b/>
          <w:sz w:val="20"/>
          <w:szCs w:val="20"/>
          <w:highlight w:val="green"/>
        </w:rPr>
        <w:t xml:space="preserve"> </w:t>
      </w:r>
      <w:proofErr w:type="gramStart"/>
      <w:r w:rsidRPr="00F9727A">
        <w:rPr>
          <w:rFonts w:ascii="Tahoma" w:hAnsi="Tahoma" w:cs="Tahoma"/>
          <w:b/>
          <w:sz w:val="20"/>
          <w:szCs w:val="20"/>
          <w:highlight w:val="green"/>
        </w:rPr>
        <w:t>в отношении</w:t>
      </w:r>
      <w:proofErr w:type="gramEnd"/>
      <w:r w:rsidRPr="00F9727A">
        <w:rPr>
          <w:rFonts w:ascii="Tahoma" w:hAnsi="Tahoma" w:cs="Tahoma"/>
          <w:b/>
          <w:sz w:val="20"/>
          <w:szCs w:val="20"/>
          <w:highlight w:val="green"/>
        </w:rPr>
        <w:t xml:space="preserve"> которого Исполнитель оказывает услуги в </w:t>
      </w:r>
      <w:r w:rsidRPr="00F9727A">
        <w:rPr>
          <w:rFonts w:ascii="Tahoma" w:hAnsi="Tahoma" w:cs="Tahoma"/>
          <w:color w:val="FF0000"/>
          <w:sz w:val="20"/>
          <w:szCs w:val="20"/>
          <w:highlight w:val="green"/>
        </w:rPr>
        <w:t>[</w:t>
      </w:r>
      <w:r w:rsidRPr="00F9727A">
        <w:rPr>
          <w:rFonts w:ascii="Tahoma" w:hAnsi="Tahoma" w:cs="Tahoma"/>
          <w:sz w:val="20"/>
          <w:szCs w:val="20"/>
          <w:highlight w:val="green"/>
        </w:rPr>
        <w:t>•</w:t>
      </w:r>
      <w:r w:rsidRPr="00F9727A">
        <w:rPr>
          <w:rFonts w:ascii="Tahoma" w:hAnsi="Tahoma" w:cs="Tahoma"/>
          <w:color w:val="FF0000"/>
          <w:sz w:val="20"/>
          <w:szCs w:val="20"/>
          <w:highlight w:val="green"/>
        </w:rPr>
        <w:t>]</w:t>
      </w:r>
      <w:r w:rsidRPr="00F9727A">
        <w:rPr>
          <w:rFonts w:ascii="Tahoma" w:hAnsi="Tahoma" w:cs="Tahoma"/>
          <w:b/>
          <w:color w:val="FF0000"/>
          <w:sz w:val="20"/>
          <w:szCs w:val="20"/>
          <w:highlight w:val="green"/>
        </w:rPr>
        <w:t xml:space="preserve"> </w:t>
      </w:r>
      <w:r w:rsidRPr="00F9727A">
        <w:rPr>
          <w:rFonts w:ascii="Tahoma" w:hAnsi="Tahoma" w:cs="Tahoma"/>
          <w:b/>
          <w:sz w:val="20"/>
          <w:szCs w:val="20"/>
          <w:highlight w:val="green"/>
        </w:rPr>
        <w:t>году</w:t>
      </w:r>
    </w:p>
    <w:p w14:paraId="7B47FE12" w14:textId="77777777" w:rsidR="00547161" w:rsidRPr="00F9727A" w:rsidRDefault="00547161" w:rsidP="00B656CC">
      <w:pPr>
        <w:widowControl w:val="0"/>
        <w:spacing w:after="0" w:line="240" w:lineRule="auto"/>
        <w:ind w:right="57"/>
        <w:jc w:val="center"/>
        <w:rPr>
          <w:rFonts w:ascii="Tahoma" w:hAnsi="Tahoma" w:cs="Tahoma"/>
          <w:b/>
          <w:sz w:val="20"/>
          <w:szCs w:val="20"/>
          <w:highlight w:val="green"/>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1958"/>
        <w:gridCol w:w="992"/>
        <w:gridCol w:w="1701"/>
        <w:gridCol w:w="1559"/>
        <w:gridCol w:w="1417"/>
        <w:gridCol w:w="1559"/>
        <w:gridCol w:w="852"/>
      </w:tblGrid>
      <w:tr w:rsidR="00547161" w:rsidRPr="00547161" w14:paraId="51669BAA" w14:textId="77777777" w:rsidTr="00B656CC">
        <w:tc>
          <w:tcPr>
            <w:tcW w:w="589" w:type="dxa"/>
            <w:shd w:val="clear" w:color="auto" w:fill="auto"/>
          </w:tcPr>
          <w:p w14:paraId="6BBF6FBC"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 п/п</w:t>
            </w:r>
          </w:p>
        </w:tc>
        <w:tc>
          <w:tcPr>
            <w:tcW w:w="1958" w:type="dxa"/>
          </w:tcPr>
          <w:p w14:paraId="2A2E63A1"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Балансодержатель</w:t>
            </w:r>
          </w:p>
        </w:tc>
        <w:tc>
          <w:tcPr>
            <w:tcW w:w="992" w:type="dxa"/>
            <w:shd w:val="clear" w:color="auto" w:fill="auto"/>
          </w:tcPr>
          <w:p w14:paraId="50B0D35B"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Наименование объекта ОС</w:t>
            </w:r>
          </w:p>
        </w:tc>
        <w:tc>
          <w:tcPr>
            <w:tcW w:w="1701" w:type="dxa"/>
          </w:tcPr>
          <w:p w14:paraId="2AA928EB"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Наименование объекта ОС согласно данным бухгалтерского учета</w:t>
            </w:r>
          </w:p>
        </w:tc>
        <w:tc>
          <w:tcPr>
            <w:tcW w:w="1559" w:type="dxa"/>
            <w:shd w:val="clear" w:color="auto" w:fill="auto"/>
          </w:tcPr>
          <w:p w14:paraId="36939790"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Наименование оборудования, входящего в состав ОС</w:t>
            </w:r>
          </w:p>
        </w:tc>
        <w:tc>
          <w:tcPr>
            <w:tcW w:w="1417" w:type="dxa"/>
            <w:shd w:val="clear" w:color="auto" w:fill="auto"/>
          </w:tcPr>
          <w:p w14:paraId="572A4122"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 xml:space="preserve">Инвентарный номер </w:t>
            </w:r>
          </w:p>
        </w:tc>
        <w:tc>
          <w:tcPr>
            <w:tcW w:w="1559" w:type="dxa"/>
            <w:shd w:val="clear" w:color="auto" w:fill="auto"/>
          </w:tcPr>
          <w:p w14:paraId="0B119CAE" w14:textId="77777777" w:rsidR="00547161" w:rsidRPr="00B656CC" w:rsidRDefault="00547161" w:rsidP="00AF4E84">
            <w:pPr>
              <w:widowControl w:val="0"/>
              <w:spacing w:line="240" w:lineRule="auto"/>
              <w:ind w:right="54"/>
              <w:jc w:val="center"/>
              <w:rPr>
                <w:rFonts w:ascii="Tahoma" w:hAnsi="Tahoma" w:cs="Tahoma"/>
                <w:sz w:val="18"/>
                <w:szCs w:val="18"/>
                <w:highlight w:val="green"/>
              </w:rPr>
            </w:pPr>
            <w:r w:rsidRPr="00B656CC">
              <w:rPr>
                <w:rFonts w:ascii="Tahoma" w:hAnsi="Tahoma" w:cs="Tahoma"/>
                <w:sz w:val="18"/>
                <w:szCs w:val="18"/>
                <w:highlight w:val="green"/>
              </w:rPr>
              <w:t>Стоимость услуг без учета НДС, руб.</w:t>
            </w:r>
          </w:p>
        </w:tc>
        <w:tc>
          <w:tcPr>
            <w:tcW w:w="852" w:type="dxa"/>
            <w:shd w:val="clear" w:color="auto" w:fill="auto"/>
          </w:tcPr>
          <w:p w14:paraId="3DB48532" w14:textId="77777777" w:rsidR="00547161" w:rsidRPr="00B656CC" w:rsidRDefault="00547161" w:rsidP="00AF4E84">
            <w:pPr>
              <w:widowControl w:val="0"/>
              <w:spacing w:line="240" w:lineRule="auto"/>
              <w:ind w:right="54"/>
              <w:jc w:val="center"/>
              <w:rPr>
                <w:rFonts w:ascii="Tahoma" w:hAnsi="Tahoma" w:cs="Tahoma"/>
                <w:sz w:val="18"/>
                <w:szCs w:val="18"/>
              </w:rPr>
            </w:pPr>
            <w:r w:rsidRPr="00B656CC">
              <w:rPr>
                <w:rFonts w:ascii="Tahoma" w:hAnsi="Tahoma" w:cs="Tahoma"/>
                <w:sz w:val="18"/>
                <w:szCs w:val="18"/>
                <w:highlight w:val="green"/>
              </w:rPr>
              <w:t>Примечание:</w:t>
            </w:r>
          </w:p>
        </w:tc>
      </w:tr>
      <w:tr w:rsidR="00547161" w:rsidRPr="00547161" w14:paraId="46F36BC2" w14:textId="77777777" w:rsidTr="00B656CC">
        <w:tc>
          <w:tcPr>
            <w:tcW w:w="589" w:type="dxa"/>
            <w:shd w:val="clear" w:color="auto" w:fill="auto"/>
          </w:tcPr>
          <w:p w14:paraId="686EB40E"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79FE5B1E"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2DFA8C87"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7FEDEFFB"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661C6153"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69CE91C7"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34BB7D53"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17C3A090"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54AD8A69" w14:textId="77777777" w:rsidTr="00B656CC">
        <w:tc>
          <w:tcPr>
            <w:tcW w:w="589" w:type="dxa"/>
            <w:shd w:val="clear" w:color="auto" w:fill="auto"/>
          </w:tcPr>
          <w:p w14:paraId="0379DB34"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74DB18AD"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144EAD4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295AE73F"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1F661CED"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2B707D0D"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157A241B"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09C7E51F"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213EDE1D" w14:textId="77777777" w:rsidTr="00B656CC">
        <w:tc>
          <w:tcPr>
            <w:tcW w:w="589" w:type="dxa"/>
            <w:shd w:val="clear" w:color="auto" w:fill="auto"/>
          </w:tcPr>
          <w:p w14:paraId="20A3C82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4642F449"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11A2661F"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1E345F52"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5A399F22"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6F9ACD17"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20BAE138"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3C5EF08B"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7329F590" w14:textId="77777777" w:rsidTr="00B656CC">
        <w:tc>
          <w:tcPr>
            <w:tcW w:w="589" w:type="dxa"/>
            <w:shd w:val="clear" w:color="auto" w:fill="auto"/>
          </w:tcPr>
          <w:p w14:paraId="03DBBB4E"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1FAD5EBA"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5917D2A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01F9E6CE"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6B1829E6"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190C5E30"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0A8604C6"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5271CF49"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2F1C5CE5" w14:textId="77777777" w:rsidTr="00B656CC">
        <w:tc>
          <w:tcPr>
            <w:tcW w:w="589" w:type="dxa"/>
            <w:shd w:val="clear" w:color="auto" w:fill="auto"/>
          </w:tcPr>
          <w:p w14:paraId="2BBE918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48E261A1"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2FC8390D"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2F418037"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7EE0854F"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066724E9"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3DFF9FD7"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12A3C07E"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2D3BDC50" w14:textId="77777777" w:rsidTr="00B656CC">
        <w:tc>
          <w:tcPr>
            <w:tcW w:w="589" w:type="dxa"/>
            <w:shd w:val="clear" w:color="auto" w:fill="auto"/>
          </w:tcPr>
          <w:p w14:paraId="6E247CBA"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08D1ECFA"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787CDA9B"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68DB5774"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41B6F3C1"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22B1FB32"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20FE7CF7"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5E0CD45D"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32AD236A" w14:textId="77777777" w:rsidTr="00B656CC">
        <w:tc>
          <w:tcPr>
            <w:tcW w:w="589" w:type="dxa"/>
            <w:shd w:val="clear" w:color="auto" w:fill="auto"/>
          </w:tcPr>
          <w:p w14:paraId="6C7FAB72"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78E13211"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992" w:type="dxa"/>
            <w:shd w:val="clear" w:color="auto" w:fill="auto"/>
          </w:tcPr>
          <w:p w14:paraId="724AA78A"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701" w:type="dxa"/>
          </w:tcPr>
          <w:p w14:paraId="350A5298"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680F55A0"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2F54D51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648061EB"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2C3970E7"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661C20A4" w14:textId="77777777" w:rsidTr="00B656CC">
        <w:tc>
          <w:tcPr>
            <w:tcW w:w="589" w:type="dxa"/>
            <w:shd w:val="clear" w:color="auto" w:fill="auto"/>
          </w:tcPr>
          <w:p w14:paraId="373456A6"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6DED0088" w14:textId="77777777" w:rsidR="00547161" w:rsidRPr="00B656CC" w:rsidRDefault="00547161" w:rsidP="00AF4E84">
            <w:pPr>
              <w:widowControl w:val="0"/>
              <w:spacing w:line="240" w:lineRule="auto"/>
              <w:ind w:right="54"/>
              <w:rPr>
                <w:rFonts w:ascii="Tahoma" w:hAnsi="Tahoma" w:cs="Tahoma"/>
                <w:sz w:val="18"/>
                <w:szCs w:val="18"/>
              </w:rPr>
            </w:pPr>
          </w:p>
        </w:tc>
        <w:tc>
          <w:tcPr>
            <w:tcW w:w="992" w:type="dxa"/>
            <w:shd w:val="clear" w:color="auto" w:fill="auto"/>
          </w:tcPr>
          <w:p w14:paraId="383A66A1" w14:textId="77777777" w:rsidR="00547161" w:rsidRPr="00B656CC" w:rsidRDefault="00547161" w:rsidP="00AF4E84">
            <w:pPr>
              <w:widowControl w:val="0"/>
              <w:spacing w:line="240" w:lineRule="auto"/>
              <w:ind w:right="54"/>
              <w:rPr>
                <w:rFonts w:ascii="Tahoma" w:hAnsi="Tahoma" w:cs="Tahoma"/>
                <w:sz w:val="18"/>
                <w:szCs w:val="18"/>
              </w:rPr>
            </w:pPr>
          </w:p>
        </w:tc>
        <w:tc>
          <w:tcPr>
            <w:tcW w:w="1701" w:type="dxa"/>
          </w:tcPr>
          <w:p w14:paraId="338006D4"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5192D2C6"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08ACD504"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6974C12F"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3F2413E5"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7C1A1B4B" w14:textId="77777777" w:rsidTr="00B656CC">
        <w:tc>
          <w:tcPr>
            <w:tcW w:w="589" w:type="dxa"/>
            <w:shd w:val="clear" w:color="auto" w:fill="auto"/>
          </w:tcPr>
          <w:p w14:paraId="601D155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56C945D5" w14:textId="77777777" w:rsidR="00547161" w:rsidRPr="00B656CC" w:rsidRDefault="00547161" w:rsidP="00AF4E84">
            <w:pPr>
              <w:widowControl w:val="0"/>
              <w:spacing w:line="240" w:lineRule="auto"/>
              <w:ind w:right="54"/>
              <w:rPr>
                <w:rFonts w:ascii="Tahoma" w:hAnsi="Tahoma" w:cs="Tahoma"/>
                <w:sz w:val="18"/>
                <w:szCs w:val="18"/>
              </w:rPr>
            </w:pPr>
          </w:p>
        </w:tc>
        <w:tc>
          <w:tcPr>
            <w:tcW w:w="992" w:type="dxa"/>
            <w:shd w:val="clear" w:color="auto" w:fill="auto"/>
          </w:tcPr>
          <w:p w14:paraId="0288ED4D" w14:textId="77777777" w:rsidR="00547161" w:rsidRPr="00B656CC" w:rsidRDefault="00547161" w:rsidP="00AF4E84">
            <w:pPr>
              <w:widowControl w:val="0"/>
              <w:spacing w:line="240" w:lineRule="auto"/>
              <w:ind w:right="54"/>
              <w:rPr>
                <w:rFonts w:ascii="Tahoma" w:hAnsi="Tahoma" w:cs="Tahoma"/>
                <w:sz w:val="18"/>
                <w:szCs w:val="18"/>
              </w:rPr>
            </w:pPr>
          </w:p>
        </w:tc>
        <w:tc>
          <w:tcPr>
            <w:tcW w:w="1701" w:type="dxa"/>
          </w:tcPr>
          <w:p w14:paraId="5A044C2F"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71EB7D2B"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722DC025"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60315070"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5EE7C269" w14:textId="77777777" w:rsidR="00547161" w:rsidRPr="00B656CC" w:rsidRDefault="00547161" w:rsidP="00AF4E84">
            <w:pPr>
              <w:widowControl w:val="0"/>
              <w:spacing w:line="240" w:lineRule="auto"/>
              <w:ind w:right="54"/>
              <w:jc w:val="center"/>
              <w:rPr>
                <w:rFonts w:ascii="Tahoma" w:hAnsi="Tahoma" w:cs="Tahoma"/>
                <w:sz w:val="18"/>
                <w:szCs w:val="18"/>
              </w:rPr>
            </w:pPr>
          </w:p>
        </w:tc>
      </w:tr>
      <w:tr w:rsidR="00547161" w:rsidRPr="00547161" w14:paraId="69257552" w14:textId="77777777" w:rsidTr="00B656CC">
        <w:tc>
          <w:tcPr>
            <w:tcW w:w="589" w:type="dxa"/>
            <w:shd w:val="clear" w:color="auto" w:fill="auto"/>
          </w:tcPr>
          <w:p w14:paraId="109614B2"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958" w:type="dxa"/>
          </w:tcPr>
          <w:p w14:paraId="68A49B4C" w14:textId="77777777" w:rsidR="00547161" w:rsidRPr="00B656CC" w:rsidRDefault="00547161" w:rsidP="00AF4E84">
            <w:pPr>
              <w:widowControl w:val="0"/>
              <w:spacing w:line="240" w:lineRule="auto"/>
              <w:ind w:right="54"/>
              <w:rPr>
                <w:rFonts w:ascii="Tahoma" w:hAnsi="Tahoma" w:cs="Tahoma"/>
                <w:b/>
                <w:sz w:val="18"/>
                <w:szCs w:val="18"/>
              </w:rPr>
            </w:pPr>
          </w:p>
        </w:tc>
        <w:tc>
          <w:tcPr>
            <w:tcW w:w="992" w:type="dxa"/>
            <w:shd w:val="clear" w:color="auto" w:fill="auto"/>
          </w:tcPr>
          <w:p w14:paraId="0DE69A04" w14:textId="77777777" w:rsidR="00547161" w:rsidRPr="00B656CC" w:rsidRDefault="00547161" w:rsidP="00AF4E84">
            <w:pPr>
              <w:widowControl w:val="0"/>
              <w:spacing w:line="240" w:lineRule="auto"/>
              <w:ind w:right="54"/>
              <w:rPr>
                <w:rFonts w:ascii="Tahoma" w:hAnsi="Tahoma" w:cs="Tahoma"/>
                <w:b/>
                <w:sz w:val="18"/>
                <w:szCs w:val="18"/>
              </w:rPr>
            </w:pPr>
          </w:p>
        </w:tc>
        <w:tc>
          <w:tcPr>
            <w:tcW w:w="1701" w:type="dxa"/>
          </w:tcPr>
          <w:p w14:paraId="62AF320A"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761F9860"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417" w:type="dxa"/>
            <w:shd w:val="clear" w:color="auto" w:fill="auto"/>
          </w:tcPr>
          <w:p w14:paraId="3525868C"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1559" w:type="dxa"/>
            <w:shd w:val="clear" w:color="auto" w:fill="auto"/>
          </w:tcPr>
          <w:p w14:paraId="7BA78372" w14:textId="77777777" w:rsidR="00547161" w:rsidRPr="00B656CC" w:rsidRDefault="00547161" w:rsidP="00AF4E84">
            <w:pPr>
              <w:widowControl w:val="0"/>
              <w:spacing w:line="240" w:lineRule="auto"/>
              <w:ind w:right="54"/>
              <w:jc w:val="center"/>
              <w:rPr>
                <w:rFonts w:ascii="Tahoma" w:hAnsi="Tahoma" w:cs="Tahoma"/>
                <w:sz w:val="18"/>
                <w:szCs w:val="18"/>
              </w:rPr>
            </w:pPr>
          </w:p>
        </w:tc>
        <w:tc>
          <w:tcPr>
            <w:tcW w:w="852" w:type="dxa"/>
            <w:shd w:val="clear" w:color="auto" w:fill="auto"/>
          </w:tcPr>
          <w:p w14:paraId="646A9D67" w14:textId="77777777" w:rsidR="00547161" w:rsidRPr="00B656CC" w:rsidRDefault="00547161" w:rsidP="00AF4E84">
            <w:pPr>
              <w:widowControl w:val="0"/>
              <w:spacing w:line="240" w:lineRule="auto"/>
              <w:ind w:right="54"/>
              <w:jc w:val="center"/>
              <w:rPr>
                <w:rFonts w:ascii="Tahoma" w:hAnsi="Tahoma" w:cs="Tahoma"/>
                <w:sz w:val="18"/>
                <w:szCs w:val="18"/>
              </w:rPr>
            </w:pPr>
          </w:p>
        </w:tc>
      </w:tr>
    </w:tbl>
    <w:p w14:paraId="5D12C31F" w14:textId="77777777" w:rsidR="00547161" w:rsidRPr="00F9727A" w:rsidRDefault="00547161" w:rsidP="00547161">
      <w:pPr>
        <w:spacing w:line="240" w:lineRule="auto"/>
        <w:rPr>
          <w:rFonts w:ascii="Tahoma" w:hAnsi="Tahoma" w:cs="Tahoma"/>
          <w:sz w:val="20"/>
          <w:szCs w:val="20"/>
        </w:rPr>
      </w:pPr>
    </w:p>
    <w:p w14:paraId="608FE89F" w14:textId="77777777" w:rsidR="004E1C72" w:rsidRPr="00EB576B" w:rsidRDefault="004E1C72" w:rsidP="00365092">
      <w:pPr>
        <w:spacing w:after="0" w:line="240" w:lineRule="auto"/>
        <w:rPr>
          <w:rFonts w:ascii="Times New Roman" w:hAnsi="Times New Roman" w:cs="Times New Roman"/>
          <w:sz w:val="24"/>
          <w:szCs w:val="24"/>
        </w:rPr>
      </w:pPr>
    </w:p>
    <w:sectPr w:rsidR="004E1C72" w:rsidRPr="00EB576B" w:rsidSect="00C6122C">
      <w:footerReference w:type="even" r:id="rId23"/>
      <w:footerReference w:type="default" r:id="rId24"/>
      <w:pgSz w:w="11900" w:h="16820"/>
      <w:pgMar w:top="851" w:right="851" w:bottom="1134" w:left="1134"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72C1BF" w16cex:dateUtc="2025-09-15T13:47:00Z"/>
  <w16cex:commentExtensible w16cex:durableId="2C72C1D3" w16cex:dateUtc="2025-09-15T13:48:00Z"/>
  <w16cex:commentExtensible w16cex:durableId="2C72C1D5" w16cex:dateUtc="2025-09-15T13:48:00Z"/>
  <w16cex:commentExtensible w16cex:durableId="2C72C1DF" w16cex:dateUtc="2025-09-15T13:48:00Z"/>
  <w16cex:commentExtensible w16cex:durableId="2C72C1F3" w16cex:dateUtc="2025-09-15T13:48:00Z"/>
  <w16cex:commentExtensible w16cex:durableId="2C73F25A" w16cex:dateUtc="2025-09-16T11:27:00Z"/>
  <w16cex:commentExtensible w16cex:durableId="2C73F264" w16cex:dateUtc="2025-09-16T11:27:00Z"/>
  <w16cex:commentExtensible w16cex:durableId="2C73F291" w16cex:dateUtc="2025-09-16T11:28:00Z"/>
  <w16cex:commentExtensible w16cex:durableId="2C73F39D" w16cex:dateUtc="2025-09-16T11:33:00Z"/>
  <w16cex:commentExtensible w16cex:durableId="2C73F3B4" w16cex:dateUtc="2025-09-16T11:33:00Z"/>
  <w16cex:commentExtensible w16cex:durableId="2C73F44F" w16cex:dateUtc="2025-09-16T11:35:00Z"/>
  <w16cex:commentExtensible w16cex:durableId="2C73F449" w16cex:dateUtc="2025-09-16T11:35:00Z"/>
  <w16cex:commentExtensible w16cex:durableId="2C486A6D" w16cex:dateUtc="2025-08-14T11:00:00Z"/>
  <w16cex:commentExtensible w16cex:durableId="2C73F601" w16cex:dateUtc="2025-09-16T11:43:00Z"/>
  <w16cex:commentExtensible w16cex:durableId="2C73F228" w16cex:dateUtc="2025-09-16T11:26:00Z"/>
  <w16cex:commentExtensible w16cex:durableId="2C73F1E6" w16cex:dateUtc="2025-09-16T11:25:00Z"/>
  <w16cex:commentExtensible w16cex:durableId="2C73F218" w16cex:dateUtc="2025-09-16T11:26:00Z"/>
  <w16cex:commentExtensible w16cex:durableId="2C73EB3D" w16cex:dateUtc="2025-09-16T10:57:00Z"/>
  <w16cex:commentExtensible w16cex:durableId="2C73ED3A" w16cex:dateUtc="2025-09-16T11:05:00Z"/>
  <w16cex:commentExtensible w16cex:durableId="2C740A29" w16cex:dateUtc="2025-09-16T13:09:00Z"/>
  <w16cex:commentExtensible w16cex:durableId="2C7426E2" w16cex:dateUtc="2025-09-16T11:05:00Z"/>
  <w16cex:commentExtensible w16cex:durableId="2C740A20" w16cex:dateUtc="2025-09-16T13:09:00Z"/>
  <w16cex:commentExtensible w16cex:durableId="2C742713" w16cex:dateUtc="2025-09-16T15:12:00Z"/>
  <w16cex:commentExtensible w16cex:durableId="2C742A42" w16cex:dateUtc="2025-09-16T11:05:00Z"/>
  <w16cex:commentExtensible w16cex:durableId="2C74275F" w16cex:dateUtc="2025-09-16T15:13:00Z"/>
  <w16cex:commentExtensible w16cex:durableId="2C742B13" w16cex:dateUtc="2025-09-16T15:29:00Z"/>
  <w16cex:commentExtensible w16cex:durableId="2C74308C" w16cex:dateUtc="2025-09-16T15:53:00Z"/>
  <w16cex:commentExtensible w16cex:durableId="2C74343C" w16cex:dateUtc="2025-09-16T16:08:00Z"/>
  <w16cex:commentExtensible w16cex:durableId="2C743676" w16cex:dateUtc="2025-09-16T16:18:00Z"/>
  <w16cex:commentExtensible w16cex:durableId="2C74379C" w16cex:dateUtc="2025-09-16T16:23:00Z"/>
  <w16cex:commentExtensible w16cex:durableId="2C7437B3" w16cex:dateUtc="2025-09-16T16:23:00Z"/>
  <w16cex:commentExtensible w16cex:durableId="2C743856" w16cex:dateUtc="2025-09-16T16:26:00Z"/>
  <w16cex:commentExtensible w16cex:durableId="2C7438D7" w16cex:dateUtc="2025-09-16T16:28:00Z"/>
  <w16cex:commentExtensible w16cex:durableId="2C7439DC" w16cex:dateUtc="2025-09-16T16:32:00Z"/>
  <w16cex:commentExtensible w16cex:durableId="2C743AB2" w16cex:dateUtc="2025-09-16T16: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6A7F8F" w16cid:durableId="2C6AB2A4"/>
  <w16cid:commentId w16cid:paraId="330FD2B6" w16cid:durableId="2C6AB2A5"/>
  <w16cid:commentId w16cid:paraId="696E00D6" w16cid:durableId="2C72C1BF"/>
  <w16cid:commentId w16cid:paraId="429ED8CC" w16cid:durableId="2C6AB2A6"/>
  <w16cid:commentId w16cid:paraId="51E30C11" w16cid:durableId="2C72C1D3"/>
  <w16cid:commentId w16cid:paraId="0B512460" w16cid:durableId="2C72C1D5"/>
  <w16cid:commentId w16cid:paraId="29C7211F" w16cid:durableId="2C6AB2A7"/>
  <w16cid:commentId w16cid:paraId="2CFF7C5A" w16cid:durableId="2C72C1DF"/>
  <w16cid:commentId w16cid:paraId="58CEE55B" w16cid:durableId="2C6AB2A8"/>
  <w16cid:commentId w16cid:paraId="7C260BD9" w16cid:durableId="2C72C1F3"/>
  <w16cid:commentId w16cid:paraId="500C61B4" w16cid:durableId="2C6AB2A9"/>
  <w16cid:commentId w16cid:paraId="17BD7ED7" w16cid:durableId="2C73F25A"/>
  <w16cid:commentId w16cid:paraId="1A10D2D7" w16cid:durableId="2C6AB2AA"/>
  <w16cid:commentId w16cid:paraId="4AD247B7" w16cid:durableId="2C73F264"/>
  <w16cid:commentId w16cid:paraId="5520A979" w16cid:durableId="2C6AB2AB"/>
  <w16cid:commentId w16cid:paraId="0FFA2724" w16cid:durableId="2C6AB2AC"/>
  <w16cid:commentId w16cid:paraId="7AD0CFBF" w16cid:durableId="2C73F291"/>
  <w16cid:commentId w16cid:paraId="33C5F26A" w16cid:durableId="2C73F395"/>
  <w16cid:commentId w16cid:paraId="4BF19F27" w16cid:durableId="2C73F394"/>
  <w16cid:commentId w16cid:paraId="2C07F864" w16cid:durableId="2C73F39D"/>
  <w16cid:commentId w16cid:paraId="0F73826C" w16cid:durableId="2C73F393"/>
  <w16cid:commentId w16cid:paraId="31CA3F46" w16cid:durableId="2C73F3B4"/>
  <w16cid:commentId w16cid:paraId="24C65951" w16cid:durableId="2C73F392"/>
  <w16cid:commentId w16cid:paraId="509CA410" w16cid:durableId="2C6AB2AD"/>
  <w16cid:commentId w16cid:paraId="64A8B277" w16cid:durableId="2C6AB2AE"/>
  <w16cid:commentId w16cid:paraId="7D48FABE" w16cid:durableId="2C6AB2AF"/>
  <w16cid:commentId w16cid:paraId="7AE7DC00" w16cid:durableId="2C6AB2B0"/>
  <w16cid:commentId w16cid:paraId="0DBC7B33" w16cid:durableId="2C6AB2B1"/>
  <w16cid:commentId w16cid:paraId="37DD041E" w16cid:durableId="2C73F44F"/>
  <w16cid:commentId w16cid:paraId="081158ED" w16cid:durableId="2C6AB2B2"/>
  <w16cid:commentId w16cid:paraId="451709AE" w16cid:durableId="2C73F449"/>
  <w16cid:commentId w16cid:paraId="601AF4E3" w16cid:durableId="2C486A6D"/>
  <w16cid:commentId w16cid:paraId="75F1E057" w16cid:durableId="2C4994B6"/>
  <w16cid:commentId w16cid:paraId="2048B230" w16cid:durableId="2C6AB2B5"/>
  <w16cid:commentId w16cid:paraId="4FA667BD" w16cid:durableId="2C73F601"/>
  <w16cid:commentId w16cid:paraId="71344109" w16cid:durableId="2C6AB2B6"/>
  <w16cid:commentId w16cid:paraId="3100CD87" w16cid:durableId="2C73F228"/>
  <w16cid:commentId w16cid:paraId="59E06980" w16cid:durableId="2C4994B7"/>
  <w16cid:commentId w16cid:paraId="63D3381C" w16cid:durableId="2C6AB2B8"/>
  <w16cid:commentId w16cid:paraId="7194DCEF" w16cid:durableId="2C6AB2B9"/>
  <w16cid:commentId w16cid:paraId="17D639B8" w16cid:durableId="2C73F1E6"/>
  <w16cid:commentId w16cid:paraId="3BEA3C7F" w16cid:durableId="2C6AB2BA"/>
  <w16cid:commentId w16cid:paraId="4242A664" w16cid:durableId="2C73F218"/>
  <w16cid:commentId w16cid:paraId="3CF9D3D5" w16cid:durableId="2C6AB2BB"/>
  <w16cid:commentId w16cid:paraId="07BEF7A0" w16cid:durableId="2C73EB3D"/>
  <w16cid:commentId w16cid:paraId="17E87666" w16cid:durableId="2C6AB2BC"/>
  <w16cid:commentId w16cid:paraId="08CB04F7" w16cid:durableId="2C73ED3A"/>
  <w16cid:commentId w16cid:paraId="77DC02A3" w16cid:durableId="2C6AB2BD"/>
  <w16cid:commentId w16cid:paraId="03978CCA" w16cid:durableId="2C6AB2BE"/>
  <w16cid:commentId w16cid:paraId="09697F32" w16cid:durableId="2C740A29"/>
  <w16cid:commentId w16cid:paraId="33D4A243" w16cid:durableId="2C7426E3"/>
  <w16cid:commentId w16cid:paraId="7F61BEB3" w16cid:durableId="2C7426E2"/>
  <w16cid:commentId w16cid:paraId="4F21CC43" w16cid:durableId="2C6AB2BF"/>
  <w16cid:commentId w16cid:paraId="4087C99B" w16cid:durableId="2C740A20"/>
  <w16cid:commentId w16cid:paraId="1698A328" w16cid:durableId="2C6AB2C0"/>
  <w16cid:commentId w16cid:paraId="122E7637" w16cid:durableId="2C6AB2C1"/>
  <w16cid:commentId w16cid:paraId="0324DE42" w16cid:durableId="2C6AB2C2"/>
  <w16cid:commentId w16cid:paraId="0135F505" w16cid:durableId="2C6AB2C3"/>
  <w16cid:commentId w16cid:paraId="36D7223B" w16cid:durableId="2C742713"/>
  <w16cid:commentId w16cid:paraId="06DFD341" w16cid:durableId="2C742A43"/>
  <w16cid:commentId w16cid:paraId="53B819BD" w16cid:durableId="2C742A42"/>
  <w16cid:commentId w16cid:paraId="6228CCEB" w16cid:durableId="2C6AB2C4"/>
  <w16cid:commentId w16cid:paraId="10BFCB34" w16cid:durableId="2C6AB2C5"/>
  <w16cid:commentId w16cid:paraId="5D5F36C5" w16cid:durableId="2C74275F"/>
  <w16cid:commentId w16cid:paraId="77EB0FD7" w16cid:durableId="2C6AB2C6"/>
  <w16cid:commentId w16cid:paraId="692E4BAC" w16cid:durableId="2C742B13"/>
  <w16cid:commentId w16cid:paraId="0FC2CE1D" w16cid:durableId="2C6AB2C7"/>
  <w16cid:commentId w16cid:paraId="5EB96E44" w16cid:durableId="2C74308C"/>
  <w16cid:commentId w16cid:paraId="1E6C2CE5" w16cid:durableId="2C6AB2C8"/>
  <w16cid:commentId w16cid:paraId="7E53DEA5" w16cid:durableId="2C74343C"/>
  <w16cid:commentId w16cid:paraId="3CB70DB2" w16cid:durableId="2C6AB2C9"/>
  <w16cid:commentId w16cid:paraId="14BFC56F" w16cid:durableId="2C743676"/>
  <w16cid:commentId w16cid:paraId="4DCC40D4" w16cid:durableId="2C6AB2CA"/>
  <w16cid:commentId w16cid:paraId="61ACED62" w16cid:durableId="2C74379C"/>
  <w16cid:commentId w16cid:paraId="42D5ABC3" w16cid:durableId="2C6AB2CB"/>
  <w16cid:commentId w16cid:paraId="4D3E59FE" w16cid:durableId="2C7437B3"/>
  <w16cid:commentId w16cid:paraId="7B84AE8D" w16cid:durableId="2C6AB2CC"/>
  <w16cid:commentId w16cid:paraId="6D68D141" w16cid:durableId="2C743856"/>
  <w16cid:commentId w16cid:paraId="20C802CF" w16cid:durableId="2C6AB2CD"/>
  <w16cid:commentId w16cid:paraId="3687E137" w16cid:durableId="2C7438D7"/>
  <w16cid:commentId w16cid:paraId="59B06273" w16cid:durableId="2C6AB2CE"/>
  <w16cid:commentId w16cid:paraId="3FA11DC8" w16cid:durableId="2C6AB2CF"/>
  <w16cid:commentId w16cid:paraId="36F5B8EB" w16cid:durableId="2C7439DC"/>
  <w16cid:commentId w16cid:paraId="668906B1" w16cid:durableId="2C6AB2D0"/>
  <w16cid:commentId w16cid:paraId="332942D3" w16cid:durableId="2C6AB2D1"/>
  <w16cid:commentId w16cid:paraId="3D6D735E" w16cid:durableId="2C743AB2"/>
  <w16cid:commentId w16cid:paraId="6104B4BE" w16cid:durableId="2C6AB2D2"/>
  <w16cid:commentId w16cid:paraId="310D9300" w16cid:durableId="2C6AB2D3"/>
  <w16cid:commentId w16cid:paraId="6C7AAD77" w16cid:durableId="2C6AB2D4"/>
  <w16cid:commentId w16cid:paraId="4919DD9B" w16cid:durableId="2C6AB2D5"/>
  <w16cid:commentId w16cid:paraId="746ACE62" w16cid:durableId="2C6AB2D6"/>
  <w16cid:commentId w16cid:paraId="5492EB2C" w16cid:durableId="2C6AB2D7"/>
  <w16cid:commentId w16cid:paraId="7696806C" w16cid:durableId="2C6AB2D8"/>
  <w16cid:commentId w16cid:paraId="5F884EC1" w16cid:durableId="2C6AB2D9"/>
  <w16cid:commentId w16cid:paraId="71AFC4FB" w16cid:durableId="2C6AB2DA"/>
  <w16cid:commentId w16cid:paraId="21D73EF0" w16cid:durableId="2C6AB2DB"/>
  <w16cid:commentId w16cid:paraId="258519FC" w16cid:durableId="2C6AB2DC"/>
  <w16cid:commentId w16cid:paraId="6E073822" w16cid:durableId="2C6AB2DD"/>
  <w16cid:commentId w16cid:paraId="2C7FF552" w16cid:durableId="2C6AB2DE"/>
  <w16cid:commentId w16cid:paraId="0F4CBC5C" w16cid:durableId="2C6AB2DF"/>
  <w16cid:commentId w16cid:paraId="27C20965" w16cid:durableId="2C6AB2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C57DA" w14:textId="77777777" w:rsidR="005D47F6" w:rsidRDefault="005D47F6" w:rsidP="008C2B88">
      <w:pPr>
        <w:spacing w:after="0" w:line="240" w:lineRule="auto"/>
      </w:pPr>
      <w:r>
        <w:separator/>
      </w:r>
    </w:p>
  </w:endnote>
  <w:endnote w:type="continuationSeparator" w:id="0">
    <w:p w14:paraId="71BE106D" w14:textId="77777777" w:rsidR="005D47F6" w:rsidRDefault="005D47F6" w:rsidP="008C2B88">
      <w:pPr>
        <w:spacing w:after="0" w:line="240" w:lineRule="auto"/>
      </w:pPr>
      <w:r>
        <w:continuationSeparator/>
      </w:r>
    </w:p>
  </w:endnote>
  <w:endnote w:type="continuationNotice" w:id="1">
    <w:p w14:paraId="5F4B1D7E" w14:textId="77777777" w:rsidR="005D47F6" w:rsidRDefault="005D47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E1ED" w14:textId="77777777" w:rsidR="005D47F6" w:rsidRDefault="005D47F6">
    <w:pPr>
      <w:pStyle w:val="ab"/>
      <w:framePr w:wrap="around" w:vAnchor="text" w:hAnchor="margin" w:xAlign="right" w:y="1"/>
      <w:rPr>
        <w:rStyle w:val="ad"/>
        <w:szCs w:val="16"/>
      </w:rPr>
    </w:pPr>
    <w:r>
      <w:rPr>
        <w:rStyle w:val="ad"/>
        <w:szCs w:val="16"/>
      </w:rPr>
      <w:fldChar w:fldCharType="begin"/>
    </w:r>
    <w:r>
      <w:rPr>
        <w:rStyle w:val="ad"/>
        <w:szCs w:val="16"/>
      </w:rPr>
      <w:instrText xml:space="preserve">PAGE  </w:instrText>
    </w:r>
    <w:r>
      <w:rPr>
        <w:rStyle w:val="ad"/>
        <w:szCs w:val="16"/>
      </w:rPr>
      <w:fldChar w:fldCharType="end"/>
    </w:r>
  </w:p>
  <w:p w14:paraId="7B0238E8" w14:textId="77777777" w:rsidR="005D47F6" w:rsidRDefault="005D47F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457BB" w14:textId="77777777" w:rsidR="005D47F6" w:rsidRPr="004A0242" w:rsidRDefault="005D47F6">
    <w:pPr>
      <w:pStyle w:val="ab"/>
      <w:jc w:val="right"/>
      <w:rPr>
        <w:rFonts w:ascii="Times New Roman" w:hAnsi="Times New Roman" w:cs="Times New Roman"/>
      </w:rPr>
    </w:pPr>
  </w:p>
  <w:p w14:paraId="7D565322" w14:textId="77777777" w:rsidR="005D47F6" w:rsidRDefault="005D47F6">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006E8" w14:textId="77777777" w:rsidR="005D47F6" w:rsidRDefault="005D47F6" w:rsidP="00D305A9">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75C2D" w14:textId="77777777" w:rsidR="005D47F6" w:rsidRDefault="005D47F6">
    <w:pPr>
      <w:pStyle w:val="ab"/>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5968" w14:textId="77777777" w:rsidR="005D47F6" w:rsidRDefault="005D47F6">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A47F" w14:textId="77777777" w:rsidR="005D47F6" w:rsidRDefault="005D47F6" w:rsidP="00303DC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ADD9332" w14:textId="77777777" w:rsidR="005D47F6" w:rsidRDefault="005D47F6" w:rsidP="00303DC2">
    <w:pPr>
      <w:pStyle w:val="ab"/>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B1186" w14:textId="3AA2507A" w:rsidR="005D47F6" w:rsidRDefault="005D47F6" w:rsidP="00303DC2">
    <w:pPr>
      <w:pStyle w:val="ab"/>
      <w:framePr w:wrap="around" w:vAnchor="text" w:hAnchor="page" w:x="10952" w:y="142"/>
      <w:rPr>
        <w:rStyle w:val="ad"/>
      </w:rPr>
    </w:pPr>
    <w:r>
      <w:rPr>
        <w:rStyle w:val="ad"/>
      </w:rPr>
      <w:fldChar w:fldCharType="begin"/>
    </w:r>
    <w:r>
      <w:rPr>
        <w:rStyle w:val="ad"/>
      </w:rPr>
      <w:instrText xml:space="preserve">PAGE  </w:instrText>
    </w:r>
    <w:r>
      <w:rPr>
        <w:rStyle w:val="ad"/>
      </w:rPr>
      <w:fldChar w:fldCharType="separate"/>
    </w:r>
    <w:r w:rsidR="00DB180F">
      <w:rPr>
        <w:rStyle w:val="ad"/>
        <w:noProof/>
      </w:rPr>
      <w:t>56</w:t>
    </w:r>
    <w:r>
      <w:rPr>
        <w:rStyle w:val="ad"/>
      </w:rPr>
      <w:fldChar w:fldCharType="end"/>
    </w:r>
  </w:p>
  <w:p w14:paraId="3BFC0890" w14:textId="77777777" w:rsidR="005D47F6" w:rsidRDefault="005D47F6" w:rsidP="00303DC2">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EB762" w14:textId="77777777" w:rsidR="005D47F6" w:rsidRDefault="005D47F6" w:rsidP="008C2B88">
      <w:pPr>
        <w:spacing w:after="0" w:line="240" w:lineRule="auto"/>
      </w:pPr>
      <w:r>
        <w:separator/>
      </w:r>
    </w:p>
  </w:footnote>
  <w:footnote w:type="continuationSeparator" w:id="0">
    <w:p w14:paraId="27099E50" w14:textId="77777777" w:rsidR="005D47F6" w:rsidRDefault="005D47F6" w:rsidP="008C2B88">
      <w:pPr>
        <w:spacing w:after="0" w:line="240" w:lineRule="auto"/>
      </w:pPr>
      <w:r>
        <w:continuationSeparator/>
      </w:r>
    </w:p>
  </w:footnote>
  <w:footnote w:type="continuationNotice" w:id="1">
    <w:p w14:paraId="4010566F" w14:textId="77777777" w:rsidR="005D47F6" w:rsidRDefault="005D47F6">
      <w:pPr>
        <w:spacing w:after="0" w:line="240" w:lineRule="auto"/>
      </w:pPr>
    </w:p>
  </w:footnote>
  <w:footnote w:id="2">
    <w:p w14:paraId="498C4669" w14:textId="77777777" w:rsidR="005D47F6" w:rsidRPr="00C45CBD" w:rsidRDefault="005D47F6" w:rsidP="007E359E">
      <w:pPr>
        <w:pStyle w:val="afff2"/>
      </w:pPr>
      <w:r w:rsidRPr="00C45CBD">
        <w:rPr>
          <w:rStyle w:val="a7"/>
          <w:color w:val="FF0000"/>
        </w:rPr>
        <w:footnoteRef/>
      </w:r>
      <w:r w:rsidRPr="00C45CBD">
        <w:rPr>
          <w:color w:val="FF0000"/>
        </w:rPr>
        <w:t xml:space="preserve"> </w:t>
      </w:r>
      <w:r w:rsidRPr="00C45CBD">
        <w:t xml:space="preserve">Здесь и далее даты указываются в формате </w:t>
      </w:r>
      <w:proofErr w:type="spellStart"/>
      <w:r w:rsidRPr="00C45CBD">
        <w:t>дд.</w:t>
      </w:r>
      <w:proofErr w:type="gramStart"/>
      <w:r w:rsidRPr="00C45CBD">
        <w:t>мм.гггг</w:t>
      </w:r>
      <w:proofErr w:type="spellEnd"/>
      <w:proofErr w:type="gramEnd"/>
      <w:r w:rsidRPr="00C45CBD">
        <w:t>.</w:t>
      </w:r>
    </w:p>
  </w:footnote>
  <w:footnote w:id="3">
    <w:p w14:paraId="1FCD69E6" w14:textId="144D605D"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color w:val="FF0000"/>
          <w:sz w:val="16"/>
          <w:szCs w:val="16"/>
        </w:rPr>
        <w:t xml:space="preserve"> </w:t>
      </w:r>
      <w:r w:rsidRPr="00C45CBD">
        <w:rPr>
          <w:rFonts w:ascii="Tahoma" w:hAnsi="Tahoma" w:cs="Tahoma"/>
          <w:sz w:val="16"/>
          <w:szCs w:val="16"/>
        </w:rPr>
        <w:t>Сокращенное наименование юридического лица / индивидуальный предприниматель / ФИО.</w:t>
      </w:r>
    </w:p>
  </w:footnote>
  <w:footnote w:id="4">
    <w:p w14:paraId="266470ED"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Должность, ФИО лица, подписывающего Договор.</w:t>
      </w:r>
    </w:p>
  </w:footnote>
  <w:footnote w:id="5">
    <w:p w14:paraId="764CFBCD"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Уполномочивающий документ.</w:t>
      </w:r>
    </w:p>
  </w:footnote>
  <w:footnote w:id="6">
    <w:p w14:paraId="0264E129" w14:textId="3E4F2550" w:rsidR="005D47F6" w:rsidRPr="00C45CBD" w:rsidRDefault="005D47F6" w:rsidP="006B6102">
      <w:pPr>
        <w:pStyle w:val="affc"/>
        <w:spacing w:before="0" w:after="0"/>
        <w:jc w:val="left"/>
      </w:pPr>
      <w:r w:rsidRPr="007C599D">
        <w:rPr>
          <w:rStyle w:val="a7"/>
          <w:color w:val="FF0000"/>
        </w:rPr>
        <w:footnoteRef/>
      </w:r>
      <w:r w:rsidRPr="00C45CBD">
        <w:t xml:space="preserve"> Исключается, если сторона – физлицо / ИП и Договор подписывается этим физлицом </w:t>
      </w:r>
      <w:r w:rsidRPr="00DD79BD">
        <w:t>/ ИП (не представителем</w:t>
      </w:r>
      <w:r w:rsidRPr="00C45CBD">
        <w:t>).</w:t>
      </w:r>
    </w:p>
  </w:footnote>
  <w:footnote w:id="7">
    <w:p w14:paraId="731E94C5"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Сокращённое наименование.</w:t>
      </w:r>
    </w:p>
  </w:footnote>
  <w:footnote w:id="8">
    <w:p w14:paraId="773E3038"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color w:val="FF0000"/>
          <w:sz w:val="16"/>
          <w:szCs w:val="16"/>
        </w:rPr>
        <w:t xml:space="preserve"> </w:t>
      </w:r>
      <w:r w:rsidRPr="00C45CBD">
        <w:rPr>
          <w:rFonts w:ascii="Tahoma" w:hAnsi="Tahoma" w:cs="Tahoma"/>
          <w:sz w:val="16"/>
          <w:szCs w:val="16"/>
        </w:rPr>
        <w:t>Должность, ФИО лица, подписывающего Договор.</w:t>
      </w:r>
    </w:p>
  </w:footnote>
  <w:footnote w:id="9">
    <w:p w14:paraId="27CCBF6B"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Уполномочивающий документ.</w:t>
      </w:r>
    </w:p>
  </w:footnote>
  <w:footnote w:id="10">
    <w:p w14:paraId="74D83513" w14:textId="77777777" w:rsidR="005D47F6" w:rsidRPr="00DD79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Для рамочного Договора указывается вид Услуг. Для разового Договора указывается наименование, перечень и состав Услуг.</w:t>
      </w:r>
    </w:p>
  </w:footnote>
  <w:footnote w:id="11">
    <w:p w14:paraId="463BC460" w14:textId="77777777" w:rsidR="005D47F6" w:rsidRPr="00313F7D" w:rsidRDefault="005D47F6" w:rsidP="00F06208">
      <w:pPr>
        <w:pStyle w:val="a5"/>
        <w:rPr>
          <w:rFonts w:ascii="Tahoma" w:hAnsi="Tahoma" w:cs="Tahoma"/>
          <w:sz w:val="16"/>
          <w:szCs w:val="16"/>
        </w:rPr>
      </w:pPr>
      <w:r w:rsidRPr="00313F7D">
        <w:rPr>
          <w:rStyle w:val="a7"/>
          <w:rFonts w:ascii="Tahoma" w:hAnsi="Tahoma" w:cs="Tahoma"/>
          <w:color w:val="FF0000"/>
          <w:sz w:val="16"/>
          <w:szCs w:val="16"/>
        </w:rPr>
        <w:footnoteRef/>
      </w:r>
      <w:r w:rsidRPr="00313F7D">
        <w:rPr>
          <w:rFonts w:ascii="Tahoma" w:hAnsi="Tahoma" w:cs="Tahoma"/>
          <w:sz w:val="16"/>
          <w:szCs w:val="16"/>
        </w:rPr>
        <w:t xml:space="preserve"> Полное наименование лаборатории (центра, метрологической службы).</w:t>
      </w:r>
    </w:p>
  </w:footnote>
  <w:footnote w:id="12">
    <w:p w14:paraId="49DD7C21" w14:textId="7293CC5A" w:rsidR="005D47F6" w:rsidRPr="007C599D" w:rsidRDefault="005D47F6">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color w:val="FF0000"/>
          <w:sz w:val="16"/>
          <w:szCs w:val="16"/>
        </w:rPr>
        <w:t xml:space="preserve"> </w:t>
      </w:r>
      <w:r w:rsidRPr="007C599D">
        <w:rPr>
          <w:rFonts w:ascii="Tahoma" w:hAnsi="Tahoma" w:cs="Tahoma"/>
          <w:sz w:val="16"/>
          <w:szCs w:val="16"/>
        </w:rPr>
        <w:t>Указывается наименование оборудования, технических устройств и т.п.</w:t>
      </w:r>
    </w:p>
  </w:footnote>
  <w:footnote w:id="13">
    <w:p w14:paraId="40C8A53A" w14:textId="54909213" w:rsidR="005D47F6" w:rsidRPr="00DD79BD" w:rsidRDefault="005D47F6" w:rsidP="007C599D">
      <w:pPr>
        <w:pStyle w:val="affc"/>
        <w:spacing w:before="0" w:after="0"/>
        <w:jc w:val="left"/>
      </w:pPr>
      <w:r w:rsidRPr="007C599D">
        <w:rPr>
          <w:rStyle w:val="a7"/>
          <w:color w:val="FF0000"/>
        </w:rPr>
        <w:footnoteRef/>
      </w:r>
      <w:r w:rsidRPr="00C45CBD">
        <w:t xml:space="preserve"> Включается в рамочный договор, если есть общие требования к Услугам, которые будут выполняться по всем Заявкам. Если заключается рамочный договор, детальное описание Услуг</w:t>
      </w:r>
      <w:r w:rsidRPr="00DD79BD">
        <w:t xml:space="preserve"> и их результата должно содержаться в Заявках. В Задании или Заявке может быть ссылка на </w:t>
      </w:r>
      <w:r w:rsidRPr="00DD79BD">
        <w:rPr>
          <w:bCs/>
        </w:rPr>
        <w:t>проектную, техническую документацию и т.п.</w:t>
      </w:r>
    </w:p>
  </w:footnote>
  <w:footnote w:id="14">
    <w:p w14:paraId="25790580" w14:textId="3828CD6E" w:rsidR="005D47F6" w:rsidRPr="007C599D" w:rsidRDefault="005D47F6" w:rsidP="006B6102">
      <w:pPr>
        <w:pStyle w:val="a5"/>
        <w:rPr>
          <w:rFonts w:ascii="Tahoma" w:eastAsia="Times New Roman" w:hAnsi="Tahoma" w:cs="Tahoma"/>
          <w:sz w:val="16"/>
          <w:szCs w:val="16"/>
          <w:lang w:eastAsia="ar-SA"/>
        </w:rPr>
      </w:pPr>
      <w:r w:rsidRPr="007C599D">
        <w:rPr>
          <w:rStyle w:val="a7"/>
          <w:rFonts w:ascii="Tahoma" w:hAnsi="Tahoma" w:cs="Tahoma"/>
          <w:color w:val="FF0000"/>
          <w:sz w:val="16"/>
          <w:szCs w:val="16"/>
        </w:rPr>
        <w:footnoteRef/>
      </w:r>
      <w:r w:rsidRPr="00C45CBD">
        <w:rPr>
          <w:rFonts w:ascii="Tahoma" w:hAnsi="Tahoma" w:cs="Tahoma"/>
          <w:sz w:val="16"/>
          <w:szCs w:val="16"/>
        </w:rPr>
        <w:t xml:space="preserve"> </w:t>
      </w:r>
      <w:r w:rsidRPr="007C599D">
        <w:rPr>
          <w:rFonts w:ascii="Tahoma" w:eastAsia="Times New Roman" w:hAnsi="Tahoma" w:cs="Tahoma"/>
          <w:sz w:val="16"/>
          <w:szCs w:val="16"/>
          <w:lang w:eastAsia="ar-SA"/>
        </w:rPr>
        <w:t xml:space="preserve">Включается в договор, не являющийся рамочным, если требуется детальное описание </w:t>
      </w:r>
      <w:r w:rsidRPr="00C45CBD">
        <w:rPr>
          <w:rFonts w:ascii="Tahoma" w:eastAsia="Times New Roman" w:hAnsi="Tahoma" w:cs="Tahoma"/>
          <w:sz w:val="16"/>
          <w:szCs w:val="16"/>
          <w:lang w:eastAsia="ar-SA"/>
        </w:rPr>
        <w:t>Услуг</w:t>
      </w:r>
      <w:r w:rsidRPr="007C599D">
        <w:rPr>
          <w:rFonts w:ascii="Tahoma" w:eastAsia="Times New Roman" w:hAnsi="Tahoma" w:cs="Tahoma"/>
          <w:sz w:val="16"/>
          <w:szCs w:val="16"/>
          <w:lang w:eastAsia="ar-SA"/>
        </w:rPr>
        <w:t xml:space="preserve"> или их результата.</w:t>
      </w:r>
    </w:p>
  </w:footnote>
  <w:footnote w:id="15">
    <w:p w14:paraId="686FA968" w14:textId="6A2462E5" w:rsidR="005D47F6" w:rsidRPr="007C599D" w:rsidRDefault="005D47F6">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sz w:val="16"/>
          <w:szCs w:val="16"/>
        </w:rPr>
        <w:t xml:space="preserve"> </w:t>
      </w:r>
      <w:r w:rsidRPr="00EB139A">
        <w:rPr>
          <w:rFonts w:ascii="Tahoma" w:hAnsi="Tahoma" w:cs="Tahoma"/>
          <w:sz w:val="16"/>
          <w:szCs w:val="16"/>
        </w:rPr>
        <w:t>Указать реквизиты договора: дата и номер.</w:t>
      </w:r>
    </w:p>
  </w:footnote>
  <w:footnote w:id="16">
    <w:p w14:paraId="42CB4FE9" w14:textId="028990C6" w:rsidR="005D47F6" w:rsidRPr="007C599D" w:rsidRDefault="005D47F6">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color w:val="FF0000"/>
          <w:sz w:val="16"/>
          <w:szCs w:val="16"/>
        </w:rPr>
        <w:t xml:space="preserve"> </w:t>
      </w:r>
      <w:r w:rsidRPr="00EB139A">
        <w:rPr>
          <w:rFonts w:ascii="Tahoma" w:hAnsi="Tahoma" w:cs="Tahoma"/>
          <w:sz w:val="16"/>
          <w:szCs w:val="16"/>
        </w:rPr>
        <w:t>Включается, если Договор заключается взамен договора с иным контрагентом, который расторгается/планируется к расторжению из-за неисполнения или ненадлежащего исполнения таким контрагентом сделки. В приложениях, устанавливающих объём и срок, должны быть отдельно выделены пе</w:t>
      </w:r>
      <w:r w:rsidRPr="009710E9">
        <w:rPr>
          <w:rFonts w:ascii="Tahoma" w:hAnsi="Tahoma" w:cs="Tahoma"/>
          <w:sz w:val="16"/>
          <w:szCs w:val="16"/>
        </w:rPr>
        <w:t>редаваемые объёмы со сроками по расторгнутому/планируемому к расторжению договору, взамен которого заключается Договор.</w:t>
      </w:r>
    </w:p>
  </w:footnote>
  <w:footnote w:id="17">
    <w:p w14:paraId="2ED4D30C" w14:textId="77777777" w:rsidR="005D47F6" w:rsidRPr="00C45CBD" w:rsidRDefault="005D47F6" w:rsidP="006B6102">
      <w:pPr>
        <w:pStyle w:val="afff2"/>
      </w:pPr>
      <w:r w:rsidRPr="007C599D">
        <w:rPr>
          <w:rStyle w:val="a7"/>
          <w:color w:val="FF0000"/>
        </w:rPr>
        <w:footnoteRef/>
      </w:r>
      <w:r w:rsidRPr="00C45CBD">
        <w:t xml:space="preserve"> Включается, если имеются этапы оказания Услуг.</w:t>
      </w:r>
    </w:p>
  </w:footnote>
  <w:footnote w:id="18">
    <w:p w14:paraId="35B13B24"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Включается, если отсутствуют этапы оказания Услуг.</w:t>
      </w:r>
    </w:p>
  </w:footnote>
  <w:footnote w:id="19">
    <w:p w14:paraId="180F5918" w14:textId="5DF58BBB" w:rsidR="005D47F6" w:rsidRPr="007C599D" w:rsidRDefault="005D47F6">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sz w:val="16"/>
          <w:szCs w:val="16"/>
        </w:rPr>
        <w:t xml:space="preserve"> Здесь и далее даты указываются в формате </w:t>
      </w:r>
      <w:proofErr w:type="spellStart"/>
      <w:r w:rsidRPr="007C599D">
        <w:rPr>
          <w:rFonts w:ascii="Tahoma" w:hAnsi="Tahoma" w:cs="Tahoma"/>
          <w:sz w:val="16"/>
          <w:szCs w:val="16"/>
        </w:rPr>
        <w:t>дд.</w:t>
      </w:r>
      <w:proofErr w:type="gramStart"/>
      <w:r w:rsidRPr="007C599D">
        <w:rPr>
          <w:rFonts w:ascii="Tahoma" w:hAnsi="Tahoma" w:cs="Tahoma"/>
          <w:sz w:val="16"/>
          <w:szCs w:val="16"/>
        </w:rPr>
        <w:t>мм.гггг</w:t>
      </w:r>
      <w:proofErr w:type="spellEnd"/>
      <w:proofErr w:type="gramEnd"/>
      <w:r w:rsidRPr="007C599D">
        <w:rPr>
          <w:rFonts w:ascii="Tahoma" w:hAnsi="Tahoma" w:cs="Tahoma"/>
          <w:sz w:val="16"/>
          <w:szCs w:val="16"/>
        </w:rPr>
        <w:t>.</w:t>
      </w:r>
    </w:p>
  </w:footnote>
  <w:footnote w:id="20">
    <w:p w14:paraId="43FD2FEB" w14:textId="3318D40B" w:rsidR="005D47F6" w:rsidRPr="007C599D" w:rsidRDefault="005D47F6">
      <w:pPr>
        <w:pStyle w:val="a5"/>
        <w:rPr>
          <w:rFonts w:ascii="Tahoma" w:hAnsi="Tahoma" w:cs="Tahoma"/>
          <w:sz w:val="16"/>
          <w:szCs w:val="16"/>
        </w:rPr>
      </w:pPr>
      <w:r w:rsidRPr="007C599D">
        <w:rPr>
          <w:rStyle w:val="a7"/>
          <w:rFonts w:ascii="Tahoma" w:hAnsi="Tahoma" w:cs="Tahoma"/>
          <w:color w:val="FF0000"/>
          <w:sz w:val="16"/>
          <w:szCs w:val="16"/>
        </w:rPr>
        <w:footnoteRef/>
      </w:r>
      <w:r w:rsidRPr="007C599D">
        <w:rPr>
          <w:rFonts w:ascii="Tahoma" w:hAnsi="Tahoma" w:cs="Tahoma"/>
          <w:sz w:val="16"/>
          <w:szCs w:val="16"/>
        </w:rPr>
        <w:t xml:space="preserve"> Д</w:t>
      </w:r>
      <w:r w:rsidRPr="00C45CBD">
        <w:rPr>
          <w:rFonts w:ascii="Tahoma" w:hAnsi="Tahoma" w:cs="Tahoma"/>
          <w:sz w:val="16"/>
          <w:szCs w:val="16"/>
        </w:rPr>
        <w:t>ата</w:t>
      </w:r>
      <w:r w:rsidRPr="00DD79BD">
        <w:rPr>
          <w:rFonts w:ascii="Tahoma" w:hAnsi="Tahoma" w:cs="Tahoma"/>
          <w:sz w:val="16"/>
          <w:szCs w:val="16"/>
        </w:rPr>
        <w:t xml:space="preserve"> указывается в формате </w:t>
      </w:r>
      <w:proofErr w:type="spellStart"/>
      <w:r w:rsidRPr="00DD79BD">
        <w:rPr>
          <w:rFonts w:ascii="Tahoma" w:hAnsi="Tahoma" w:cs="Tahoma"/>
          <w:sz w:val="16"/>
          <w:szCs w:val="16"/>
        </w:rPr>
        <w:t>дд.</w:t>
      </w:r>
      <w:proofErr w:type="gramStart"/>
      <w:r w:rsidRPr="00DD79BD">
        <w:rPr>
          <w:rFonts w:ascii="Tahoma" w:hAnsi="Tahoma" w:cs="Tahoma"/>
          <w:sz w:val="16"/>
          <w:szCs w:val="16"/>
        </w:rPr>
        <w:t>мм.гггг</w:t>
      </w:r>
      <w:proofErr w:type="spellEnd"/>
      <w:proofErr w:type="gramEnd"/>
      <w:r w:rsidRPr="00DD79BD">
        <w:rPr>
          <w:rFonts w:ascii="Tahoma" w:hAnsi="Tahoma" w:cs="Tahoma"/>
          <w:sz w:val="16"/>
          <w:szCs w:val="16"/>
        </w:rPr>
        <w:t>.</w:t>
      </w:r>
    </w:p>
  </w:footnote>
  <w:footnote w:id="21">
    <w:p w14:paraId="2BCC2145" w14:textId="77777777" w:rsidR="005D47F6" w:rsidRPr="00C45CBD" w:rsidRDefault="005D47F6" w:rsidP="006B6102">
      <w:pPr>
        <w:pStyle w:val="a5"/>
        <w:rPr>
          <w:rFonts w:ascii="Tahoma" w:hAnsi="Tahoma" w:cs="Tahoma"/>
          <w:sz w:val="16"/>
          <w:szCs w:val="16"/>
        </w:rPr>
      </w:pPr>
      <w:r w:rsidRPr="007C599D">
        <w:rPr>
          <w:rStyle w:val="a7"/>
          <w:rFonts w:ascii="Tahoma" w:hAnsi="Tahoma" w:cs="Tahoma"/>
          <w:color w:val="FF0000"/>
          <w:sz w:val="16"/>
          <w:szCs w:val="16"/>
        </w:rPr>
        <w:footnoteRef/>
      </w:r>
      <w:r w:rsidRPr="00C45CBD">
        <w:rPr>
          <w:rFonts w:ascii="Tahoma" w:hAnsi="Tahoma" w:cs="Tahoma"/>
          <w:sz w:val="16"/>
          <w:szCs w:val="16"/>
        </w:rPr>
        <w:t xml:space="preserve"> Включается, если отсутствуют этапы оказания Услуг.</w:t>
      </w:r>
    </w:p>
  </w:footnote>
  <w:footnote w:id="22">
    <w:p w14:paraId="512514BB" w14:textId="77777777" w:rsidR="005D47F6" w:rsidRPr="00C45CBD" w:rsidRDefault="005D47F6" w:rsidP="006B6102">
      <w:pPr>
        <w:pStyle w:val="afff2"/>
      </w:pPr>
      <w:r w:rsidRPr="007C599D">
        <w:rPr>
          <w:rStyle w:val="a7"/>
          <w:color w:val="FF0000"/>
        </w:rPr>
        <w:footnoteRef/>
      </w:r>
      <w:r w:rsidRPr="00C45CBD">
        <w:t xml:space="preserve"> Включается, если имеются этапы оказания Услуг.</w:t>
      </w:r>
    </w:p>
  </w:footnote>
  <w:footnote w:id="23">
    <w:p w14:paraId="49265236" w14:textId="3F200442"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sz w:val="16"/>
          <w:szCs w:val="16"/>
        </w:rPr>
        <w:t xml:space="preserve"> Д</w:t>
      </w:r>
      <w:r w:rsidRPr="00793951">
        <w:rPr>
          <w:rFonts w:ascii="Tahoma" w:hAnsi="Tahoma" w:cs="Tahoma"/>
          <w:sz w:val="16"/>
          <w:szCs w:val="16"/>
        </w:rPr>
        <w:t xml:space="preserve">ата указывается в формате </w:t>
      </w:r>
      <w:proofErr w:type="spellStart"/>
      <w:r w:rsidRPr="00793951">
        <w:rPr>
          <w:rFonts w:ascii="Tahoma" w:hAnsi="Tahoma" w:cs="Tahoma"/>
          <w:sz w:val="16"/>
          <w:szCs w:val="16"/>
        </w:rPr>
        <w:t>дд.</w:t>
      </w:r>
      <w:proofErr w:type="gramStart"/>
      <w:r w:rsidRPr="00793951">
        <w:rPr>
          <w:rFonts w:ascii="Tahoma" w:hAnsi="Tahoma" w:cs="Tahoma"/>
          <w:sz w:val="16"/>
          <w:szCs w:val="16"/>
        </w:rPr>
        <w:t>мм.гггг</w:t>
      </w:r>
      <w:proofErr w:type="spellEnd"/>
      <w:proofErr w:type="gramEnd"/>
      <w:r w:rsidRPr="00793951">
        <w:rPr>
          <w:rFonts w:ascii="Tahoma" w:hAnsi="Tahoma" w:cs="Tahoma"/>
          <w:sz w:val="16"/>
          <w:szCs w:val="16"/>
        </w:rPr>
        <w:t>.</w:t>
      </w:r>
    </w:p>
  </w:footnote>
  <w:footnote w:id="24">
    <w:p w14:paraId="16991A69" w14:textId="264C974B" w:rsidR="005D47F6" w:rsidRPr="00B656CC" w:rsidRDefault="005D47F6" w:rsidP="006B6102">
      <w:pPr>
        <w:pStyle w:val="affc"/>
        <w:spacing w:before="0" w:after="0"/>
        <w:jc w:val="left"/>
      </w:pPr>
      <w:r w:rsidRPr="00B656CC">
        <w:rPr>
          <w:rStyle w:val="a7"/>
          <w:color w:val="FF0000"/>
        </w:rPr>
        <w:footnoteRef/>
      </w:r>
      <w:r w:rsidRPr="00793951">
        <w:t xml:space="preserve"> Дата указывается в формате </w:t>
      </w:r>
      <w:proofErr w:type="spellStart"/>
      <w:r w:rsidRPr="00793951">
        <w:t>дд.</w:t>
      </w:r>
      <w:proofErr w:type="gramStart"/>
      <w:r w:rsidRPr="00793951">
        <w:t>мм.гггг</w:t>
      </w:r>
      <w:proofErr w:type="spellEnd"/>
      <w:proofErr w:type="gramEnd"/>
      <w:r w:rsidRPr="00793951">
        <w:t xml:space="preserve">. </w:t>
      </w:r>
      <w:r w:rsidRPr="00AF1BB7">
        <w:t>Срок не должен превышать один год. Исключения – по отдельному обоснованию; причиной не может быть «договор сложно перезаключать».</w:t>
      </w:r>
    </w:p>
  </w:footnote>
  <w:footnote w:id="25">
    <w:p w14:paraId="63249AA7" w14:textId="7309D841" w:rsidR="005D47F6" w:rsidRPr="00B656CC" w:rsidRDefault="005D47F6">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Д</w:t>
      </w:r>
      <w:r w:rsidRPr="00793951">
        <w:rPr>
          <w:rFonts w:ascii="Tahoma" w:hAnsi="Tahoma" w:cs="Tahoma"/>
          <w:sz w:val="16"/>
          <w:szCs w:val="16"/>
        </w:rPr>
        <w:t xml:space="preserve">ата указывается в формате </w:t>
      </w:r>
      <w:proofErr w:type="spellStart"/>
      <w:r w:rsidRPr="00793951">
        <w:rPr>
          <w:rFonts w:ascii="Tahoma" w:hAnsi="Tahoma" w:cs="Tahoma"/>
          <w:sz w:val="16"/>
          <w:szCs w:val="16"/>
        </w:rPr>
        <w:t>дд.</w:t>
      </w:r>
      <w:proofErr w:type="gramStart"/>
      <w:r w:rsidRPr="00793951">
        <w:rPr>
          <w:rFonts w:ascii="Tahoma" w:hAnsi="Tahoma" w:cs="Tahoma"/>
          <w:sz w:val="16"/>
          <w:szCs w:val="16"/>
        </w:rPr>
        <w:t>мм.гггг</w:t>
      </w:r>
      <w:proofErr w:type="spellEnd"/>
      <w:proofErr w:type="gramEnd"/>
      <w:r w:rsidRPr="00793951">
        <w:rPr>
          <w:rFonts w:ascii="Tahoma" w:hAnsi="Tahoma" w:cs="Tahoma"/>
          <w:sz w:val="16"/>
          <w:szCs w:val="16"/>
        </w:rPr>
        <w:t>.</w:t>
      </w:r>
    </w:p>
  </w:footnote>
  <w:footnote w:id="26">
    <w:p w14:paraId="0A96E4C5" w14:textId="028D0961" w:rsidR="005D47F6" w:rsidRPr="00B656CC" w:rsidRDefault="005D47F6" w:rsidP="006B6102">
      <w:pPr>
        <w:pStyle w:val="affc"/>
        <w:spacing w:before="0" w:after="0"/>
        <w:jc w:val="left"/>
      </w:pPr>
      <w:r w:rsidRPr="00B656CC">
        <w:rPr>
          <w:rStyle w:val="a7"/>
          <w:color w:val="FF0000"/>
        </w:rPr>
        <w:footnoteRef/>
      </w:r>
      <w:r w:rsidRPr="00B656CC">
        <w:rPr>
          <w:color w:val="FF0000"/>
        </w:rPr>
        <w:t xml:space="preserve"> </w:t>
      </w:r>
      <w:r w:rsidRPr="00793951">
        <w:t>Заполнять, если Договор распространяется на отношения, возникшие до его подписания. Обращаем внимание, что в соответствии с Положением о договорной работе до заключения и регистрации договора не допускается приё</w:t>
      </w:r>
      <w:r w:rsidRPr="00B656CC">
        <w:t xml:space="preserve">мка товара, передача давальческих материалов или товаров, допуск контрагента к выполнению работ / оказанию услуг, приёмка результата работ / услуг, осуществление оплаты и иные действия, характерные для предполагаемого к заключению договора. </w:t>
      </w:r>
    </w:p>
  </w:footnote>
  <w:footnote w:id="27">
    <w:p w14:paraId="59D31D00" w14:textId="77777777" w:rsidR="005D47F6" w:rsidRPr="00793951" w:rsidRDefault="005D47F6" w:rsidP="006B6102">
      <w:pPr>
        <w:pStyle w:val="afff2"/>
      </w:pPr>
      <w:r w:rsidRPr="00B656CC">
        <w:rPr>
          <w:rStyle w:val="a7"/>
          <w:color w:val="FF0000"/>
        </w:rPr>
        <w:footnoteRef/>
      </w:r>
      <w:r w:rsidRPr="00793951">
        <w:rPr>
          <w:rStyle w:val="a7"/>
          <w:i/>
        </w:rPr>
        <w:t xml:space="preserve"> </w:t>
      </w:r>
      <w:r w:rsidRPr="00793951">
        <w:rPr>
          <w:i/>
        </w:rPr>
        <w:t xml:space="preserve"> </w:t>
      </w:r>
      <w:r w:rsidRPr="00793951">
        <w:t xml:space="preserve">Исключается, если в Цене Договора предусмотрены дополнительные расходы как отдельная составляющая Цены Договора. </w:t>
      </w:r>
    </w:p>
  </w:footnote>
  <w:footnote w:id="28">
    <w:p w14:paraId="130C7520" w14:textId="21E7F93C" w:rsidR="005D47F6" w:rsidRPr="00B656CC" w:rsidRDefault="005D47F6" w:rsidP="006B6102">
      <w:pPr>
        <w:pStyle w:val="affc"/>
        <w:spacing w:before="0" w:after="0"/>
        <w:jc w:val="left"/>
      </w:pPr>
      <w:r w:rsidRPr="00B656CC">
        <w:rPr>
          <w:rStyle w:val="a7"/>
          <w:color w:val="FF0000"/>
        </w:rPr>
        <w:footnoteRef/>
      </w:r>
      <w:r w:rsidRPr="00793951">
        <w:t xml:space="preserve"> Исключить, если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r w:rsidR="00193458" w:rsidRPr="00B656CC">
        <w:t>.</w:t>
      </w:r>
    </w:p>
  </w:footnote>
  <w:footnote w:id="29">
    <w:p w14:paraId="5FF60438" w14:textId="05C3BE0A" w:rsidR="005D47F6" w:rsidRPr="00B656CC" w:rsidRDefault="005D47F6" w:rsidP="006B6102">
      <w:pPr>
        <w:pStyle w:val="affc"/>
        <w:spacing w:before="0" w:after="0"/>
        <w:jc w:val="left"/>
      </w:pPr>
      <w:r w:rsidRPr="00B656CC">
        <w:rPr>
          <w:rStyle w:val="a7"/>
          <w:color w:val="FF0000"/>
        </w:rPr>
        <w:footnoteRef/>
      </w:r>
      <w:r w:rsidRPr="00793951">
        <w:t xml:space="preserve"> Исключить, если все составляющие Цены Договора облагаются по различным ставкам НДС, либо НДС не облага</w:t>
      </w:r>
      <w:r w:rsidRPr="00AF1BB7">
        <w:t>ются все составляющие Цены Договора</w:t>
      </w:r>
      <w:r w:rsidRPr="00B656CC">
        <w:t xml:space="preserve">, либо контрагент не является плательщиком НДС или освобождён от исполнения обязанностей плательщика </w:t>
      </w:r>
      <w:r w:rsidR="00193458" w:rsidRPr="00B656CC">
        <w:t>НДС.</w:t>
      </w:r>
    </w:p>
  </w:footnote>
  <w:footnote w:id="30">
    <w:p w14:paraId="63E50F9C" w14:textId="04C374DC" w:rsidR="005D47F6" w:rsidRPr="00B656CC" w:rsidRDefault="005D47F6" w:rsidP="0040751B">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Исключить, если НДС не облагаются все составляющие Цены Договора</w:t>
      </w:r>
      <w:r w:rsidRPr="00AF1BB7">
        <w:rPr>
          <w:rFonts w:ascii="Tahoma" w:hAnsi="Tahoma" w:cs="Tahoma"/>
          <w:sz w:val="16"/>
          <w:szCs w:val="16"/>
        </w:rPr>
        <w:t xml:space="preserve"> </w:t>
      </w:r>
      <w:r w:rsidRPr="00B656CC">
        <w:rPr>
          <w:rFonts w:ascii="Tahoma" w:hAnsi="Tahoma" w:cs="Tahoma"/>
          <w:sz w:val="16"/>
          <w:szCs w:val="16"/>
        </w:rPr>
        <w:t>либо контрагент не является плательщиком НДС или освобождён от исполнения обязанностей плательщика НДС.</w:t>
      </w:r>
    </w:p>
  </w:footnote>
  <w:footnote w:id="31">
    <w:p w14:paraId="49CA10A1" w14:textId="75FA1169"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793951">
        <w:rPr>
          <w:rFonts w:ascii="Tahoma" w:hAnsi="Tahoma" w:cs="Tahoma"/>
          <w:sz w:val="16"/>
          <w:szCs w:val="16"/>
        </w:rPr>
        <w:t xml:space="preserve">Здесь и далее </w:t>
      </w:r>
      <w:r w:rsidRPr="00793951">
        <w:rPr>
          <w:rFonts w:ascii="Tahoma" w:hAnsi="Tahoma" w:cs="Tahoma"/>
          <w:iCs/>
          <w:sz w:val="16"/>
          <w:szCs w:val="16"/>
        </w:rPr>
        <w:t>числа указываются только цифрами, без расшифровки прописью. Если вводится денежная сумма, то в формате ХХХ ХХХ,ХХ</w:t>
      </w:r>
      <w:r w:rsidRPr="00793951">
        <w:rPr>
          <w:rFonts w:ascii="Tahoma" w:hAnsi="Tahoma" w:cs="Tahoma"/>
          <w:sz w:val="16"/>
          <w:szCs w:val="16"/>
        </w:rPr>
        <w:t>.</w:t>
      </w:r>
    </w:p>
  </w:footnote>
  <w:footnote w:id="32">
    <w:p w14:paraId="7C0CD000" w14:textId="77777777" w:rsidR="005D47F6" w:rsidRPr="00AF1BB7" w:rsidRDefault="005D47F6" w:rsidP="006B6102">
      <w:pPr>
        <w:pStyle w:val="affc"/>
        <w:spacing w:before="0" w:after="0"/>
        <w:jc w:val="left"/>
      </w:pPr>
      <w:r w:rsidRPr="00B656CC">
        <w:rPr>
          <w:rStyle w:val="a7"/>
          <w:color w:val="FF0000"/>
        </w:rPr>
        <w:footnoteRef/>
      </w:r>
      <w:r w:rsidRPr="00793951">
        <w:t xml:space="preserve"> Если цена Договора выражена в иностранной валюте, то «₽» по всему тексту Договора заменяется на обозначение соответст</w:t>
      </w:r>
      <w:r w:rsidRPr="00AF1BB7">
        <w:t>вующей валюты.</w:t>
      </w:r>
    </w:p>
  </w:footnote>
  <w:footnote w:id="33">
    <w:p w14:paraId="12949347" w14:textId="5966CB80" w:rsidR="005D47F6" w:rsidRPr="00B656CC" w:rsidRDefault="005D47F6" w:rsidP="006B6102">
      <w:pPr>
        <w:pStyle w:val="affc"/>
        <w:spacing w:before="0" w:after="0"/>
        <w:jc w:val="left"/>
      </w:pPr>
      <w:r w:rsidRPr="00B656CC">
        <w:rPr>
          <w:rStyle w:val="a7"/>
          <w:color w:val="FF0000"/>
        </w:rPr>
        <w:footnoteRef/>
      </w:r>
      <w:r w:rsidRPr="00793951">
        <w:rPr>
          <w:rStyle w:val="a7"/>
        </w:rPr>
        <w:t xml:space="preserve"> </w:t>
      </w:r>
      <w:r w:rsidRPr="00793951">
        <w:t>Исключить, если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r w:rsidRPr="00AF1BB7">
        <w:t xml:space="preserve"> </w:t>
      </w:r>
    </w:p>
  </w:footnote>
  <w:footnote w:id="34">
    <w:p w14:paraId="28AA2046" w14:textId="45021314" w:rsidR="005D47F6" w:rsidRPr="00B656CC" w:rsidRDefault="005D47F6">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физическое лицо.</w:t>
      </w:r>
    </w:p>
  </w:footnote>
  <w:footnote w:id="35">
    <w:p w14:paraId="467A850F" w14:textId="71F80E50" w:rsidR="005D47F6" w:rsidRPr="00B656CC" w:rsidRDefault="005D47F6">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6">
    <w:p w14:paraId="5F031F38" w14:textId="5799D473" w:rsidR="005D47F6" w:rsidRPr="00B656CC" w:rsidRDefault="005D47F6" w:rsidP="00B656CC">
      <w:pPr>
        <w:pStyle w:val="affc"/>
        <w:spacing w:before="0" w:after="0"/>
        <w:jc w:val="left"/>
      </w:pPr>
      <w:r w:rsidRPr="00B656CC">
        <w:rPr>
          <w:rStyle w:val="a7"/>
          <w:color w:val="FF0000"/>
        </w:rPr>
        <w:footnoteRef/>
      </w:r>
      <w:r w:rsidRPr="00793951">
        <w:t xml:space="preserve"> Исключить, если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r w:rsidRPr="00AF1BB7">
        <w:t>.</w:t>
      </w:r>
    </w:p>
  </w:footnote>
  <w:footnote w:id="37">
    <w:p w14:paraId="15D184EF" w14:textId="6EB8E2BF" w:rsidR="005D47F6" w:rsidRPr="00B656CC" w:rsidRDefault="005D47F6" w:rsidP="00B656CC">
      <w:pPr>
        <w:pStyle w:val="affc"/>
        <w:spacing w:before="0" w:after="0"/>
        <w:jc w:val="left"/>
      </w:pPr>
      <w:r w:rsidRPr="00B656CC">
        <w:rPr>
          <w:rStyle w:val="a7"/>
          <w:color w:val="FF0000"/>
        </w:rPr>
        <w:footnoteRef/>
      </w:r>
      <w:r w:rsidRPr="00793951">
        <w:t xml:space="preserve"> Исключить, если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proofErr w:type="gramStart"/>
      <w:r w:rsidRPr="00793951">
        <w:t>.</w:t>
      </w:r>
      <w:r w:rsidRPr="00AF1BB7">
        <w:t xml:space="preserve"> .</w:t>
      </w:r>
      <w:proofErr w:type="gramEnd"/>
    </w:p>
  </w:footnote>
  <w:footnote w:id="38">
    <w:p w14:paraId="7A845C4E" w14:textId="154701E8" w:rsidR="005D47F6" w:rsidRPr="00793951" w:rsidRDefault="005D47F6" w:rsidP="009D403D">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Исключить, если НДС не облагаются все составляющие Цены Договора </w:t>
      </w:r>
      <w:r w:rsidRPr="00B656CC">
        <w:rPr>
          <w:rFonts w:ascii="Tahoma" w:hAnsi="Tahoma" w:cs="Tahoma"/>
          <w:sz w:val="16"/>
          <w:szCs w:val="16"/>
        </w:rPr>
        <w:t>либо контрагент не является плательщиком НДС или освобождён от исполнения обязанностей плательщика НДС</w:t>
      </w:r>
      <w:r w:rsidRPr="00793951">
        <w:rPr>
          <w:rFonts w:ascii="Tahoma" w:hAnsi="Tahoma" w:cs="Tahoma"/>
          <w:sz w:val="16"/>
          <w:szCs w:val="16"/>
        </w:rPr>
        <w:t>.</w:t>
      </w:r>
    </w:p>
  </w:footnote>
  <w:footnote w:id="39">
    <w:p w14:paraId="42D623A8" w14:textId="77777777" w:rsidR="005D47F6" w:rsidRPr="00793951" w:rsidRDefault="005D47F6" w:rsidP="009D403D">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Если составляющих Цены несколько:</w:t>
      </w:r>
    </w:p>
    <w:p w14:paraId="2C22BFAC" w14:textId="77777777" w:rsidR="005D47F6" w:rsidRPr="00793951" w:rsidRDefault="005D47F6" w:rsidP="009D403D">
      <w:pPr>
        <w:pStyle w:val="a5"/>
        <w:rPr>
          <w:rFonts w:ascii="Tahoma" w:hAnsi="Tahoma" w:cs="Tahoma"/>
          <w:sz w:val="16"/>
          <w:szCs w:val="16"/>
        </w:rPr>
      </w:pPr>
      <w:r w:rsidRPr="00793951">
        <w:rPr>
          <w:rFonts w:ascii="Tahoma" w:hAnsi="Tahoma" w:cs="Tahoma"/>
          <w:sz w:val="16"/>
          <w:szCs w:val="16"/>
        </w:rPr>
        <w:t>- указать вид Услуг,</w:t>
      </w:r>
    </w:p>
    <w:p w14:paraId="4C1FE294" w14:textId="77777777" w:rsidR="005D47F6" w:rsidRPr="00AF1BB7" w:rsidRDefault="005D47F6" w:rsidP="009D403D">
      <w:pPr>
        <w:pStyle w:val="a5"/>
        <w:rPr>
          <w:rFonts w:ascii="Tahoma" w:hAnsi="Tahoma" w:cs="Tahoma"/>
          <w:sz w:val="16"/>
          <w:szCs w:val="16"/>
        </w:rPr>
      </w:pPr>
      <w:r w:rsidRPr="00AF1BB7">
        <w:rPr>
          <w:rFonts w:ascii="Tahoma" w:hAnsi="Tahoma" w:cs="Tahoma"/>
          <w:sz w:val="16"/>
          <w:szCs w:val="16"/>
        </w:rPr>
        <w:t>- добавить дополнительные строки.</w:t>
      </w:r>
    </w:p>
  </w:footnote>
  <w:footnote w:id="40">
    <w:p w14:paraId="4763753E" w14:textId="77777777" w:rsidR="005D47F6" w:rsidRPr="00B656CC" w:rsidRDefault="005D47F6" w:rsidP="00121BD2">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физическое лицо.</w:t>
      </w:r>
    </w:p>
  </w:footnote>
  <w:footnote w:id="41">
    <w:p w14:paraId="4D95A117" w14:textId="77777777" w:rsidR="005D47F6" w:rsidRPr="00B656CC" w:rsidRDefault="005D47F6" w:rsidP="00121BD2">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42">
    <w:p w14:paraId="1925ADD3" w14:textId="77777777" w:rsidR="005D47F6" w:rsidRPr="00793951" w:rsidRDefault="005D47F6" w:rsidP="009D403D">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Указывается одной строчкой или, при необходимости, - к каждому виду Услуг.</w:t>
      </w:r>
    </w:p>
  </w:footnote>
  <w:footnote w:id="43">
    <w:p w14:paraId="1DBE51AF" w14:textId="77777777" w:rsidR="005D47F6" w:rsidRPr="00B656CC" w:rsidRDefault="005D47F6" w:rsidP="00121BD2">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физическое лицо.</w:t>
      </w:r>
    </w:p>
  </w:footnote>
  <w:footnote w:id="44">
    <w:p w14:paraId="29505AA7" w14:textId="77777777" w:rsidR="005D47F6" w:rsidRPr="00B656CC" w:rsidRDefault="005D47F6" w:rsidP="00121BD2">
      <w:pPr>
        <w:pStyle w:val="a5"/>
        <w:rPr>
          <w:rFonts w:ascii="Tahoma" w:hAnsi="Tahoma" w:cs="Tahoma"/>
          <w:sz w:val="16"/>
          <w:szCs w:val="16"/>
        </w:rPr>
      </w:pPr>
      <w:r w:rsidRPr="006048F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45">
    <w:p w14:paraId="331DC636" w14:textId="77777777" w:rsidR="005D47F6" w:rsidRPr="00793951" w:rsidRDefault="005D47F6" w:rsidP="009D403D">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46">
    <w:p w14:paraId="1849C6BC" w14:textId="77777777" w:rsidR="005D47F6" w:rsidRPr="00793951" w:rsidRDefault="005D47F6" w:rsidP="00DD145A">
      <w:pPr>
        <w:pStyle w:val="affc"/>
        <w:spacing w:before="0" w:after="0"/>
        <w:jc w:val="left"/>
      </w:pPr>
      <w:r w:rsidRPr="00B656CC">
        <w:rPr>
          <w:rStyle w:val="a7"/>
          <w:color w:val="FF0000"/>
        </w:rPr>
        <w:footnoteRef/>
      </w:r>
      <w:r w:rsidRPr="00B656CC">
        <w:rPr>
          <w:color w:val="FF0000"/>
        </w:rPr>
        <w:t xml:space="preserve"> </w:t>
      </w:r>
      <w:r w:rsidRPr="00793951">
        <w:t>Включается, если Договор является рамочным.</w:t>
      </w:r>
    </w:p>
  </w:footnote>
  <w:footnote w:id="47">
    <w:p w14:paraId="71EE489D" w14:textId="77777777" w:rsidR="005D47F6" w:rsidRPr="00150A10" w:rsidRDefault="005D47F6" w:rsidP="00B21FAA">
      <w:pPr>
        <w:pStyle w:val="a5"/>
        <w:rPr>
          <w:rFonts w:ascii="Tahoma" w:hAnsi="Tahoma" w:cs="Tahoma"/>
          <w:sz w:val="16"/>
          <w:szCs w:val="16"/>
        </w:rPr>
      </w:pPr>
      <w:r w:rsidRPr="00150A10">
        <w:rPr>
          <w:rStyle w:val="a7"/>
          <w:rFonts w:ascii="Tahoma" w:hAnsi="Tahoma" w:cs="Tahoma"/>
          <w:color w:val="FF0000"/>
          <w:sz w:val="16"/>
          <w:szCs w:val="16"/>
        </w:rPr>
        <w:footnoteRef/>
      </w:r>
      <w:r w:rsidRPr="00150A10">
        <w:rPr>
          <w:rFonts w:ascii="Tahoma" w:hAnsi="Tahoma" w:cs="Tahoma"/>
          <w:sz w:val="16"/>
          <w:szCs w:val="16"/>
        </w:rPr>
        <w:t xml:space="preserve"> Из текста внутри квадратных скобок включить в договор то, что применимо.</w:t>
      </w:r>
    </w:p>
  </w:footnote>
  <w:footnote w:id="48">
    <w:p w14:paraId="7DC6C4A6" w14:textId="77777777" w:rsidR="005D47F6" w:rsidRPr="00150A10" w:rsidRDefault="005D47F6" w:rsidP="00121BD2">
      <w:pPr>
        <w:pStyle w:val="a5"/>
        <w:rPr>
          <w:rFonts w:ascii="Tahoma" w:hAnsi="Tahoma" w:cs="Tahoma"/>
          <w:sz w:val="16"/>
          <w:szCs w:val="16"/>
        </w:rPr>
      </w:pPr>
      <w:r w:rsidRPr="00150A10">
        <w:rPr>
          <w:rStyle w:val="a7"/>
          <w:rFonts w:ascii="Tahoma" w:hAnsi="Tahoma" w:cs="Tahoma"/>
          <w:color w:val="FF0000"/>
          <w:sz w:val="16"/>
          <w:szCs w:val="16"/>
        </w:rPr>
        <w:footnoteRef/>
      </w:r>
      <w:r w:rsidRPr="00150A10">
        <w:rPr>
          <w:rFonts w:ascii="Tahoma" w:hAnsi="Tahoma" w:cs="Tahoma"/>
          <w:sz w:val="16"/>
          <w:szCs w:val="16"/>
        </w:rPr>
        <w:t xml:space="preserve"> Включается если контрагент – физическое лицо.</w:t>
      </w:r>
    </w:p>
  </w:footnote>
  <w:footnote w:id="49">
    <w:p w14:paraId="4D7320F2" w14:textId="77777777" w:rsidR="005D47F6" w:rsidRPr="00150A10" w:rsidRDefault="005D47F6" w:rsidP="00121BD2">
      <w:pPr>
        <w:pStyle w:val="a5"/>
        <w:rPr>
          <w:rFonts w:ascii="Tahoma" w:hAnsi="Tahoma" w:cs="Tahoma"/>
          <w:sz w:val="16"/>
          <w:szCs w:val="16"/>
        </w:rPr>
      </w:pPr>
      <w:r w:rsidRPr="00150A10">
        <w:rPr>
          <w:rStyle w:val="a7"/>
          <w:rFonts w:ascii="Tahoma" w:hAnsi="Tahoma" w:cs="Tahoma"/>
          <w:color w:val="FF0000"/>
          <w:sz w:val="16"/>
          <w:szCs w:val="16"/>
        </w:rPr>
        <w:footnoteRef/>
      </w:r>
      <w:r w:rsidRPr="00150A10">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50">
    <w:p w14:paraId="6159C7DA" w14:textId="77777777" w:rsidR="005D47F6" w:rsidRPr="00150A10" w:rsidRDefault="005D47F6" w:rsidP="009D403D">
      <w:pPr>
        <w:pStyle w:val="afff2"/>
      </w:pPr>
      <w:r w:rsidRPr="00150A10">
        <w:rPr>
          <w:rStyle w:val="a7"/>
          <w:color w:val="FF0000"/>
        </w:rPr>
        <w:footnoteRef/>
      </w:r>
      <w:r w:rsidRPr="00150A10">
        <w:t xml:space="preserve"> При необходимости может быть оформлено не в тексте Договора, а в виде приложения к Договору.</w:t>
      </w:r>
    </w:p>
  </w:footnote>
  <w:footnote w:id="51">
    <w:p w14:paraId="685D374A" w14:textId="77777777" w:rsidR="005D47F6" w:rsidRPr="00150A10" w:rsidRDefault="005D47F6" w:rsidP="00DD66E8">
      <w:pPr>
        <w:pStyle w:val="a5"/>
        <w:rPr>
          <w:rFonts w:ascii="Tahoma" w:hAnsi="Tahoma" w:cs="Tahoma"/>
          <w:sz w:val="16"/>
          <w:szCs w:val="16"/>
        </w:rPr>
      </w:pPr>
      <w:r w:rsidRPr="00150A10">
        <w:rPr>
          <w:rStyle w:val="a7"/>
          <w:rFonts w:ascii="Tahoma" w:hAnsi="Tahoma" w:cs="Tahoma"/>
          <w:color w:val="FF0000"/>
          <w:sz w:val="16"/>
          <w:szCs w:val="16"/>
        </w:rPr>
        <w:footnoteRef/>
      </w:r>
      <w:r w:rsidRPr="00150A10">
        <w:rPr>
          <w:rFonts w:ascii="Tahoma" w:hAnsi="Tahoma" w:cs="Tahoma"/>
          <w:color w:val="FF0000"/>
          <w:sz w:val="16"/>
          <w:szCs w:val="16"/>
        </w:rPr>
        <w:t xml:space="preserve"> </w:t>
      </w:r>
      <w:r w:rsidRPr="00150A10">
        <w:rPr>
          <w:rFonts w:ascii="Tahoma" w:eastAsia="Times New Roman" w:hAnsi="Tahoma" w:cs="Tahoma"/>
          <w:sz w:val="16"/>
          <w:szCs w:val="16"/>
          <w:lang w:eastAsia="ar-SA"/>
        </w:rPr>
        <w:t>Включается, если Договор является внутригрупповым и Исполнителем по Договору является ООО «Норникель Спутник».</w:t>
      </w:r>
    </w:p>
  </w:footnote>
  <w:footnote w:id="52">
    <w:p w14:paraId="06E7F728" w14:textId="16A31035" w:rsidR="005D47F6" w:rsidRPr="00B656CC" w:rsidRDefault="005D47F6">
      <w:pPr>
        <w:pStyle w:val="a5"/>
        <w:rPr>
          <w:rFonts w:ascii="Tahoma" w:hAnsi="Tahoma" w:cs="Tahoma"/>
          <w:sz w:val="16"/>
          <w:szCs w:val="16"/>
        </w:rPr>
      </w:pPr>
      <w:r w:rsidRPr="00150A10">
        <w:rPr>
          <w:rStyle w:val="a7"/>
          <w:rFonts w:ascii="Tahoma" w:hAnsi="Tahoma" w:cs="Tahoma"/>
          <w:color w:val="FF0000"/>
          <w:sz w:val="16"/>
          <w:szCs w:val="16"/>
        </w:rPr>
        <w:footnoteRef/>
      </w:r>
      <w:r w:rsidRPr="00B656CC">
        <w:rPr>
          <w:rFonts w:ascii="Tahoma" w:hAnsi="Tahoma" w:cs="Tahoma"/>
          <w:sz w:val="16"/>
          <w:szCs w:val="16"/>
        </w:rPr>
        <w:t xml:space="preserve"> </w:t>
      </w:r>
      <w:r w:rsidRPr="00793951">
        <w:rPr>
          <w:rFonts w:ascii="Tahoma" w:eastAsia="Times New Roman" w:hAnsi="Tahoma" w:cs="Tahoma"/>
          <w:sz w:val="16"/>
          <w:szCs w:val="16"/>
          <w:lang w:eastAsia="ar-SA"/>
        </w:rPr>
        <w:t>Включается, если Договор является внутригрупповым и Исполнителем по Договору является ООО «Норникель Спутник».</w:t>
      </w:r>
    </w:p>
  </w:footnote>
  <w:footnote w:id="53">
    <w:p w14:paraId="0F847C49" w14:textId="1A7E4056"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sz w:val="16"/>
          <w:szCs w:val="16"/>
        </w:rPr>
        <w:t xml:space="preserve"> </w:t>
      </w:r>
      <w:r w:rsidRPr="00793951">
        <w:rPr>
          <w:rFonts w:ascii="Tahoma" w:eastAsia="Times New Roman" w:hAnsi="Tahoma" w:cs="Tahoma"/>
          <w:sz w:val="16"/>
          <w:szCs w:val="16"/>
          <w:lang w:eastAsia="ar-SA"/>
        </w:rPr>
        <w:t>Включается, если Договор является внутригрупповым</w:t>
      </w:r>
      <w:r w:rsidRPr="00AF1BB7">
        <w:rPr>
          <w:rFonts w:ascii="Tahoma" w:eastAsia="Times New Roman" w:hAnsi="Tahoma" w:cs="Tahoma"/>
          <w:sz w:val="16"/>
          <w:szCs w:val="16"/>
          <w:lang w:eastAsia="ar-SA"/>
        </w:rPr>
        <w:t xml:space="preserve"> и Исполнителем по Договору является ООО «Норникель Спутник».</w:t>
      </w:r>
      <w:r w:rsidRPr="00B656CC">
        <w:rPr>
          <w:rFonts w:ascii="Tahoma" w:eastAsia="Times New Roman" w:hAnsi="Tahoma" w:cs="Tahoma"/>
          <w:sz w:val="16"/>
          <w:szCs w:val="16"/>
          <w:lang w:eastAsia="ar-SA"/>
        </w:rPr>
        <w:t xml:space="preserve"> Не применяется в отношении следующих случаях: договоры инвестиционной деятельности (</w:t>
      </w:r>
      <w:proofErr w:type="gramStart"/>
      <w:r w:rsidRPr="00B656CC">
        <w:rPr>
          <w:rFonts w:ascii="Tahoma" w:eastAsia="Times New Roman" w:hAnsi="Tahoma" w:cs="Tahoma"/>
          <w:sz w:val="16"/>
          <w:szCs w:val="16"/>
          <w:lang w:val="en-US" w:eastAsia="ar-SA"/>
        </w:rPr>
        <w:t>CAPE</w:t>
      </w:r>
      <w:r w:rsidRPr="00B656CC">
        <w:rPr>
          <w:rFonts w:ascii="Tahoma" w:eastAsia="Times New Roman" w:hAnsi="Tahoma" w:cs="Tahoma"/>
          <w:sz w:val="16"/>
          <w:szCs w:val="16"/>
          <w:lang w:eastAsia="ar-SA"/>
        </w:rPr>
        <w:t>{</w:t>
      </w:r>
      <w:proofErr w:type="gramEnd"/>
      <w:r w:rsidRPr="00793951">
        <w:rPr>
          <w:rFonts w:ascii="Tahoma" w:eastAsia="Times New Roman" w:hAnsi="Tahoma" w:cs="Tahoma"/>
          <w:sz w:val="16"/>
          <w:szCs w:val="16"/>
          <w:lang w:eastAsia="ar-SA"/>
        </w:rPr>
        <w:t xml:space="preserve">) у Заказчика, </w:t>
      </w:r>
      <w:r w:rsidRPr="00AF1BB7">
        <w:rPr>
          <w:rFonts w:ascii="Tahoma" w:eastAsia="Times New Roman" w:hAnsi="Tahoma" w:cs="Tahoma"/>
          <w:sz w:val="16"/>
          <w:szCs w:val="16"/>
          <w:lang w:eastAsia="ar-SA"/>
        </w:rPr>
        <w:t>договоры с РОКС НН, работающим по 223-ФЗ; изменение Цены Услуг по причи</w:t>
      </w:r>
      <w:r w:rsidRPr="00B656CC">
        <w:rPr>
          <w:rFonts w:ascii="Tahoma" w:eastAsia="Times New Roman" w:hAnsi="Tahoma" w:cs="Tahoma"/>
          <w:sz w:val="16"/>
          <w:szCs w:val="16"/>
          <w:lang w:eastAsia="ar-SA"/>
        </w:rPr>
        <w:t>нам изменения объемов, структуры сервиса и др., изменение прочих условий договоров, не связанных с Ценой Услуг.</w:t>
      </w:r>
    </w:p>
  </w:footnote>
  <w:footnote w:id="54">
    <w:p w14:paraId="2828599D" w14:textId="77777777" w:rsidR="005D47F6" w:rsidRDefault="005D47F6" w:rsidP="00E45264">
      <w:pPr>
        <w:pStyle w:val="a5"/>
      </w:pPr>
      <w:r w:rsidRPr="00B656CC">
        <w:rPr>
          <w:rStyle w:val="a7"/>
          <w:rFonts w:ascii="Tahoma" w:hAnsi="Tahoma" w:cs="Tahoma"/>
          <w:color w:val="FF0000"/>
          <w:sz w:val="16"/>
          <w:szCs w:val="16"/>
        </w:rPr>
        <w:footnoteRef/>
      </w:r>
      <w:r>
        <w:t xml:space="preserve"> </w:t>
      </w:r>
      <w:r w:rsidRPr="00237BAD">
        <w:rPr>
          <w:rFonts w:ascii="Tahoma" w:eastAsia="Times New Roman" w:hAnsi="Tahoma" w:cs="Tahoma"/>
          <w:sz w:val="16"/>
          <w:szCs w:val="16"/>
          <w:lang w:eastAsia="ar-SA"/>
        </w:rPr>
        <w:t>Включается, если Договор является внутригрупповым</w:t>
      </w:r>
      <w:r>
        <w:rPr>
          <w:rFonts w:ascii="Tahoma" w:eastAsia="Times New Roman" w:hAnsi="Tahoma" w:cs="Tahoma"/>
          <w:sz w:val="16"/>
          <w:szCs w:val="16"/>
          <w:lang w:eastAsia="ar-SA"/>
        </w:rPr>
        <w:t xml:space="preserve"> и Исполнителем по Договору является ООО «Норникель Спутник».</w:t>
      </w:r>
    </w:p>
  </w:footnote>
  <w:footnote w:id="55">
    <w:p w14:paraId="47B4130E" w14:textId="5398CCA0" w:rsidR="005D47F6" w:rsidRDefault="005D47F6" w:rsidP="00AA31CB">
      <w:pPr>
        <w:pStyle w:val="afff2"/>
      </w:pPr>
      <w:r w:rsidRPr="00B656CC">
        <w:rPr>
          <w:rStyle w:val="a7"/>
          <w:color w:val="FF0000"/>
        </w:rPr>
        <w:footnoteRef/>
      </w:r>
      <w:r>
        <w:t xml:space="preserve"> Включается, если дополнительные расходы облагаются НДС.</w:t>
      </w:r>
    </w:p>
  </w:footnote>
  <w:footnote w:id="56">
    <w:p w14:paraId="624BE5D6" w14:textId="13F19CDF" w:rsidR="005D47F6" w:rsidRDefault="005D47F6" w:rsidP="00AA31CB">
      <w:pPr>
        <w:pStyle w:val="afff2"/>
      </w:pPr>
      <w:r w:rsidRPr="00B656CC">
        <w:rPr>
          <w:rStyle w:val="a7"/>
          <w:color w:val="FF0000"/>
        </w:rPr>
        <w:footnoteRef/>
      </w:r>
      <w:r>
        <w:t xml:space="preserve"> Включается, если дополнительные расходы не облагаются НДС.</w:t>
      </w:r>
    </w:p>
  </w:footnote>
  <w:footnote w:id="57">
    <w:p w14:paraId="43563073" w14:textId="74C8AE0C" w:rsidR="005D47F6" w:rsidRPr="004C7762" w:rsidRDefault="005D47F6" w:rsidP="002327D2">
      <w:pPr>
        <w:pStyle w:val="afff2"/>
      </w:pPr>
      <w:r w:rsidRPr="00B656CC">
        <w:rPr>
          <w:rStyle w:val="a7"/>
          <w:color w:val="FF0000"/>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или с физическими лицами-</w:t>
      </w:r>
      <w:r w:rsidRPr="008C755B">
        <w:t>плательщиками налога на профессиональный доход («</w:t>
      </w:r>
      <w:proofErr w:type="spellStart"/>
      <w:r w:rsidRPr="008C755B">
        <w:t>самозанятыми</w:t>
      </w:r>
      <w:proofErr w:type="spellEnd"/>
      <w:r w:rsidRPr="008C755B">
        <w:t xml:space="preserve">»), если </w:t>
      </w:r>
      <w:r>
        <w:t>имеются</w:t>
      </w:r>
      <w:r w:rsidRPr="008C755B">
        <w:t xml:space="preserve"> основания неприменения режима НПД (Исполнитель является работником Заказчика или бывшим работником Заказчика, трудовой договор с которым прекращен менее 2 лет назад, и пр.)</w:t>
      </w:r>
      <w:r w:rsidRPr="004C7762">
        <w:t>.</w:t>
      </w:r>
    </w:p>
  </w:footnote>
  <w:footnote w:id="58">
    <w:p w14:paraId="5C8D8145" w14:textId="77777777" w:rsidR="005D47F6" w:rsidRPr="004C7762" w:rsidRDefault="005D47F6" w:rsidP="002327D2">
      <w:pPr>
        <w:pStyle w:val="afff2"/>
      </w:pPr>
      <w:r w:rsidRPr="00B656CC">
        <w:rPr>
          <w:rStyle w:val="a7"/>
          <w:color w:val="FF0000"/>
        </w:rPr>
        <w:footnoteRef/>
      </w:r>
      <w:r w:rsidRPr="00B656CC">
        <w:rPr>
          <w:color w:val="FF0000"/>
        </w:rPr>
        <w:t xml:space="preserve"> </w:t>
      </w:r>
      <w:r w:rsidRPr="004C7762">
        <w:t xml:space="preserve">Включается в </w:t>
      </w:r>
      <w:r>
        <w:t>д</w:t>
      </w:r>
      <w:r w:rsidRPr="004C7762">
        <w:t>оговоры с физическими лицами, не являющимися индивидуальными предпринимателями</w:t>
      </w:r>
      <w:r>
        <w:t xml:space="preserve">, и </w:t>
      </w:r>
      <w:r w:rsidRPr="004C7762">
        <w:t>физическим</w:t>
      </w:r>
      <w:r>
        <w:t>и</w:t>
      </w:r>
      <w:r w:rsidRPr="004C7762">
        <w:t xml:space="preserve"> лиц</w:t>
      </w:r>
      <w:r>
        <w:t>ами-</w:t>
      </w:r>
      <w:r w:rsidRPr="004C7762">
        <w:t>плательщик</w:t>
      </w:r>
      <w:r>
        <w:t>ами</w:t>
      </w:r>
      <w:r w:rsidRPr="004C7762">
        <w:t xml:space="preserve"> налога на профессиональный доход</w:t>
      </w:r>
      <w:r>
        <w:t xml:space="preserve"> («</w:t>
      </w:r>
      <w:proofErr w:type="spellStart"/>
      <w:r>
        <w:t>самозанятыми</w:t>
      </w:r>
      <w:proofErr w:type="spellEnd"/>
      <w:r>
        <w:t>»)</w:t>
      </w:r>
      <w:r w:rsidRPr="004C7762">
        <w:t>.</w:t>
      </w:r>
    </w:p>
  </w:footnote>
  <w:footnote w:id="59">
    <w:p w14:paraId="3BA51792" w14:textId="6E044BF7" w:rsidR="005D47F6" w:rsidRPr="004C7762" w:rsidRDefault="005D47F6" w:rsidP="002327D2">
      <w:pPr>
        <w:pStyle w:val="afff2"/>
      </w:pPr>
      <w:r w:rsidRPr="00B656CC">
        <w:rPr>
          <w:rStyle w:val="a7"/>
          <w:color w:val="FF0000"/>
        </w:rPr>
        <w:footnoteRef/>
      </w:r>
      <w:r w:rsidRPr="004C7762">
        <w:t xml:space="preserve"> Включается в </w:t>
      </w:r>
      <w:r>
        <w:t>д</w:t>
      </w:r>
      <w:r w:rsidRPr="004C7762">
        <w:t>оговор</w:t>
      </w:r>
      <w:r>
        <w:t>ы</w:t>
      </w:r>
      <w:r w:rsidRPr="004C7762">
        <w:t xml:space="preserve"> с физическим</w:t>
      </w:r>
      <w:r>
        <w:t>и</w:t>
      </w:r>
      <w:r w:rsidRPr="004C7762">
        <w:t xml:space="preserve"> лиц</w:t>
      </w:r>
      <w:r>
        <w:t>ами</w:t>
      </w:r>
      <w:r w:rsidRPr="004C7762">
        <w:t>, не являющим</w:t>
      </w:r>
      <w:r>
        <w:t>и</w:t>
      </w:r>
      <w:r w:rsidRPr="004C7762">
        <w:t>ся индивидуальным</w:t>
      </w:r>
      <w:r>
        <w:t>и</w:t>
      </w:r>
      <w:r w:rsidRPr="004C7762">
        <w:t xml:space="preserve"> предпринимател</w:t>
      </w:r>
      <w:r>
        <w:t>ями</w:t>
      </w:r>
      <w:r w:rsidRPr="004C7762">
        <w:t xml:space="preserve"> </w:t>
      </w:r>
      <w:r>
        <w:t xml:space="preserve">или </w:t>
      </w:r>
      <w:proofErr w:type="spellStart"/>
      <w:r>
        <w:t>самозанятыми</w:t>
      </w:r>
      <w:proofErr w:type="spellEnd"/>
      <w:r>
        <w:t xml:space="preserve"> </w:t>
      </w:r>
      <w:r w:rsidRPr="004C7762">
        <w:t>(при необходимости).</w:t>
      </w:r>
    </w:p>
  </w:footnote>
  <w:footnote w:id="60">
    <w:p w14:paraId="47861E45" w14:textId="77777777" w:rsidR="005D47F6" w:rsidRPr="008C755B" w:rsidRDefault="005D47F6" w:rsidP="009D403D">
      <w:pPr>
        <w:pStyle w:val="afff2"/>
      </w:pPr>
      <w:r w:rsidRPr="00B656CC">
        <w:rPr>
          <w:rStyle w:val="a7"/>
          <w:color w:val="FF0000"/>
        </w:rPr>
        <w:footnoteRef/>
      </w:r>
      <w:r w:rsidRPr="004C7762">
        <w:t xml:space="preserve"> </w:t>
      </w:r>
      <w:r w:rsidRPr="008C755B">
        <w:t xml:space="preserve">Включается в </w:t>
      </w:r>
      <w:r>
        <w:t>д</w:t>
      </w:r>
      <w:r w:rsidRPr="008C755B">
        <w:t>оговоры с физическими лицами-плательщиками налога на профессиональный доход («</w:t>
      </w:r>
      <w:proofErr w:type="spellStart"/>
      <w:r w:rsidRPr="008C755B">
        <w:t>самозанятыми</w:t>
      </w:r>
      <w:proofErr w:type="spellEnd"/>
      <w:r w:rsidRPr="008C755B">
        <w:t>»),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p>
  </w:footnote>
  <w:footnote w:id="61">
    <w:p w14:paraId="7F441BEC" w14:textId="77777777" w:rsidR="005D47F6" w:rsidRPr="008C755B" w:rsidRDefault="005D47F6" w:rsidP="009D403D">
      <w:pPr>
        <w:pStyle w:val="afff2"/>
      </w:pPr>
      <w:r w:rsidRPr="00B656CC">
        <w:rPr>
          <w:rStyle w:val="a7"/>
          <w:color w:val="FF0000"/>
        </w:rPr>
        <w:footnoteRef/>
      </w:r>
      <w:r w:rsidRPr="008C755B">
        <w:t xml:space="preserve"> Включается в </w:t>
      </w:r>
      <w:r>
        <w:t>д</w:t>
      </w:r>
      <w:r w:rsidRPr="008C755B">
        <w:t>оговоры с физическими лицами, если Исполнитель не является плательщиком налога на профессиональный доход («</w:t>
      </w:r>
      <w:proofErr w:type="spellStart"/>
      <w:r w:rsidRPr="008C755B">
        <w:t>самозанятым</w:t>
      </w:r>
      <w:proofErr w:type="spellEnd"/>
      <w:r w:rsidRPr="008C755B">
        <w:t>») либо если есть основания не применять режим НПД к Договору (Исполнитель является работником Заказчика или бывшим работником Заказчика, трудовой договор с которым прекращен менее 2 лет назад, и пр.).</w:t>
      </w:r>
    </w:p>
  </w:footnote>
  <w:footnote w:id="62">
    <w:p w14:paraId="72F02B49" w14:textId="77777777" w:rsidR="005D47F6" w:rsidRPr="00793951" w:rsidRDefault="005D47F6" w:rsidP="009D403D">
      <w:pPr>
        <w:pStyle w:val="afff2"/>
      </w:pPr>
      <w:r w:rsidRPr="00B656CC">
        <w:rPr>
          <w:rStyle w:val="a7"/>
          <w:color w:val="FF0000"/>
        </w:rPr>
        <w:footnoteRef/>
      </w:r>
      <w:r w:rsidRPr="00793951">
        <w:t xml:space="preserve"> Включается в Договор с физическим лицом. </w:t>
      </w:r>
    </w:p>
  </w:footnote>
  <w:footnote w:id="63">
    <w:p w14:paraId="02B987C9" w14:textId="77777777" w:rsidR="005D47F6" w:rsidRPr="00B656CC" w:rsidRDefault="005D47F6" w:rsidP="009D403D">
      <w:pPr>
        <w:pStyle w:val="affc"/>
        <w:spacing w:before="0" w:after="0"/>
        <w:jc w:val="left"/>
      </w:pPr>
      <w:r w:rsidRPr="00B656CC">
        <w:rPr>
          <w:rStyle w:val="a7"/>
          <w:color w:val="FF0000"/>
        </w:rPr>
        <w:footnoteRef/>
      </w:r>
      <w:r w:rsidRPr="00793951">
        <w:rPr>
          <w:rStyle w:val="a7"/>
        </w:rPr>
        <w:t xml:space="preserve"> </w:t>
      </w:r>
      <w:r w:rsidRPr="00793951">
        <w:t>Для сторонних контрагентов сроки оплаты устанавливаются в со</w:t>
      </w:r>
      <w:r w:rsidRPr="00AF1BB7">
        <w:t xml:space="preserve">ответствии с действующими на момент заключения </w:t>
      </w:r>
      <w:r w:rsidRPr="00B656CC">
        <w:t>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64">
    <w:p w14:paraId="229ACBAA" w14:textId="4A674760" w:rsidR="005D47F6" w:rsidRPr="00B656CC" w:rsidRDefault="005D47F6" w:rsidP="00B656CC">
      <w:pPr>
        <w:pStyle w:val="affc"/>
        <w:spacing w:before="0" w:after="0"/>
        <w:jc w:val="left"/>
      </w:pPr>
      <w:r w:rsidRPr="00B656CC">
        <w:rPr>
          <w:rStyle w:val="a7"/>
          <w:color w:val="FF0000"/>
        </w:rPr>
        <w:footnoteRef/>
      </w:r>
      <w:r w:rsidRPr="00793951">
        <w:t xml:space="preserve"> </w:t>
      </w:r>
      <w:r w:rsidRPr="00B656CC">
        <w:t>Исключить, если НДС не облагается</w:t>
      </w:r>
      <w:r w:rsidRPr="00B656CC">
        <w:rPr>
          <w:lang w:eastAsia="ru-RU"/>
        </w:rPr>
        <w:t xml:space="preserve"> </w:t>
      </w:r>
      <w:r w:rsidRPr="00B656CC">
        <w:t>или контрагент не является плательщиком НДС либо освобожден от исполнения обязанности налогоплательщика по уплате НДС.</w:t>
      </w:r>
    </w:p>
  </w:footnote>
  <w:footnote w:id="65">
    <w:p w14:paraId="27840198" w14:textId="371BC71E" w:rsidR="005D47F6" w:rsidRPr="00B656CC" w:rsidRDefault="005D47F6" w:rsidP="009D403D">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793951">
        <w:rPr>
          <w:rFonts w:ascii="Tahoma" w:hAnsi="Tahoma" w:cs="Tahoma"/>
          <w:sz w:val="16"/>
          <w:szCs w:val="16"/>
        </w:rPr>
        <w:t xml:space="preserve"> У</w:t>
      </w:r>
      <w:r w:rsidRPr="00793951">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sidRPr="00AF1BB7">
        <w:rPr>
          <w:rFonts w:ascii="Tahoma" w:eastAsia="Times New Roman" w:hAnsi="Tahoma" w:cs="Tahoma"/>
          <w:sz w:val="16"/>
          <w:szCs w:val="16"/>
          <w:lang w:eastAsia="ar-SA"/>
        </w:rPr>
        <w:t>.</w:t>
      </w:r>
    </w:p>
  </w:footnote>
  <w:footnote w:id="66">
    <w:p w14:paraId="0E3DDD9E" w14:textId="77777777" w:rsidR="005D47F6" w:rsidRPr="00AF1BB7" w:rsidRDefault="005D47F6" w:rsidP="009D403D">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793951">
        <w:rPr>
          <w:rFonts w:ascii="Tahoma" w:hAnsi="Tahoma" w:cs="Tahoma"/>
          <w:sz w:val="16"/>
          <w:szCs w:val="16"/>
        </w:rPr>
        <w:t xml:space="preserve"> П</w:t>
      </w:r>
      <w:r w:rsidRPr="00793951">
        <w:rPr>
          <w:rFonts w:ascii="Tahoma" w:eastAsia="Times New Roman" w:hAnsi="Tahoma" w:cs="Tahoma"/>
          <w:sz w:val="16"/>
          <w:szCs w:val="16"/>
          <w:lang w:eastAsia="ar-SA"/>
        </w:rPr>
        <w:t>ро</w:t>
      </w:r>
      <w:r w:rsidRPr="00AF1BB7">
        <w:rPr>
          <w:rFonts w:ascii="Tahoma" w:eastAsia="Times New Roman" w:hAnsi="Tahoma" w:cs="Tahoma"/>
          <w:sz w:val="16"/>
          <w:szCs w:val="16"/>
          <w:lang w:eastAsia="ar-SA"/>
        </w:rPr>
        <w:t>центный эквивалент предоплаты.</w:t>
      </w:r>
    </w:p>
  </w:footnote>
  <w:footnote w:id="67">
    <w:p w14:paraId="766BAF1E" w14:textId="5CA87C8D" w:rsidR="005D47F6" w:rsidRPr="00B656CC" w:rsidRDefault="005D47F6" w:rsidP="009D403D">
      <w:pPr>
        <w:pStyle w:val="affc"/>
        <w:spacing w:before="0" w:after="0"/>
        <w:jc w:val="left"/>
      </w:pPr>
      <w:r w:rsidRPr="00B656CC">
        <w:rPr>
          <w:rStyle w:val="a7"/>
          <w:color w:val="FF0000"/>
        </w:rPr>
        <w:footnoteRef/>
      </w:r>
      <w:r w:rsidRPr="00793951">
        <w:t xml:space="preserve"> Исключить, если НДС не облагается</w:t>
      </w:r>
      <w:r w:rsidRPr="00793951">
        <w:rPr>
          <w:lang w:eastAsia="ru-RU"/>
        </w:rPr>
        <w:t xml:space="preserve"> </w:t>
      </w:r>
      <w:r w:rsidRPr="00AF1BB7">
        <w:t xml:space="preserve">или контрагент </w:t>
      </w:r>
      <w:r w:rsidRPr="00B656CC">
        <w:t>не является плательщиком НДС либо освобожден от исполнения обязанности налогоплательщика по уплате НДС.</w:t>
      </w:r>
    </w:p>
  </w:footnote>
  <w:footnote w:id="68">
    <w:p w14:paraId="6BCDAB68" w14:textId="77777777" w:rsidR="005D47F6" w:rsidRPr="00B656CC" w:rsidRDefault="005D47F6" w:rsidP="00121BD2">
      <w:pPr>
        <w:pStyle w:val="a5"/>
        <w:rPr>
          <w:rFonts w:ascii="Tahoma" w:hAnsi="Tahoma" w:cs="Tahoma"/>
          <w:sz w:val="16"/>
          <w:szCs w:val="16"/>
        </w:rPr>
      </w:pPr>
      <w:r w:rsidRPr="00150A1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физическое лицо.</w:t>
      </w:r>
    </w:p>
  </w:footnote>
  <w:footnote w:id="69">
    <w:p w14:paraId="4C35948A" w14:textId="77777777" w:rsidR="005D47F6" w:rsidRDefault="005D47F6" w:rsidP="00121BD2">
      <w:pPr>
        <w:pStyle w:val="a5"/>
      </w:pPr>
      <w:r w:rsidRPr="00150A10">
        <w:rPr>
          <w:rStyle w:val="a7"/>
          <w:rFonts w:ascii="Tahoma" w:hAnsi="Tahoma" w:cs="Tahoma"/>
          <w:color w:val="FF0000"/>
          <w:sz w:val="16"/>
          <w:szCs w:val="16"/>
        </w:rPr>
        <w:footnoteRef/>
      </w:r>
      <w:r w:rsidRPr="00B656CC">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r>
        <w:t>.</w:t>
      </w:r>
    </w:p>
  </w:footnote>
  <w:footnote w:id="70">
    <w:p w14:paraId="12284219" w14:textId="2176F4AA" w:rsidR="005D47F6" w:rsidRPr="004C7762" w:rsidRDefault="005D47F6" w:rsidP="00B656CC">
      <w:pPr>
        <w:pStyle w:val="affc"/>
        <w:spacing w:before="0" w:after="0"/>
        <w:jc w:val="left"/>
      </w:pPr>
      <w:r w:rsidRPr="00B656CC">
        <w:rPr>
          <w:rStyle w:val="a7"/>
          <w:color w:val="FF0000"/>
        </w:rPr>
        <w:footnoteRef/>
      </w:r>
      <w:r w:rsidRPr="00B656CC">
        <w:rPr>
          <w:color w:val="FF0000"/>
        </w:rPr>
        <w:t xml:space="preserve"> </w:t>
      </w:r>
      <w:r w:rsidRPr="008C755B">
        <w:t>Исключить, если НДС не облагается</w:t>
      </w:r>
      <w:r w:rsidRPr="008C755B">
        <w:rPr>
          <w:lang w:eastAsia="ru-RU"/>
        </w:rPr>
        <w:t xml:space="preserve"> </w:t>
      </w:r>
      <w:r w:rsidRPr="008C755B">
        <w:t xml:space="preserve">или контрагент </w:t>
      </w:r>
      <w:r>
        <w:t xml:space="preserve">не является плательщиком НДС либо </w:t>
      </w:r>
      <w:r w:rsidRPr="008C755B">
        <w:t>освобожден от исполнения обязанности налогоплательщика по уплате НДС.</w:t>
      </w:r>
      <w:r>
        <w:t xml:space="preserve"> </w:t>
      </w:r>
    </w:p>
  </w:footnote>
  <w:footnote w:id="71">
    <w:p w14:paraId="2D7C7B2C" w14:textId="6B94E65C" w:rsidR="005D47F6" w:rsidRDefault="005D47F6" w:rsidP="00B656CC">
      <w:pPr>
        <w:pStyle w:val="affc"/>
        <w:spacing w:before="0" w:after="0"/>
        <w:jc w:val="left"/>
      </w:pPr>
      <w:r w:rsidRPr="00B656CC">
        <w:rPr>
          <w:rStyle w:val="a7"/>
          <w:color w:val="FF0000"/>
        </w:rPr>
        <w:footnoteRef/>
      </w:r>
      <w:r w:rsidRPr="0026470B">
        <w:t xml:space="preserve"> </w:t>
      </w:r>
      <w:r w:rsidRPr="008C755B">
        <w:t>Исключить, если НДС не облагается</w:t>
      </w:r>
      <w:r w:rsidRPr="008C755B">
        <w:rPr>
          <w:lang w:eastAsia="ru-RU"/>
        </w:rPr>
        <w:t xml:space="preserve"> </w:t>
      </w:r>
      <w:r w:rsidRPr="008C755B">
        <w:t xml:space="preserve">или контрагент </w:t>
      </w:r>
      <w:r>
        <w:t xml:space="preserve">не является плательщиком НДС либо </w:t>
      </w:r>
      <w:r w:rsidRPr="008C755B">
        <w:t>освобожден от исполнения обязанности налогоплательщика по уплате НДС.</w:t>
      </w:r>
      <w:r>
        <w:t xml:space="preserve"> </w:t>
      </w:r>
    </w:p>
  </w:footnote>
  <w:footnote w:id="72">
    <w:p w14:paraId="1B8E0268" w14:textId="77777777" w:rsidR="005D47F6" w:rsidRPr="005D5240" w:rsidRDefault="005D47F6" w:rsidP="00AF721F">
      <w:pPr>
        <w:pStyle w:val="affc"/>
        <w:spacing w:before="0" w:after="0"/>
      </w:pPr>
      <w:r w:rsidRPr="00B656CC">
        <w:rPr>
          <w:rStyle w:val="a7"/>
          <w:color w:val="FF0000"/>
        </w:rPr>
        <w:footnoteRef/>
      </w:r>
      <w:r w:rsidRPr="00B656CC">
        <w:rPr>
          <w:rStyle w:val="a7"/>
          <w:color w:val="FF0000"/>
        </w:rPr>
        <w:t xml:space="preserve"> </w:t>
      </w:r>
      <w:r w:rsidRPr="005D5240">
        <w:t>Заполняется, если выплачивается несколько авансов.</w:t>
      </w:r>
    </w:p>
  </w:footnote>
  <w:footnote w:id="73">
    <w:p w14:paraId="31FF04D5" w14:textId="77777777" w:rsidR="005D47F6" w:rsidRPr="005D5240" w:rsidRDefault="005D47F6" w:rsidP="00AF721F">
      <w:pPr>
        <w:pStyle w:val="affc"/>
        <w:spacing w:before="0" w:after="0"/>
      </w:pPr>
      <w:r w:rsidRPr="00B656CC">
        <w:rPr>
          <w:rStyle w:val="a7"/>
          <w:color w:val="FF0000"/>
        </w:rPr>
        <w:footnoteRef/>
      </w:r>
      <w:r w:rsidRPr="00B656CC">
        <w:rPr>
          <w:color w:val="FF0000"/>
        </w:rPr>
        <w:t xml:space="preserve"> </w:t>
      </w:r>
      <w:r w:rsidRPr="005D5240">
        <w:t xml:space="preserve">Если авансовых платежей несколько, включить порядок оплаты (отдельную таблицу) по каждому из них. </w:t>
      </w:r>
    </w:p>
  </w:footnote>
  <w:footnote w:id="74">
    <w:p w14:paraId="1F6929EF" w14:textId="77777777" w:rsidR="005D47F6" w:rsidRPr="005D5240" w:rsidRDefault="005D47F6" w:rsidP="00AF721F">
      <w:pPr>
        <w:pStyle w:val="affc"/>
        <w:spacing w:before="0" w:after="0"/>
      </w:pPr>
      <w:r w:rsidRPr="00B656CC">
        <w:rPr>
          <w:rStyle w:val="a7"/>
          <w:color w:val="FF0000"/>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75">
    <w:p w14:paraId="207A8566" w14:textId="77777777" w:rsidR="005D47F6" w:rsidRDefault="005D47F6" w:rsidP="00AF721F">
      <w:pPr>
        <w:pStyle w:val="affc"/>
        <w:spacing w:before="0" w:after="0"/>
      </w:pPr>
      <w:r w:rsidRPr="00B656CC">
        <w:rPr>
          <w:rStyle w:val="a7"/>
          <w:color w:val="FF0000"/>
        </w:rPr>
        <w:footnoteRef/>
      </w:r>
      <w:r>
        <w:t xml:space="preserve"> </w:t>
      </w:r>
      <w:r w:rsidRPr="005D5240">
        <w:t>Включается, если ЕПД не используется.</w:t>
      </w:r>
    </w:p>
  </w:footnote>
  <w:footnote w:id="76">
    <w:p w14:paraId="175C7026" w14:textId="77777777" w:rsidR="005D47F6" w:rsidRPr="005D5240" w:rsidRDefault="005D47F6" w:rsidP="00AF721F">
      <w:pPr>
        <w:pStyle w:val="affc"/>
        <w:spacing w:before="0" w:after="0"/>
      </w:pPr>
      <w:r w:rsidRPr="00B656CC">
        <w:rPr>
          <w:rStyle w:val="a7"/>
          <w:color w:val="FF0000"/>
        </w:rPr>
        <w:footnoteRef/>
      </w:r>
      <w:r w:rsidRPr="005D5240">
        <w:rPr>
          <w:rStyle w:val="a7"/>
        </w:rPr>
        <w:t xml:space="preserve"> </w:t>
      </w:r>
      <w:r w:rsidRPr="005D5240">
        <w:t>Включается, если используется ЕПД.</w:t>
      </w:r>
    </w:p>
  </w:footnote>
  <w:footnote w:id="77">
    <w:p w14:paraId="50473054" w14:textId="77777777" w:rsidR="005D47F6" w:rsidRPr="005D5240" w:rsidRDefault="005D47F6" w:rsidP="00AF721F">
      <w:pPr>
        <w:pStyle w:val="affc"/>
        <w:spacing w:before="0" w:after="0"/>
      </w:pPr>
      <w:r w:rsidRPr="00B656CC">
        <w:rPr>
          <w:rStyle w:val="a7"/>
          <w:color w:val="FF0000"/>
        </w:rPr>
        <w:footnoteRef/>
      </w:r>
      <w:r w:rsidRPr="005D5240">
        <w:t xml:space="preserve"> Включается, если ЕПД не используется.</w:t>
      </w:r>
    </w:p>
  </w:footnote>
  <w:footnote w:id="78">
    <w:p w14:paraId="5615EE24" w14:textId="77777777" w:rsidR="005D47F6" w:rsidRPr="005D5240" w:rsidRDefault="005D47F6" w:rsidP="00AF721F">
      <w:pPr>
        <w:pStyle w:val="affc"/>
        <w:spacing w:before="0" w:after="0"/>
      </w:pPr>
      <w:r w:rsidRPr="00B656CC">
        <w:rPr>
          <w:rStyle w:val="a7"/>
          <w:color w:val="FF0000"/>
        </w:rPr>
        <w:footnoteRef/>
      </w:r>
      <w:r w:rsidRPr="00B656CC">
        <w:rPr>
          <w:color w:val="FF0000"/>
        </w:rPr>
        <w:t xml:space="preserve"> </w:t>
      </w:r>
      <w:r w:rsidRPr="005D5240">
        <w:t>Согласно Распоряжению от 15.02.2024 № ГМК-05/003-р.</w:t>
      </w:r>
    </w:p>
  </w:footnote>
  <w:footnote w:id="79">
    <w:p w14:paraId="594223F5" w14:textId="77777777" w:rsidR="005D47F6" w:rsidRPr="00FA7F8E" w:rsidRDefault="005D47F6" w:rsidP="00FA57D1">
      <w:pPr>
        <w:pStyle w:val="a5"/>
        <w:rPr>
          <w:rFonts w:ascii="Tahoma" w:hAnsi="Tahoma" w:cs="Tahoma"/>
          <w:sz w:val="16"/>
          <w:szCs w:val="16"/>
        </w:rPr>
      </w:pPr>
      <w:r w:rsidRPr="006048F0">
        <w:rPr>
          <w:rStyle w:val="a7"/>
          <w:rFonts w:ascii="Tahoma" w:hAnsi="Tahoma" w:cs="Tahoma"/>
          <w:color w:val="FF0000"/>
          <w:sz w:val="16"/>
          <w:szCs w:val="16"/>
        </w:rPr>
        <w:footnoteRef/>
      </w:r>
      <w:r w:rsidRPr="006048F0">
        <w:rPr>
          <w:rStyle w:val="a7"/>
          <w:rFonts w:ascii="Tahoma" w:hAnsi="Tahoma" w:cs="Tahoma"/>
          <w:color w:val="FF0000"/>
          <w:sz w:val="16"/>
          <w:szCs w:val="16"/>
        </w:rPr>
        <w:t xml:space="preserve"> </w:t>
      </w:r>
      <w:r w:rsidRPr="00B656CC">
        <w:rPr>
          <w:rStyle w:val="a7"/>
          <w:rFonts w:ascii="Tahoma" w:hAnsi="Tahoma" w:cs="Tahoma"/>
          <w:sz w:val="16"/>
          <w:szCs w:val="16"/>
          <w:vertAlign w:val="baseline"/>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80">
    <w:p w14:paraId="596A4465" w14:textId="77777777" w:rsidR="005D47F6" w:rsidRPr="00FA7F8E" w:rsidRDefault="005D47F6" w:rsidP="00FA57D1">
      <w:pPr>
        <w:pStyle w:val="a5"/>
        <w:rPr>
          <w:rFonts w:ascii="Tahoma" w:hAnsi="Tahoma" w:cs="Tahoma"/>
          <w:sz w:val="16"/>
          <w:szCs w:val="16"/>
        </w:rPr>
      </w:pPr>
      <w:r w:rsidRPr="006048F0">
        <w:rPr>
          <w:rStyle w:val="a7"/>
          <w:rFonts w:ascii="Tahoma" w:hAnsi="Tahoma" w:cs="Tahoma"/>
          <w:color w:val="FF0000"/>
          <w:sz w:val="16"/>
          <w:szCs w:val="16"/>
        </w:rPr>
        <w:footnoteRef/>
      </w:r>
      <w:r w:rsidRPr="006048F0">
        <w:rPr>
          <w:rFonts w:ascii="Tahoma" w:hAnsi="Tahoma" w:cs="Tahoma"/>
          <w:color w:val="FF0000"/>
          <w:sz w:val="16"/>
          <w:szCs w:val="16"/>
        </w:rPr>
        <w:t xml:space="preserve"> </w:t>
      </w:r>
      <w:r w:rsidRPr="00FA7F8E">
        <w:rPr>
          <w:rFonts w:ascii="Tahoma" w:hAnsi="Tahoma" w:cs="Tahoma"/>
          <w:sz w:val="16"/>
          <w:szCs w:val="16"/>
        </w:rPr>
        <w:t>Включается, если аванс выплачивается после предоставления независимой гарантии.</w:t>
      </w:r>
    </w:p>
  </w:footnote>
  <w:footnote w:id="81">
    <w:p w14:paraId="5CCEC117" w14:textId="77777777" w:rsidR="005D47F6" w:rsidRPr="00FA7F8E" w:rsidRDefault="005D47F6" w:rsidP="00FA57D1">
      <w:pPr>
        <w:pStyle w:val="a5"/>
        <w:rPr>
          <w:rFonts w:ascii="Tahoma" w:hAnsi="Tahoma" w:cs="Tahoma"/>
          <w:sz w:val="16"/>
          <w:szCs w:val="16"/>
        </w:rPr>
      </w:pPr>
      <w:r w:rsidRPr="006048F0">
        <w:rPr>
          <w:rStyle w:val="a7"/>
          <w:rFonts w:ascii="Tahoma" w:hAnsi="Tahoma" w:cs="Tahoma"/>
          <w:color w:val="FF0000"/>
          <w:sz w:val="16"/>
          <w:szCs w:val="16"/>
        </w:rPr>
        <w:footnoteRef/>
      </w:r>
      <w:r w:rsidRPr="00FA7F8E">
        <w:rPr>
          <w:rFonts w:ascii="Tahoma" w:hAnsi="Tahoma" w:cs="Tahoma"/>
          <w:sz w:val="16"/>
          <w:szCs w:val="16"/>
        </w:rPr>
        <w:t xml:space="preserve"> Включается, если аванс не обеспечен независимой гарантией.</w:t>
      </w:r>
    </w:p>
  </w:footnote>
  <w:footnote w:id="82">
    <w:p w14:paraId="225DBCF0" w14:textId="77777777" w:rsidR="005D47F6" w:rsidRPr="005D5240" w:rsidRDefault="005D47F6" w:rsidP="00AF721F">
      <w:pPr>
        <w:pStyle w:val="a5"/>
        <w:jc w:val="both"/>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83">
    <w:p w14:paraId="0125FF36" w14:textId="77777777" w:rsidR="005D47F6" w:rsidRPr="00D20DB0" w:rsidRDefault="005D47F6" w:rsidP="00AF721F">
      <w:pPr>
        <w:pStyle w:val="a5"/>
        <w:jc w:val="both"/>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D060EA">
        <w:rPr>
          <w:rStyle w:val="a7"/>
          <w:rFonts w:ascii="Times New Roman" w:hAnsi="Times New Roman" w:cs="Times New Roman"/>
        </w:rPr>
        <w:t xml:space="preserve"> </w:t>
      </w:r>
      <w:r w:rsidRPr="002B1194">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84">
    <w:p w14:paraId="29BC5AB0" w14:textId="77777777" w:rsidR="005D47F6" w:rsidRPr="002B1194" w:rsidRDefault="005D47F6" w:rsidP="002A58EB">
      <w:pPr>
        <w:pStyle w:val="a5"/>
        <w:jc w:val="both"/>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B656CC">
        <w:rPr>
          <w:rFonts w:ascii="Tahoma" w:hAnsi="Tahoma" w:cs="Tahoma"/>
          <w:color w:val="FF0000"/>
          <w:sz w:val="16"/>
          <w:szCs w:val="16"/>
        </w:rPr>
        <w:t xml:space="preserve"> </w:t>
      </w:r>
      <w:r w:rsidRPr="002B1194">
        <w:rPr>
          <w:rFonts w:ascii="Tahoma" w:eastAsia="Times New Roman" w:hAnsi="Tahoma" w:cs="Tahoma"/>
          <w:sz w:val="16"/>
          <w:szCs w:val="16"/>
          <w:lang w:eastAsia="ar-SA"/>
        </w:rPr>
        <w:t>Включается, если дополнительные условия отсутствуют.</w:t>
      </w:r>
    </w:p>
  </w:footnote>
  <w:footnote w:id="85">
    <w:p w14:paraId="0211DB48" w14:textId="3FB882F4" w:rsidR="005D47F6" w:rsidRPr="00B656CC" w:rsidRDefault="005D47F6" w:rsidP="00F60551">
      <w:pPr>
        <w:pStyle w:val="a5"/>
        <w:rPr>
          <w:rFonts w:ascii="Tahoma" w:hAnsi="Tahoma" w:cs="Tahoma"/>
          <w:color w:val="FF0000"/>
          <w:sz w:val="16"/>
          <w:szCs w:val="16"/>
        </w:rPr>
      </w:pPr>
      <w:r w:rsidRPr="00B656CC">
        <w:rPr>
          <w:rStyle w:val="a7"/>
          <w:rFonts w:ascii="Tahoma" w:hAnsi="Tahoma" w:cs="Tahoma"/>
          <w:color w:val="FF0000"/>
          <w:sz w:val="16"/>
          <w:szCs w:val="16"/>
        </w:rPr>
        <w:footnoteRef/>
      </w:r>
      <w:r w:rsidRPr="00B656CC">
        <w:rPr>
          <w:rFonts w:ascii="Tahoma" w:hAnsi="Tahoma" w:cs="Tahoma"/>
          <w:sz w:val="16"/>
          <w:szCs w:val="16"/>
        </w:rPr>
        <w:t xml:space="preserve"> Включается, </w:t>
      </w:r>
      <w:r w:rsidRPr="002B1194">
        <w:rPr>
          <w:rFonts w:ascii="Tahoma" w:eastAsia="Times New Roman" w:hAnsi="Tahoma" w:cs="Tahoma"/>
          <w:sz w:val="16"/>
          <w:szCs w:val="16"/>
          <w:lang w:eastAsia="ar-SA"/>
        </w:rPr>
        <w:t xml:space="preserve">если Заказчиком является РОКС НН, работающий </w:t>
      </w:r>
      <w:proofErr w:type="spellStart"/>
      <w:r w:rsidRPr="002B1194">
        <w:rPr>
          <w:rFonts w:ascii="Tahoma" w:eastAsia="Times New Roman" w:hAnsi="Tahoma" w:cs="Tahoma"/>
          <w:sz w:val="16"/>
          <w:szCs w:val="16"/>
          <w:lang w:eastAsia="ar-SA"/>
        </w:rPr>
        <w:t>ая</w:t>
      </w:r>
      <w:proofErr w:type="spellEnd"/>
      <w:r w:rsidRPr="002B1194">
        <w:rPr>
          <w:rFonts w:ascii="Tahoma" w:eastAsia="Times New Roman" w:hAnsi="Tahoma" w:cs="Tahoma"/>
          <w:sz w:val="16"/>
          <w:szCs w:val="16"/>
          <w:lang w:eastAsia="ar-SA"/>
        </w:rPr>
        <w:t xml:space="preserve"> по 223-ФЗ: АО «Аэропорт Норильск»</w:t>
      </w:r>
      <w:r>
        <w:rPr>
          <w:rFonts w:ascii="Tahoma" w:eastAsia="Times New Roman" w:hAnsi="Tahoma" w:cs="Tahoma"/>
          <w:sz w:val="16"/>
          <w:szCs w:val="16"/>
          <w:lang w:eastAsia="ar-SA"/>
        </w:rPr>
        <w:t xml:space="preserve">. </w:t>
      </w:r>
      <w:r w:rsidRPr="00B656CC">
        <w:rPr>
          <w:rFonts w:ascii="Tahoma" w:eastAsia="Times New Roman" w:hAnsi="Tahoma" w:cs="Tahoma"/>
          <w:sz w:val="16"/>
          <w:szCs w:val="16"/>
          <w:lang w:eastAsia="ar-SA"/>
        </w:rPr>
        <w:t>Если локальным актом Компании / РОКС НН не введен единый платежный день, строка исключается.</w:t>
      </w:r>
    </w:p>
  </w:footnote>
  <w:footnote w:id="86">
    <w:p w14:paraId="0238827B" w14:textId="77777777" w:rsidR="005D47F6" w:rsidRPr="00D20DB0" w:rsidRDefault="005D47F6" w:rsidP="00F60551">
      <w:pPr>
        <w:pStyle w:val="a5"/>
        <w:jc w:val="both"/>
        <w:rPr>
          <w:rFonts w:ascii="Tahoma" w:eastAsia="Times New Roman" w:hAnsi="Tahoma" w:cs="Tahoma"/>
          <w:sz w:val="16"/>
          <w:szCs w:val="16"/>
          <w:lang w:eastAsia="ar-SA"/>
        </w:rPr>
      </w:pPr>
      <w:r w:rsidRPr="002B1194">
        <w:rPr>
          <w:rStyle w:val="a7"/>
          <w:rFonts w:ascii="Tahoma" w:hAnsi="Tahoma" w:cs="Tahoma"/>
          <w:color w:val="FF0000"/>
          <w:sz w:val="16"/>
          <w:szCs w:val="16"/>
        </w:rPr>
        <w:footnoteRef/>
      </w:r>
      <w:r w:rsidRPr="002B1194">
        <w:rPr>
          <w:rFonts w:ascii="Tahoma" w:hAnsi="Tahoma" w:cs="Tahoma"/>
          <w:sz w:val="16"/>
          <w:szCs w:val="16"/>
        </w:rPr>
        <w:t xml:space="preserve"> </w:t>
      </w:r>
      <w:r w:rsidRPr="002B1194">
        <w:rPr>
          <w:rFonts w:ascii="Tahoma" w:eastAsia="Times New Roman" w:hAnsi="Tahoma" w:cs="Tahoma"/>
          <w:sz w:val="16"/>
          <w:szCs w:val="16"/>
          <w:lang w:eastAsia="ar-SA"/>
        </w:rPr>
        <w:t>Если Заказчиком являются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4CF24B73" w14:textId="0FCD873F" w:rsidR="005D47F6" w:rsidRPr="002B1194" w:rsidRDefault="005D47F6" w:rsidP="00F60551">
      <w:pPr>
        <w:pStyle w:val="a5"/>
        <w:jc w:val="both"/>
        <w:rPr>
          <w:rFonts w:ascii="Tahoma" w:eastAsia="Times New Roman" w:hAnsi="Tahoma" w:cs="Tahoma"/>
          <w:sz w:val="16"/>
          <w:szCs w:val="16"/>
          <w:lang w:eastAsia="ar-SA"/>
        </w:rPr>
      </w:pPr>
      <w:r w:rsidRPr="00237BAD">
        <w:rPr>
          <w:rFonts w:ascii="Tahoma" w:eastAsia="Times New Roman" w:hAnsi="Tahoma" w:cs="Tahoma"/>
          <w:sz w:val="16"/>
          <w:szCs w:val="16"/>
          <w:lang w:eastAsia="ar-SA"/>
        </w:rPr>
        <w:t xml:space="preserve">- Для обычных контрагентов: не позднее 7 </w:t>
      </w:r>
      <w:proofErr w:type="spellStart"/>
      <w:r w:rsidRPr="00237BAD">
        <w:rPr>
          <w:rFonts w:ascii="Tahoma" w:eastAsia="Times New Roman" w:hAnsi="Tahoma" w:cs="Tahoma"/>
          <w:sz w:val="16"/>
          <w:szCs w:val="16"/>
          <w:lang w:eastAsia="ar-SA"/>
        </w:rPr>
        <w:t>р.д</w:t>
      </w:r>
      <w:proofErr w:type="spellEnd"/>
      <w:r w:rsidRPr="00237BAD">
        <w:rPr>
          <w:rFonts w:ascii="Tahoma" w:eastAsia="Times New Roman" w:hAnsi="Tahoma" w:cs="Tahoma"/>
          <w:sz w:val="16"/>
          <w:szCs w:val="16"/>
          <w:lang w:eastAsia="ar-SA"/>
        </w:rPr>
        <w:t>. с даты приемки поставленного товара, выполненной работы (ее результатов), оказанной услуги (</w:t>
      </w:r>
      <w:r w:rsidRPr="00B656CC">
        <w:rPr>
          <w:rFonts w:ascii="Tahoma" w:eastAsia="Times New Roman" w:hAnsi="Tahoma" w:cs="Tahoma"/>
          <w:sz w:val="16"/>
          <w:szCs w:val="16"/>
          <w:lang w:eastAsia="ar-SA"/>
        </w:rPr>
        <w:t>если иное не установлено в Положении о закупке</w:t>
      </w:r>
      <w:r w:rsidRPr="002B1194">
        <w:rPr>
          <w:rFonts w:ascii="Tahoma" w:eastAsia="Times New Roman" w:hAnsi="Tahoma" w:cs="Tahoma"/>
          <w:sz w:val="16"/>
          <w:szCs w:val="16"/>
          <w:lang w:eastAsia="ar-SA"/>
        </w:rPr>
        <w:t>) (</w:t>
      </w:r>
      <w:proofErr w:type="spellStart"/>
      <w:r w:rsidRPr="002B1194">
        <w:rPr>
          <w:rFonts w:ascii="Tahoma" w:eastAsia="Times New Roman" w:hAnsi="Tahoma" w:cs="Tahoma"/>
          <w:sz w:val="16"/>
          <w:szCs w:val="16"/>
          <w:lang w:eastAsia="ar-SA"/>
        </w:rPr>
        <w:t>пп</w:t>
      </w:r>
      <w:proofErr w:type="spellEnd"/>
      <w:r w:rsidRPr="002B1194">
        <w:rPr>
          <w:rFonts w:ascii="Tahoma" w:eastAsia="Times New Roman" w:hAnsi="Tahoma" w:cs="Tahoma"/>
          <w:sz w:val="16"/>
          <w:szCs w:val="16"/>
          <w:lang w:eastAsia="ar-SA"/>
        </w:rPr>
        <w:t>. 5.3, ст. 3 ФЗ-223).</w:t>
      </w:r>
    </w:p>
    <w:p w14:paraId="06455F6A" w14:textId="1A8C7289" w:rsidR="005D47F6" w:rsidRPr="00237BAD" w:rsidRDefault="005D47F6" w:rsidP="00F60551">
      <w:pPr>
        <w:pStyle w:val="a5"/>
        <w:jc w:val="both"/>
        <w:rPr>
          <w:rFonts w:ascii="Tahoma" w:eastAsia="Times New Roman" w:hAnsi="Tahoma" w:cs="Tahoma"/>
          <w:sz w:val="16"/>
          <w:szCs w:val="16"/>
          <w:lang w:eastAsia="ar-SA"/>
        </w:rPr>
      </w:pPr>
      <w:r w:rsidRPr="00D20DB0">
        <w:rPr>
          <w:rFonts w:ascii="Tahoma" w:eastAsia="Times New Roman" w:hAnsi="Tahoma" w:cs="Tahoma"/>
          <w:sz w:val="16"/>
          <w:szCs w:val="16"/>
          <w:lang w:eastAsia="ar-SA"/>
        </w:rPr>
        <w:t xml:space="preserve">- Для субъектов малого и среднего бизнеса: не позднее 7 </w:t>
      </w:r>
      <w:proofErr w:type="spellStart"/>
      <w:r w:rsidRPr="00D20DB0">
        <w:rPr>
          <w:rFonts w:ascii="Tahoma" w:eastAsia="Times New Roman" w:hAnsi="Tahoma" w:cs="Tahoma"/>
          <w:sz w:val="16"/>
          <w:szCs w:val="16"/>
          <w:lang w:eastAsia="ar-SA"/>
        </w:rPr>
        <w:t>р.д</w:t>
      </w:r>
      <w:proofErr w:type="spellEnd"/>
      <w:r w:rsidRPr="00D20DB0">
        <w:rPr>
          <w:rFonts w:ascii="Tahoma" w:eastAsia="Times New Roman"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w:t>
      </w:r>
      <w:r w:rsidRPr="00237BAD">
        <w:rPr>
          <w:rFonts w:ascii="Tahoma" w:eastAsia="Times New Roman" w:hAnsi="Tahoma" w:cs="Tahoma"/>
          <w:sz w:val="16"/>
          <w:szCs w:val="16"/>
          <w:lang w:eastAsia="ar-SA"/>
        </w:rPr>
        <w:t>купках товаров, работ, услуг отдельными видами юридических лиц").</w:t>
      </w:r>
    </w:p>
    <w:p w14:paraId="2E6A0774" w14:textId="77777777" w:rsidR="005D47F6" w:rsidRPr="00237BAD" w:rsidRDefault="005D47F6" w:rsidP="00F60551">
      <w:pPr>
        <w:pStyle w:val="a5"/>
        <w:jc w:val="both"/>
        <w:rPr>
          <w:rFonts w:ascii="Tahoma" w:eastAsia="Times New Roman" w:hAnsi="Tahoma" w:cs="Tahoma"/>
          <w:sz w:val="16"/>
          <w:szCs w:val="16"/>
          <w:lang w:eastAsia="ar-SA"/>
        </w:rPr>
      </w:pPr>
      <w:r w:rsidRPr="00237BAD">
        <w:rPr>
          <w:rFonts w:ascii="Tahoma" w:eastAsia="Times New Roman" w:hAnsi="Tahoma" w:cs="Tahoma"/>
          <w:sz w:val="16"/>
          <w:szCs w:val="16"/>
          <w:lang w:eastAsia="ar-SA"/>
        </w:rPr>
        <w:t xml:space="preserve">Данное ограничение по сроку оплаты не распространяется на выплату аванса и иные выплаты в </w:t>
      </w:r>
      <w:proofErr w:type="spellStart"/>
      <w:r w:rsidRPr="00237BAD">
        <w:rPr>
          <w:rFonts w:ascii="Tahoma" w:eastAsia="Times New Roman" w:hAnsi="Tahoma" w:cs="Tahoma"/>
          <w:sz w:val="16"/>
          <w:szCs w:val="16"/>
          <w:lang w:eastAsia="ar-SA"/>
        </w:rPr>
        <w:t>т.ч</w:t>
      </w:r>
      <w:proofErr w:type="spellEnd"/>
      <w:r w:rsidRPr="00237BAD">
        <w:rPr>
          <w:rFonts w:ascii="Tahoma" w:eastAsia="Times New Roman" w:hAnsi="Tahoma" w:cs="Tahoma"/>
          <w:sz w:val="16"/>
          <w:szCs w:val="16"/>
          <w:lang w:eastAsia="ar-SA"/>
        </w:rPr>
        <w:t>. гарантийное удержание.</w:t>
      </w:r>
    </w:p>
  </w:footnote>
  <w:footnote w:id="87">
    <w:p w14:paraId="5A2B9E06" w14:textId="24922716" w:rsidR="005D47F6" w:rsidRPr="00D20DB0" w:rsidRDefault="005D47F6" w:rsidP="00B656CC">
      <w:pPr>
        <w:pStyle w:val="affc"/>
        <w:spacing w:before="0" w:after="0"/>
        <w:jc w:val="left"/>
      </w:pPr>
      <w:r w:rsidRPr="002B1194">
        <w:rPr>
          <w:rStyle w:val="a7"/>
          <w:color w:val="FF0000"/>
        </w:rPr>
        <w:footnoteRef/>
      </w:r>
      <w:r w:rsidRPr="002B1194">
        <w:t xml:space="preserve"> </w:t>
      </w:r>
      <w:r w:rsidRPr="00E31BB3">
        <w:t>Исключить, если НДС не облагается либо контрагент не является плательщиком НДС или освобождён от исполнения обязанностей плательщика НДС</w:t>
      </w:r>
      <w:r>
        <w:t>.</w:t>
      </w:r>
    </w:p>
  </w:footnote>
  <w:footnote w:id="88">
    <w:p w14:paraId="2405EE13" w14:textId="77777777" w:rsidR="005D47F6" w:rsidRPr="002B1194" w:rsidRDefault="005D47F6" w:rsidP="00F60551">
      <w:pPr>
        <w:pStyle w:val="a5"/>
        <w:rPr>
          <w:rFonts w:ascii="Tahoma" w:eastAsia="Times New Roman" w:hAnsi="Tahoma" w:cs="Tahoma"/>
          <w:sz w:val="16"/>
          <w:szCs w:val="16"/>
          <w:lang w:eastAsia="ar-SA"/>
        </w:rPr>
      </w:pPr>
      <w:r w:rsidRPr="002B1194">
        <w:rPr>
          <w:rStyle w:val="a7"/>
          <w:rFonts w:ascii="Tahoma" w:hAnsi="Tahoma" w:cs="Tahoma"/>
          <w:color w:val="FF0000"/>
          <w:sz w:val="16"/>
          <w:szCs w:val="16"/>
        </w:rPr>
        <w:footnoteRef/>
      </w:r>
      <w:r w:rsidRPr="002B1194">
        <w:rPr>
          <w:rFonts w:ascii="Tahoma" w:eastAsia="Times New Roman" w:hAnsi="Tahoma" w:cs="Tahoma"/>
          <w:sz w:val="16"/>
          <w:szCs w:val="16"/>
          <w:lang w:eastAsia="ar-SA"/>
        </w:rPr>
        <w:t xml:space="preserve"> Включается, если по договору предусмотрено несколько этапов оказания услуг.</w:t>
      </w:r>
    </w:p>
  </w:footnote>
  <w:footnote w:id="89">
    <w:p w14:paraId="48FC3CC1" w14:textId="30FD4196" w:rsidR="005D47F6" w:rsidRPr="00B656CC" w:rsidRDefault="005D47F6">
      <w:pPr>
        <w:pStyle w:val="a5"/>
        <w:rPr>
          <w:rFonts w:ascii="Tahoma" w:hAnsi="Tahoma" w:cs="Tahoma"/>
          <w:sz w:val="16"/>
          <w:szCs w:val="16"/>
        </w:rPr>
      </w:pPr>
      <w:r w:rsidRPr="00150A10">
        <w:rPr>
          <w:rStyle w:val="a7"/>
          <w:rFonts w:ascii="Tahoma" w:hAnsi="Tahoma" w:cs="Tahoma"/>
          <w:color w:val="FF0000"/>
          <w:sz w:val="16"/>
          <w:szCs w:val="16"/>
        </w:rPr>
        <w:footnoteRef/>
      </w:r>
      <w:r w:rsidRPr="00150A10">
        <w:rPr>
          <w:rFonts w:ascii="Tahoma" w:hAnsi="Tahoma" w:cs="Tahoma"/>
          <w:color w:val="FF0000"/>
          <w:sz w:val="16"/>
          <w:szCs w:val="16"/>
        </w:rPr>
        <w:t xml:space="preserve"> </w:t>
      </w:r>
      <w:r w:rsidRPr="00B656CC">
        <w:rPr>
          <w:rFonts w:ascii="Tahoma" w:hAnsi="Tahoma" w:cs="Tahoma"/>
          <w:sz w:val="16"/>
          <w:szCs w:val="16"/>
        </w:rPr>
        <w:t>Включается, если заказчиком является РОКС НН, работающий по 223-ФЗ.</w:t>
      </w:r>
    </w:p>
  </w:footnote>
  <w:footnote w:id="90">
    <w:p w14:paraId="39EFE1E3" w14:textId="77777777" w:rsidR="005D47F6" w:rsidRPr="002B1194" w:rsidRDefault="005D47F6" w:rsidP="00AF721F">
      <w:pPr>
        <w:pStyle w:val="a5"/>
        <w:jc w:val="both"/>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2B1194">
        <w:rPr>
          <w:rFonts w:ascii="Tahoma" w:hAnsi="Tahoma" w:cs="Tahoma"/>
          <w:sz w:val="16"/>
          <w:szCs w:val="16"/>
        </w:rPr>
        <w:t xml:space="preserve"> </w:t>
      </w:r>
      <w:r w:rsidRPr="002B1194">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w:t>
      </w:r>
      <w:r w:rsidRPr="00150A10">
        <w:rPr>
          <w:rFonts w:ascii="Tahoma" w:eastAsia="Times New Roman" w:hAnsi="Tahoma" w:cs="Tahoma"/>
          <w:sz w:val="16"/>
          <w:szCs w:val="16"/>
          <w:lang w:eastAsia="ar-SA"/>
        </w:rPr>
        <w:t xml:space="preserve">. </w:t>
      </w:r>
      <w:r w:rsidRPr="008869EA">
        <w:rPr>
          <w:rFonts w:ascii="Tahoma" w:eastAsia="Times New Roman" w:hAnsi="Tahoma" w:cs="Tahoma"/>
          <w:sz w:val="16"/>
          <w:szCs w:val="16"/>
          <w:lang w:eastAsia="ar-SA"/>
        </w:rPr>
        <w:t>Если локальным актом Компании / РОКС НН не введен единый платежный день, строка исключается.</w:t>
      </w:r>
    </w:p>
  </w:footnote>
  <w:footnote w:id="91">
    <w:p w14:paraId="27220353" w14:textId="77777777" w:rsidR="005D47F6" w:rsidRPr="00901459" w:rsidRDefault="005D47F6" w:rsidP="00972517">
      <w:pPr>
        <w:pStyle w:val="affc"/>
        <w:spacing w:before="0" w:after="0"/>
        <w:jc w:val="left"/>
      </w:pPr>
      <w:r w:rsidRPr="008869EA">
        <w:rPr>
          <w:rStyle w:val="a7"/>
          <w:color w:val="FF0000"/>
        </w:rPr>
        <w:footnoteRef/>
      </w:r>
      <w:r w:rsidRPr="00901459">
        <w:t xml:space="preserve"> Включается, если ЕПД не используется.</w:t>
      </w:r>
    </w:p>
  </w:footnote>
  <w:footnote w:id="92">
    <w:p w14:paraId="42B99F8A" w14:textId="77777777" w:rsidR="005D47F6" w:rsidRPr="00237BAD" w:rsidRDefault="005D47F6" w:rsidP="002A58EB">
      <w:pPr>
        <w:pStyle w:val="a5"/>
        <w:jc w:val="both"/>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237BAD">
        <w:rPr>
          <w:rFonts w:ascii="Tahoma" w:hAnsi="Tahoma" w:cs="Tahoma"/>
          <w:sz w:val="16"/>
          <w:szCs w:val="16"/>
        </w:rPr>
        <w:t xml:space="preserve"> </w:t>
      </w:r>
      <w:r w:rsidRPr="00237BAD">
        <w:rPr>
          <w:rFonts w:ascii="Tahoma" w:eastAsia="Times New Roman" w:hAnsi="Tahoma" w:cs="Tahoma"/>
          <w:sz w:val="16"/>
          <w:szCs w:val="16"/>
          <w:lang w:eastAsia="ar-SA"/>
        </w:rPr>
        <w:t>Включается, если используется ЕПД.</w:t>
      </w:r>
    </w:p>
  </w:footnote>
  <w:footnote w:id="93">
    <w:p w14:paraId="662A39A9" w14:textId="77777777" w:rsidR="005D47F6" w:rsidRPr="00237BAD" w:rsidRDefault="005D47F6" w:rsidP="002A58EB">
      <w:pPr>
        <w:pStyle w:val="a5"/>
        <w:jc w:val="both"/>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237BAD">
        <w:rPr>
          <w:rFonts w:ascii="Tahoma" w:hAnsi="Tahoma" w:cs="Tahoma"/>
          <w:sz w:val="16"/>
          <w:szCs w:val="16"/>
        </w:rPr>
        <w:t xml:space="preserve"> </w:t>
      </w:r>
      <w:r w:rsidRPr="00237BAD">
        <w:rPr>
          <w:rFonts w:ascii="Tahoma" w:eastAsia="Times New Roman" w:hAnsi="Tahoma" w:cs="Tahoma"/>
          <w:sz w:val="16"/>
          <w:szCs w:val="16"/>
          <w:lang w:eastAsia="ar-SA"/>
        </w:rPr>
        <w:t>Включается, если ЕПД не используется.</w:t>
      </w:r>
    </w:p>
  </w:footnote>
  <w:footnote w:id="94">
    <w:p w14:paraId="046C2E89" w14:textId="0E6A0C82" w:rsidR="005D47F6" w:rsidRPr="00B656CC" w:rsidRDefault="005D47F6">
      <w:pPr>
        <w:pStyle w:val="a5"/>
        <w:rPr>
          <w:rFonts w:ascii="Tahoma" w:hAnsi="Tahoma" w:cs="Tahoma"/>
          <w:sz w:val="16"/>
          <w:szCs w:val="16"/>
        </w:rPr>
      </w:pPr>
      <w:r w:rsidRPr="008869EA">
        <w:rPr>
          <w:rStyle w:val="a7"/>
          <w:rFonts w:ascii="Tahoma" w:hAnsi="Tahoma" w:cs="Tahoma"/>
          <w:color w:val="FF0000"/>
          <w:sz w:val="16"/>
          <w:szCs w:val="16"/>
        </w:rPr>
        <w:footnoteRef/>
      </w:r>
      <w:r w:rsidRPr="00B656CC">
        <w:rPr>
          <w:rFonts w:ascii="Tahoma" w:hAnsi="Tahoma" w:cs="Tahoma"/>
          <w:sz w:val="16"/>
          <w:szCs w:val="16"/>
        </w:rPr>
        <w:t xml:space="preserve"> Включается, если заказчиком является РОКС НН, неработающий по 223-ФЗ.</w:t>
      </w:r>
    </w:p>
  </w:footnote>
  <w:footnote w:id="95">
    <w:p w14:paraId="7B1E6044" w14:textId="77777777" w:rsidR="005D47F6" w:rsidRPr="00237CDC" w:rsidRDefault="005D47F6" w:rsidP="00B638A2">
      <w:pPr>
        <w:pStyle w:val="affc"/>
        <w:spacing w:before="0" w:after="0"/>
        <w:jc w:val="left"/>
      </w:pPr>
      <w:r w:rsidRPr="008869EA">
        <w:rPr>
          <w:rStyle w:val="a7"/>
          <w:color w:val="FF0000"/>
        </w:rPr>
        <w:footnoteRef/>
      </w:r>
      <w:r w:rsidRPr="00901459">
        <w:t xml:space="preserve"> </w:t>
      </w:r>
      <w:r w:rsidRPr="00237CDC">
        <w:t>Указывается день недели, определенный локальным актом Компании / РОКС НН, в которой введен единый платежный день.</w:t>
      </w:r>
    </w:p>
  </w:footnote>
  <w:footnote w:id="96">
    <w:p w14:paraId="2C8FC6E6" w14:textId="0D8D3BE4" w:rsidR="005D47F6" w:rsidRPr="00237BAD" w:rsidRDefault="005D47F6" w:rsidP="00044805">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237BAD">
        <w:rPr>
          <w:rFonts w:ascii="Tahoma" w:eastAsia="Times New Roman" w:hAnsi="Tahoma" w:cs="Tahoma"/>
          <w:sz w:val="16"/>
          <w:szCs w:val="16"/>
          <w:lang w:eastAsia="ar-SA"/>
        </w:rPr>
        <w:t xml:space="preserve"> Включается, если по договору предусмотрено несколько этапов оказания услуг.</w:t>
      </w:r>
    </w:p>
  </w:footnote>
  <w:footnote w:id="97">
    <w:p w14:paraId="5AF3136D" w14:textId="77777777" w:rsidR="005D47F6" w:rsidRPr="00237BAD" w:rsidRDefault="005D47F6" w:rsidP="00692628">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B656CC">
        <w:rPr>
          <w:rFonts w:ascii="Tahoma" w:hAnsi="Tahoma" w:cs="Tahoma"/>
          <w:sz w:val="16"/>
          <w:szCs w:val="16"/>
        </w:rPr>
        <w:t xml:space="preserve"> </w:t>
      </w:r>
      <w:r w:rsidRPr="00237BAD">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98">
    <w:p w14:paraId="564A6492" w14:textId="7E3F6008" w:rsidR="005D47F6" w:rsidRPr="00044805" w:rsidRDefault="005D47F6" w:rsidP="00044805">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99">
    <w:p w14:paraId="69D21ACF" w14:textId="77777777" w:rsidR="005D47F6" w:rsidRPr="00044805" w:rsidRDefault="005D47F6" w:rsidP="00692628">
      <w:pPr>
        <w:pStyle w:val="a5"/>
        <w:rPr>
          <w:rFonts w:ascii="Tahoma" w:hAnsi="Tahoma" w:cs="Tahoma"/>
          <w:sz w:val="16"/>
          <w:szCs w:val="16"/>
        </w:rPr>
      </w:pPr>
      <w:r w:rsidRPr="00B656CC">
        <w:rPr>
          <w:rStyle w:val="a7"/>
          <w:rFonts w:ascii="Tahoma" w:hAnsi="Tahoma" w:cs="Tahoma"/>
          <w:color w:val="FF0000"/>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100">
    <w:p w14:paraId="61DAC325" w14:textId="77777777" w:rsidR="005D47F6" w:rsidRPr="004C7762" w:rsidRDefault="005D47F6" w:rsidP="00350773">
      <w:pPr>
        <w:pStyle w:val="afff2"/>
      </w:pPr>
      <w:r w:rsidRPr="00B656CC">
        <w:rPr>
          <w:rStyle w:val="a7"/>
          <w:color w:val="FF0000"/>
        </w:rPr>
        <w:footnoteRef/>
      </w:r>
      <w:r w:rsidRPr="00253FB9">
        <w:rPr>
          <w:rStyle w:val="a7"/>
        </w:rPr>
        <w:t xml:space="preserve"> </w:t>
      </w:r>
      <w:r w:rsidRPr="004C7762">
        <w:t>Если цена Договора установлена в иностранной валюте.</w:t>
      </w:r>
    </w:p>
  </w:footnote>
  <w:footnote w:id="101">
    <w:p w14:paraId="3C5B67AB" w14:textId="77777777" w:rsidR="005D47F6" w:rsidRPr="009A2AB2" w:rsidRDefault="005D47F6" w:rsidP="00692628">
      <w:pPr>
        <w:pStyle w:val="a5"/>
        <w:rPr>
          <w:rFonts w:ascii="Tahoma" w:hAnsi="Tahoma" w:cs="Tahoma"/>
          <w:sz w:val="16"/>
          <w:szCs w:val="16"/>
        </w:rPr>
      </w:pPr>
      <w:r w:rsidRPr="00B656CC">
        <w:rPr>
          <w:rStyle w:val="a7"/>
          <w:rFonts w:ascii="Tahoma" w:hAnsi="Tahoma" w:cs="Tahoma"/>
          <w:color w:val="FF0000"/>
          <w:sz w:val="16"/>
          <w:szCs w:val="16"/>
        </w:rPr>
        <w:footnoteRef/>
      </w:r>
      <w:r w:rsidRPr="009A2AB2">
        <w:rPr>
          <w:rFonts w:ascii="Tahoma" w:hAnsi="Tahoma" w:cs="Tahoma"/>
          <w:sz w:val="16"/>
          <w:szCs w:val="16"/>
        </w:rPr>
        <w:t xml:space="preserve"> Включается, если Договор заключается Главным офисом Компании.</w:t>
      </w:r>
    </w:p>
  </w:footnote>
  <w:footnote w:id="102">
    <w:p w14:paraId="19A4D740" w14:textId="77777777" w:rsidR="005D47F6" w:rsidRPr="00793951"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103">
    <w:p w14:paraId="63E27AB4" w14:textId="77777777" w:rsidR="005D47F6" w:rsidRPr="00793951"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Количество </w:t>
      </w:r>
      <w:proofErr w:type="spellStart"/>
      <w:r w:rsidRPr="00793951">
        <w:rPr>
          <w:rFonts w:ascii="Tahoma" w:hAnsi="Tahoma" w:cs="Tahoma"/>
          <w:sz w:val="16"/>
          <w:szCs w:val="16"/>
        </w:rPr>
        <w:t>р.д</w:t>
      </w:r>
      <w:proofErr w:type="spellEnd"/>
      <w:r w:rsidRPr="00793951">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04">
    <w:p w14:paraId="16DFCDEF" w14:textId="0966F356" w:rsidR="005D47F6" w:rsidRPr="00B656CC" w:rsidRDefault="005D47F6" w:rsidP="00734589">
      <w:pPr>
        <w:pStyle w:val="a5"/>
        <w:rPr>
          <w:rFonts w:ascii="Tahoma" w:hAnsi="Tahoma" w:cs="Tahoma"/>
          <w:sz w:val="16"/>
          <w:szCs w:val="16"/>
        </w:rPr>
      </w:pPr>
      <w:r w:rsidRPr="00B656CC">
        <w:rPr>
          <w:rStyle w:val="a7"/>
          <w:rFonts w:ascii="Tahoma" w:hAnsi="Tahoma" w:cs="Tahoma"/>
          <w:color w:val="FF0000"/>
          <w:sz w:val="16"/>
          <w:szCs w:val="16"/>
        </w:rPr>
        <w:footnoteRef/>
      </w:r>
      <w:r w:rsidRPr="00B656CC">
        <w:rPr>
          <w:rStyle w:val="a7"/>
          <w:rFonts w:ascii="Tahoma" w:hAnsi="Tahoma" w:cs="Tahoma"/>
          <w:color w:val="FF0000"/>
          <w:sz w:val="16"/>
          <w:szCs w:val="16"/>
        </w:rPr>
        <w:t xml:space="preserve"> </w:t>
      </w:r>
      <w:r w:rsidRPr="00793951">
        <w:rPr>
          <w:rFonts w:ascii="Tahoma" w:hAnsi="Tahoma" w:cs="Tahoma"/>
          <w:sz w:val="16"/>
          <w:szCs w:val="16"/>
        </w:rPr>
        <w:t xml:space="preserve">Если независимая гарантия исполнения обязательств, в том числе в течение гарантийного срока, </w:t>
      </w:r>
      <w:r w:rsidR="00CD2953" w:rsidRPr="00AF1BB7">
        <w:rPr>
          <w:rFonts w:ascii="Tahoma" w:hAnsi="Tahoma" w:cs="Tahoma"/>
          <w:sz w:val="16"/>
          <w:szCs w:val="16"/>
        </w:rPr>
        <w:t>для</w:t>
      </w:r>
      <w:r w:rsidRPr="00AF1BB7">
        <w:rPr>
          <w:rFonts w:ascii="Tahoma" w:hAnsi="Tahoma" w:cs="Tahoma"/>
          <w:sz w:val="16"/>
          <w:szCs w:val="16"/>
        </w:rPr>
        <w:t xml:space="preserve"> конкурентных закупок с участием СМСП в рамках 223-ФЗ (форма БГ с авансом/исполнения обязательств и возврата аванса).</w:t>
      </w:r>
    </w:p>
  </w:footnote>
  <w:footnote w:id="105">
    <w:p w14:paraId="028A3E09" w14:textId="77777777" w:rsidR="005D47F6" w:rsidRPr="00793951"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Включить, если Договор заключается не по 223-ФЗ.</w:t>
      </w:r>
    </w:p>
  </w:footnote>
  <w:footnote w:id="106">
    <w:p w14:paraId="29CD900C" w14:textId="77777777" w:rsidR="005D47F6" w:rsidRPr="00AF1BB7" w:rsidRDefault="005D47F6" w:rsidP="009C5CE9">
      <w:pPr>
        <w:pStyle w:val="a5"/>
        <w:rPr>
          <w:rFonts w:ascii="Tahoma" w:hAnsi="Tahoma" w:cs="Tahoma"/>
          <w:sz w:val="16"/>
          <w:szCs w:val="16"/>
        </w:rPr>
      </w:pPr>
      <w:r w:rsidRPr="00793951">
        <w:rPr>
          <w:rStyle w:val="a7"/>
          <w:rFonts w:ascii="Tahoma" w:hAnsi="Tahoma" w:cs="Tahoma"/>
          <w:color w:val="FF0000"/>
          <w:sz w:val="16"/>
          <w:szCs w:val="16"/>
        </w:rPr>
        <w:footnoteRef/>
      </w:r>
      <w:r w:rsidRPr="00793951">
        <w:rPr>
          <w:rFonts w:ascii="Tahoma" w:hAnsi="Tahoma" w:cs="Tahoma"/>
          <w:color w:val="FF0000"/>
          <w:sz w:val="16"/>
          <w:szCs w:val="16"/>
        </w:rPr>
        <w:t xml:space="preserve"> </w:t>
      </w:r>
      <w:r w:rsidRPr="00793951">
        <w:rPr>
          <w:rFonts w:ascii="Tahoma" w:hAnsi="Tahoma" w:cs="Tahoma"/>
          <w:sz w:val="16"/>
          <w:szCs w:val="16"/>
        </w:rPr>
        <w:t>Для конкурентных закупок с участием СМСП в рамках 223-ФЗ (форма БГ с авансом/исполнения обязательств и возврата аванса).</w:t>
      </w:r>
    </w:p>
  </w:footnote>
  <w:footnote w:id="107">
    <w:p w14:paraId="0C7A8F4D" w14:textId="77777777" w:rsidR="005D47F6" w:rsidRPr="00AF1BB7"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Style w:val="a7"/>
          <w:rFonts w:ascii="Tahoma" w:hAnsi="Tahoma" w:cs="Tahoma"/>
          <w:sz w:val="16"/>
          <w:szCs w:val="16"/>
        </w:rPr>
        <w:t xml:space="preserve"> </w:t>
      </w:r>
      <w:r w:rsidRPr="00793951">
        <w:rPr>
          <w:rFonts w:ascii="Tahoma" w:hAnsi="Tahoma" w:cs="Tahoma"/>
          <w:sz w:val="16"/>
          <w:szCs w:val="16"/>
        </w:rPr>
        <w:t>Включить, если Независимая гарантия обеспечивает исполнение обязательств по Д</w:t>
      </w:r>
      <w:r w:rsidRPr="00AF1BB7">
        <w:rPr>
          <w:rFonts w:ascii="Tahoma" w:hAnsi="Tahoma" w:cs="Tahoma"/>
          <w:sz w:val="16"/>
          <w:szCs w:val="16"/>
        </w:rPr>
        <w:t>оговору, в том числе в течение гарантийного срока и возврату авансового платежа.</w:t>
      </w:r>
    </w:p>
  </w:footnote>
  <w:footnote w:id="108">
    <w:p w14:paraId="54D84102" w14:textId="77777777" w:rsidR="005D47F6" w:rsidRPr="001F419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Для конкурентных закупок с участием СМСП в рамках 223-ФЗ (форма БГ с авансом исполнения обязательств и возврата аванса).</w:t>
      </w:r>
    </w:p>
  </w:footnote>
  <w:footnote w:id="109">
    <w:p w14:paraId="0742D7DE" w14:textId="77777777" w:rsidR="005D47F6" w:rsidRPr="00AF1BB7"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Количество </w:t>
      </w:r>
      <w:proofErr w:type="spellStart"/>
      <w:r w:rsidRPr="00793951">
        <w:rPr>
          <w:rFonts w:ascii="Tahoma" w:hAnsi="Tahoma" w:cs="Tahoma"/>
          <w:sz w:val="16"/>
          <w:szCs w:val="16"/>
        </w:rPr>
        <w:t>р.д</w:t>
      </w:r>
      <w:proofErr w:type="spellEnd"/>
      <w:r w:rsidRPr="00793951">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оказания Услуг</w:t>
      </w:r>
      <w:r w:rsidRPr="00AF1BB7">
        <w:rPr>
          <w:rFonts w:ascii="Tahoma" w:hAnsi="Tahoma" w:cs="Tahoma"/>
          <w:sz w:val="16"/>
          <w:szCs w:val="16"/>
        </w:rPr>
        <w:t>.</w:t>
      </w:r>
    </w:p>
  </w:footnote>
  <w:footnote w:id="110">
    <w:p w14:paraId="2A60044A" w14:textId="77777777" w:rsidR="005D47F6" w:rsidRPr="00793951"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Включить, если Договор заключается не по 223-ФЗ.</w:t>
      </w:r>
    </w:p>
  </w:footnote>
  <w:footnote w:id="111">
    <w:p w14:paraId="23CC4AA6" w14:textId="77777777" w:rsidR="005D47F6" w:rsidRPr="00793951"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Fonts w:ascii="Tahoma" w:hAnsi="Tahoma" w:cs="Tahoma"/>
          <w:sz w:val="16"/>
          <w:szCs w:val="16"/>
        </w:rPr>
        <w:t xml:space="preserve"> Включить, если Договор заключается не по 223-ФЗ.</w:t>
      </w:r>
    </w:p>
  </w:footnote>
  <w:footnote w:id="112">
    <w:p w14:paraId="6F589313" w14:textId="77777777" w:rsidR="005D47F6" w:rsidRPr="00AF1BB7"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793951">
        <w:rPr>
          <w:rStyle w:val="a7"/>
          <w:rFonts w:ascii="Tahoma" w:hAnsi="Tahoma" w:cs="Tahoma"/>
          <w:sz w:val="16"/>
          <w:szCs w:val="16"/>
        </w:rPr>
        <w:t xml:space="preserve"> </w:t>
      </w:r>
      <w:r w:rsidRPr="00793951">
        <w:rPr>
          <w:rFonts w:ascii="Tahoma" w:hAnsi="Tahoma" w:cs="Tahoma"/>
          <w:sz w:val="16"/>
          <w:szCs w:val="16"/>
        </w:rPr>
        <w:t>Для конкурентных закупок с участием СМСП в рамках 223-ФЗ (форма БГ н</w:t>
      </w:r>
      <w:r w:rsidRPr="00AF1BB7">
        <w:rPr>
          <w:rFonts w:ascii="Tahoma" w:hAnsi="Tahoma" w:cs="Tahoma"/>
          <w:sz w:val="16"/>
          <w:szCs w:val="16"/>
        </w:rPr>
        <w:t>а гарантийный срок).</w:t>
      </w:r>
    </w:p>
  </w:footnote>
  <w:footnote w:id="113">
    <w:p w14:paraId="3F96D5DA" w14:textId="77777777" w:rsidR="005D47F6" w:rsidRPr="00793951" w:rsidRDefault="005D47F6" w:rsidP="00411298">
      <w:pPr>
        <w:pStyle w:val="a5"/>
        <w:rPr>
          <w:rFonts w:ascii="Tahoma" w:hAnsi="Tahoma" w:cs="Tahoma"/>
          <w:sz w:val="16"/>
          <w:szCs w:val="16"/>
        </w:rPr>
      </w:pPr>
      <w:r w:rsidRPr="008869EA">
        <w:rPr>
          <w:rStyle w:val="a7"/>
          <w:rFonts w:ascii="Tahoma" w:hAnsi="Tahoma" w:cs="Tahoma"/>
          <w:color w:val="FF0000"/>
          <w:sz w:val="16"/>
          <w:szCs w:val="16"/>
        </w:rPr>
        <w:footnoteRef/>
      </w:r>
      <w:r w:rsidRPr="00793951">
        <w:rPr>
          <w:rFonts w:ascii="Tahoma" w:hAnsi="Tahoma" w:cs="Tahoma"/>
          <w:sz w:val="16"/>
          <w:szCs w:val="16"/>
        </w:rPr>
        <w:t xml:space="preserve"> Правила, применяемые в АО «ЕРП», АО «КРП», «АО «ЛП»:</w:t>
      </w:r>
    </w:p>
    <w:p w14:paraId="1896DBFF" w14:textId="77777777" w:rsidR="005D47F6" w:rsidRPr="00B656CC" w:rsidRDefault="005D47F6" w:rsidP="00411298">
      <w:pPr>
        <w:pStyle w:val="a5"/>
        <w:rPr>
          <w:rFonts w:ascii="Tahoma" w:hAnsi="Tahoma" w:cs="Tahoma"/>
          <w:sz w:val="16"/>
          <w:szCs w:val="16"/>
        </w:rPr>
      </w:pPr>
      <w:r w:rsidRPr="00B656CC">
        <w:rPr>
          <w:rFonts w:ascii="Tahoma" w:hAnsi="Tahoma" w:cs="Tahoma"/>
          <w:sz w:val="16"/>
          <w:szCs w:val="16"/>
        </w:rPr>
        <w:t>- 10% от цены Договора, если победителем по результатам закупочных процедур, предложено окончательное коммерческое предложение, которое на 25% ниже начальной (максимальной) цены Договора;</w:t>
      </w:r>
    </w:p>
    <w:p w14:paraId="6E828A45" w14:textId="77777777" w:rsidR="005D47F6" w:rsidRPr="00B656CC" w:rsidRDefault="005D47F6" w:rsidP="00411298">
      <w:pPr>
        <w:pStyle w:val="a5"/>
        <w:rPr>
          <w:rFonts w:ascii="Tahoma" w:hAnsi="Tahoma" w:cs="Tahoma"/>
          <w:sz w:val="16"/>
          <w:szCs w:val="16"/>
        </w:rPr>
      </w:pPr>
      <w:r w:rsidRPr="00B656CC">
        <w:rPr>
          <w:rFonts w:ascii="Tahoma" w:hAnsi="Tahoma" w:cs="Tahoma"/>
          <w:sz w:val="16"/>
          <w:szCs w:val="16"/>
        </w:rPr>
        <w:t>- 20% от цены Договора, если победителем по результатам закупочных процедур, предложено окончательное коммерческое предложение, которое на 30% ниже начальной (максимальной) цены Договора;</w:t>
      </w:r>
    </w:p>
    <w:p w14:paraId="20FF6198" w14:textId="77777777" w:rsidR="005D47F6" w:rsidRPr="00B656CC" w:rsidRDefault="005D47F6" w:rsidP="00411298">
      <w:pPr>
        <w:pStyle w:val="a5"/>
        <w:rPr>
          <w:rFonts w:ascii="Tahoma" w:hAnsi="Tahoma" w:cs="Tahoma"/>
          <w:sz w:val="16"/>
          <w:szCs w:val="16"/>
        </w:rPr>
      </w:pPr>
      <w:r w:rsidRPr="00B656CC">
        <w:rPr>
          <w:rFonts w:ascii="Tahoma" w:hAnsi="Tahoma" w:cs="Tahoma"/>
          <w:sz w:val="16"/>
          <w:szCs w:val="16"/>
        </w:rPr>
        <w:t>- 30% от цены Договора, если победителем по результатам закупочных процедур, предложено окончательное коммерческое предложение, которое на 50% ниже начальной (максимальной) цены Договора.</w:t>
      </w:r>
    </w:p>
  </w:footnote>
  <w:footnote w:id="114">
    <w:p w14:paraId="4B6F7190" w14:textId="77777777" w:rsidR="005D47F6" w:rsidRPr="00793951" w:rsidRDefault="005D47F6" w:rsidP="001A5825">
      <w:pPr>
        <w:pStyle w:val="a5"/>
        <w:rPr>
          <w:rFonts w:ascii="Tahoma" w:hAnsi="Tahoma" w:cs="Tahoma"/>
          <w:sz w:val="16"/>
          <w:szCs w:val="16"/>
        </w:rPr>
      </w:pPr>
      <w:r w:rsidRPr="008869EA">
        <w:rPr>
          <w:rStyle w:val="a7"/>
          <w:rFonts w:ascii="Tahoma" w:hAnsi="Tahoma" w:cs="Tahoma"/>
          <w:color w:val="FF0000"/>
          <w:sz w:val="16"/>
          <w:szCs w:val="16"/>
        </w:rPr>
        <w:footnoteRef/>
      </w:r>
      <w:r w:rsidRPr="008869EA">
        <w:rPr>
          <w:rFonts w:ascii="Tahoma" w:hAnsi="Tahoma" w:cs="Tahoma"/>
          <w:color w:val="FF0000"/>
          <w:sz w:val="16"/>
          <w:szCs w:val="16"/>
        </w:rPr>
        <w:t xml:space="preserve"> </w:t>
      </w:r>
      <w:r w:rsidRPr="00793951">
        <w:rPr>
          <w:rFonts w:ascii="Tahoma" w:hAnsi="Tahoma" w:cs="Tahoma"/>
          <w:sz w:val="16"/>
          <w:szCs w:val="16"/>
        </w:rPr>
        <w:t>Правила, применяемые в АО «ЕРП», АО «КРП», «АО «ЛП»:</w:t>
      </w:r>
    </w:p>
    <w:p w14:paraId="0D6482F3" w14:textId="77777777" w:rsidR="005D47F6" w:rsidRPr="00901459" w:rsidRDefault="005D47F6" w:rsidP="001A5825">
      <w:pPr>
        <w:pStyle w:val="a5"/>
        <w:rPr>
          <w:rFonts w:ascii="Tahoma" w:hAnsi="Tahoma" w:cs="Tahoma"/>
          <w:sz w:val="16"/>
          <w:szCs w:val="16"/>
        </w:rPr>
      </w:pPr>
      <w:r w:rsidRPr="00901459">
        <w:rPr>
          <w:rFonts w:ascii="Tahoma" w:hAnsi="Tahoma" w:cs="Tahoma"/>
          <w:sz w:val="16"/>
          <w:szCs w:val="16"/>
        </w:rPr>
        <w:t>- 10% от цены Договора, если победителем по результатам закупочных процедур, предложено окончательное коммерческое предложение, которое на 25% ниже начальной (максимальной) цены Договора;</w:t>
      </w:r>
    </w:p>
    <w:p w14:paraId="64006264" w14:textId="77777777" w:rsidR="005D47F6" w:rsidRPr="00901459" w:rsidRDefault="005D47F6" w:rsidP="001A5825">
      <w:pPr>
        <w:pStyle w:val="a5"/>
        <w:rPr>
          <w:rFonts w:ascii="Tahoma" w:hAnsi="Tahoma" w:cs="Tahoma"/>
          <w:sz w:val="16"/>
          <w:szCs w:val="16"/>
        </w:rPr>
      </w:pPr>
      <w:r w:rsidRPr="00901459">
        <w:rPr>
          <w:rFonts w:ascii="Tahoma" w:hAnsi="Tahoma" w:cs="Tahoma"/>
          <w:sz w:val="16"/>
          <w:szCs w:val="16"/>
        </w:rPr>
        <w:t>- 20% от цены Договора, если победителем по результатам закупочных процедур, предложено окончательное коммерческое предложение, которое на 30% ниже начальной (максимальной) цены Договора;</w:t>
      </w:r>
    </w:p>
    <w:p w14:paraId="7DCB866B" w14:textId="77777777" w:rsidR="005D47F6" w:rsidRPr="00420D86" w:rsidRDefault="005D47F6" w:rsidP="001A5825">
      <w:pPr>
        <w:pStyle w:val="a5"/>
        <w:rPr>
          <w:rFonts w:ascii="Tahoma" w:hAnsi="Tahoma" w:cs="Tahoma"/>
          <w:sz w:val="16"/>
          <w:szCs w:val="16"/>
        </w:rPr>
      </w:pPr>
      <w:r w:rsidRPr="00901459">
        <w:rPr>
          <w:rFonts w:ascii="Tahoma" w:hAnsi="Tahoma" w:cs="Tahoma"/>
          <w:sz w:val="16"/>
          <w:szCs w:val="16"/>
        </w:rPr>
        <w:t>- 30% от цены Договора, если победителем по результатам закупочных процедур, предложено окончательное коммерческое предложение, которое на 50% ниже начальной (максимальной) цены Договора.</w:t>
      </w:r>
    </w:p>
  </w:footnote>
  <w:footnote w:id="115">
    <w:p w14:paraId="340F38C3" w14:textId="77777777" w:rsidR="005D47F6" w:rsidRPr="001F4198" w:rsidRDefault="005D47F6" w:rsidP="00216BC8">
      <w:pPr>
        <w:pStyle w:val="affc"/>
        <w:spacing w:before="0" w:after="0"/>
        <w:jc w:val="left"/>
      </w:pPr>
      <w:r w:rsidRPr="00B656CC">
        <w:rPr>
          <w:rStyle w:val="a7"/>
          <w:color w:val="FF0000"/>
        </w:rPr>
        <w:footnoteRef/>
      </w:r>
      <w:r w:rsidRPr="001F4198">
        <w:t xml:space="preserve"> Указывается день недели, определенный локальным актом Компании / РОКС НН, в которой введен единый платежный день.</w:t>
      </w:r>
    </w:p>
  </w:footnote>
  <w:footnote w:id="116">
    <w:p w14:paraId="47016A3B" w14:textId="77777777" w:rsidR="005D47F6" w:rsidRPr="001F4198" w:rsidRDefault="005D47F6" w:rsidP="00216BC8">
      <w:pPr>
        <w:pStyle w:val="affc"/>
        <w:spacing w:before="0" w:after="0"/>
        <w:jc w:val="left"/>
      </w:pPr>
      <w:r w:rsidRPr="00B656CC">
        <w:rPr>
          <w:rStyle w:val="a7"/>
          <w:color w:val="FF0000"/>
        </w:rPr>
        <w:footnoteRef/>
      </w:r>
      <w:r w:rsidRPr="001F4198">
        <w:t xml:space="preserve"> Включается, если ЕПД не используется.</w:t>
      </w:r>
    </w:p>
  </w:footnote>
  <w:footnote w:id="117">
    <w:p w14:paraId="1C5527A9" w14:textId="77777777" w:rsidR="005D47F6" w:rsidRPr="001F4198" w:rsidRDefault="005D47F6" w:rsidP="00216BC8">
      <w:pPr>
        <w:pStyle w:val="affc"/>
        <w:spacing w:before="0" w:after="0"/>
        <w:jc w:val="left"/>
      </w:pPr>
      <w:r w:rsidRPr="00B656CC">
        <w:rPr>
          <w:rStyle w:val="a7"/>
          <w:color w:val="FF0000"/>
        </w:rPr>
        <w:footnoteRef/>
      </w:r>
      <w:r w:rsidRPr="001F4198">
        <w:t xml:space="preserve"> Включается, если используется ЕПД.</w:t>
      </w:r>
    </w:p>
  </w:footnote>
  <w:footnote w:id="118">
    <w:p w14:paraId="09DF4A27" w14:textId="77777777" w:rsidR="005D47F6" w:rsidRPr="001F4198" w:rsidRDefault="005D47F6" w:rsidP="00216BC8">
      <w:pPr>
        <w:pStyle w:val="affc"/>
        <w:spacing w:before="0" w:after="0"/>
        <w:jc w:val="left"/>
      </w:pPr>
      <w:r w:rsidRPr="00B656CC">
        <w:rPr>
          <w:rStyle w:val="a7"/>
          <w:color w:val="FF0000"/>
        </w:rPr>
        <w:footnoteRef/>
      </w:r>
      <w:r w:rsidRPr="001F4198">
        <w:t xml:space="preserve"> Включается, если ЕПД не используется.</w:t>
      </w:r>
    </w:p>
  </w:footnote>
  <w:footnote w:id="119">
    <w:p w14:paraId="562C5FC8" w14:textId="77777777" w:rsidR="005D47F6" w:rsidRPr="001F4198" w:rsidRDefault="005D47F6" w:rsidP="00216BC8">
      <w:pPr>
        <w:pStyle w:val="affc"/>
        <w:spacing w:before="0" w:after="0"/>
        <w:jc w:val="left"/>
      </w:pPr>
      <w:r w:rsidRPr="00B656CC">
        <w:rPr>
          <w:rStyle w:val="a7"/>
          <w:color w:val="FF0000"/>
        </w:rPr>
        <w:footnoteRef/>
      </w:r>
      <w:r w:rsidRPr="00B656CC">
        <w:rPr>
          <w:color w:val="FF0000"/>
        </w:rPr>
        <w:t xml:space="preserve"> </w:t>
      </w:r>
      <w:r w:rsidRPr="001F4198">
        <w:t>Величина отсрочки платежа должна соответствовать требованиям локального нормативного акта о контроле оборотного капитала.</w:t>
      </w:r>
    </w:p>
  </w:footnote>
  <w:footnote w:id="120">
    <w:p w14:paraId="7F635C89" w14:textId="77777777" w:rsidR="005D47F6" w:rsidRPr="00216BC8" w:rsidRDefault="005D47F6" w:rsidP="00216BC8">
      <w:pPr>
        <w:pStyle w:val="affc"/>
        <w:spacing w:before="0" w:after="0"/>
        <w:jc w:val="left"/>
      </w:pPr>
      <w:r w:rsidRPr="00B656CC">
        <w:rPr>
          <w:rStyle w:val="a7"/>
          <w:color w:val="FF0000"/>
        </w:rPr>
        <w:footnoteRef/>
      </w:r>
      <w:r w:rsidRPr="00216BC8">
        <w:t xml:space="preserve"> Указывается день недели, определенный локальным актом Компании / РОКС НН, в которой введен единый платежный день.</w:t>
      </w:r>
    </w:p>
  </w:footnote>
  <w:footnote w:id="121">
    <w:p w14:paraId="21E1EEA7" w14:textId="77777777" w:rsidR="005D47F6" w:rsidRPr="00216BC8" w:rsidRDefault="005D47F6" w:rsidP="00216BC8">
      <w:pPr>
        <w:pStyle w:val="affc"/>
        <w:spacing w:before="0" w:after="0"/>
        <w:jc w:val="left"/>
      </w:pPr>
      <w:r w:rsidRPr="00B656CC">
        <w:rPr>
          <w:rStyle w:val="a7"/>
          <w:color w:val="FF0000"/>
        </w:rPr>
        <w:footnoteRef/>
      </w:r>
      <w:r w:rsidRPr="00216BC8">
        <w:t xml:space="preserve"> Включается, если ЕПД отсутствует.</w:t>
      </w:r>
    </w:p>
  </w:footnote>
  <w:footnote w:id="122">
    <w:p w14:paraId="738D524F" w14:textId="77777777" w:rsidR="005D47F6" w:rsidRPr="00216BC8" w:rsidRDefault="005D47F6" w:rsidP="00216BC8">
      <w:pPr>
        <w:pStyle w:val="affc"/>
        <w:spacing w:before="0" w:after="0"/>
        <w:jc w:val="left"/>
      </w:pPr>
      <w:r w:rsidRPr="00B656CC">
        <w:rPr>
          <w:rStyle w:val="a7"/>
          <w:color w:val="FF0000"/>
        </w:rPr>
        <w:footnoteRef/>
      </w:r>
      <w:r w:rsidRPr="00216BC8">
        <w:t xml:space="preserve"> Включается, если используется ЕПД.</w:t>
      </w:r>
    </w:p>
  </w:footnote>
  <w:footnote w:id="123">
    <w:p w14:paraId="0F9B9225" w14:textId="77777777" w:rsidR="005D47F6" w:rsidRPr="00216BC8" w:rsidRDefault="005D47F6" w:rsidP="00216BC8">
      <w:pPr>
        <w:pStyle w:val="affc"/>
        <w:spacing w:before="0" w:after="0"/>
        <w:jc w:val="left"/>
      </w:pPr>
      <w:r w:rsidRPr="00B656CC">
        <w:rPr>
          <w:rStyle w:val="a7"/>
          <w:color w:val="FF0000"/>
        </w:rPr>
        <w:footnoteRef/>
      </w:r>
      <w:r w:rsidRPr="00216BC8">
        <w:t xml:space="preserve"> Включается, если ЕПД не используется.</w:t>
      </w:r>
    </w:p>
  </w:footnote>
  <w:footnote w:id="124">
    <w:p w14:paraId="5E424937" w14:textId="77777777" w:rsidR="005D47F6" w:rsidRPr="00216BC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216BC8">
        <w:rPr>
          <w:rFonts w:ascii="Tahoma" w:hAnsi="Tahoma" w:cs="Tahoma"/>
          <w:sz w:val="16"/>
          <w:szCs w:val="16"/>
        </w:rPr>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125">
    <w:p w14:paraId="2FFFB087" w14:textId="77777777" w:rsidR="005D47F6" w:rsidRPr="00216BC8" w:rsidRDefault="005D47F6" w:rsidP="00216BC8">
      <w:pPr>
        <w:pStyle w:val="a5"/>
        <w:ind w:hanging="1"/>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bookmarkStart w:id="15" w:name="_Hlk196327663"/>
      <w:r w:rsidRPr="00216BC8">
        <w:rPr>
          <w:rFonts w:ascii="Tahoma" w:hAnsi="Tahoma" w:cs="Tahoma"/>
          <w:sz w:val="16"/>
          <w:szCs w:val="16"/>
        </w:rPr>
        <w:t>В случае, когда обеспечение исполнения Договора в форме обеспечительного платежа в соответствии с требованиями закупочной документации было осуществлено до заключения Договора.</w:t>
      </w:r>
    </w:p>
    <w:bookmarkEnd w:id="15"/>
  </w:footnote>
  <w:footnote w:id="126">
    <w:p w14:paraId="09B93C93"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rsidRPr="00901459">
        <w:t>Включается в договоры со сторонними контрагентами.</w:t>
      </w:r>
    </w:p>
  </w:footnote>
  <w:footnote w:id="127">
    <w:p w14:paraId="21528101" w14:textId="0E34936C" w:rsidR="005D47F6" w:rsidRPr="00216BC8" w:rsidRDefault="005D47F6" w:rsidP="00216BC8">
      <w:pPr>
        <w:pStyle w:val="afff2"/>
      </w:pPr>
      <w:r w:rsidRPr="00B656CC">
        <w:rPr>
          <w:rStyle w:val="a7"/>
          <w:color w:val="FF0000"/>
        </w:rPr>
        <w:footnoteRef/>
      </w:r>
      <w:r>
        <w:t xml:space="preserve"> Включается во внутригрупповые договоры.</w:t>
      </w:r>
    </w:p>
  </w:footnote>
  <w:footnote w:id="128">
    <w:p w14:paraId="752BC107" w14:textId="77777777" w:rsidR="005D47F6" w:rsidRPr="00216BC8" w:rsidRDefault="005D47F6" w:rsidP="00216BC8">
      <w:pPr>
        <w:pStyle w:val="affc"/>
        <w:spacing w:before="0" w:after="0"/>
        <w:jc w:val="left"/>
      </w:pPr>
      <w:r w:rsidRPr="00B656CC">
        <w:rPr>
          <w:rStyle w:val="a7"/>
          <w:color w:val="FF0000"/>
        </w:rPr>
        <w:footnoteRef/>
      </w:r>
      <w:r w:rsidRPr="00216BC8">
        <w:t xml:space="preserve"> Включается во внутригрупповые договоры.</w:t>
      </w:r>
    </w:p>
  </w:footnote>
  <w:footnote w:id="129">
    <w:p w14:paraId="1D43B0B9" w14:textId="77777777" w:rsidR="005D47F6" w:rsidRPr="009B2784" w:rsidRDefault="005D47F6" w:rsidP="00FD4C2A">
      <w:pPr>
        <w:pStyle w:val="a5"/>
        <w:rPr>
          <w:rFonts w:ascii="Tahoma" w:hAnsi="Tahoma" w:cs="Tahoma"/>
          <w:sz w:val="16"/>
          <w:szCs w:val="16"/>
        </w:rPr>
      </w:pPr>
      <w:r w:rsidRPr="00B656CC">
        <w:rPr>
          <w:rStyle w:val="a7"/>
          <w:rFonts w:ascii="Tahoma" w:hAnsi="Tahoma" w:cs="Tahoma"/>
          <w:color w:val="FF0000"/>
          <w:sz w:val="16"/>
          <w:szCs w:val="16"/>
        </w:rPr>
        <w:footnoteRef/>
      </w:r>
      <w:r w:rsidRPr="009B2784">
        <w:rPr>
          <w:rFonts w:ascii="Tahoma" w:hAnsi="Tahoma" w:cs="Tahoma"/>
          <w:sz w:val="16"/>
          <w:szCs w:val="16"/>
        </w:rPr>
        <w:t xml:space="preserve"> Включается, если Заказчиком является АО «Кольская ГМК» или ООО «</w:t>
      </w:r>
      <w:proofErr w:type="spellStart"/>
      <w:r w:rsidRPr="009B2784">
        <w:rPr>
          <w:rFonts w:ascii="Tahoma" w:hAnsi="Tahoma" w:cs="Tahoma"/>
          <w:sz w:val="16"/>
          <w:szCs w:val="16"/>
        </w:rPr>
        <w:t>Печенгастрой</w:t>
      </w:r>
      <w:proofErr w:type="spellEnd"/>
      <w:r w:rsidRPr="009B2784">
        <w:rPr>
          <w:rFonts w:ascii="Tahoma" w:hAnsi="Tahoma" w:cs="Tahoma"/>
          <w:sz w:val="16"/>
          <w:szCs w:val="16"/>
        </w:rPr>
        <w:t>».</w:t>
      </w:r>
    </w:p>
  </w:footnote>
  <w:footnote w:id="130">
    <w:p w14:paraId="4A62C894" w14:textId="0577E195" w:rsidR="005D47F6" w:rsidRPr="00C46409" w:rsidRDefault="005D47F6" w:rsidP="00EB576B">
      <w:pPr>
        <w:pStyle w:val="a5"/>
        <w:rPr>
          <w:rFonts w:ascii="Tahoma" w:hAnsi="Tahoma" w:cs="Tahoma"/>
          <w:sz w:val="16"/>
          <w:szCs w:val="16"/>
        </w:rPr>
      </w:pPr>
      <w:r w:rsidRPr="008869EA">
        <w:rPr>
          <w:rStyle w:val="a7"/>
          <w:rFonts w:cs="Tahoma"/>
          <w:color w:val="FF0000"/>
          <w:sz w:val="16"/>
          <w:szCs w:val="16"/>
        </w:rPr>
        <w:footnoteRef/>
      </w:r>
      <w:r w:rsidRPr="00C46409">
        <w:rPr>
          <w:rFonts w:ascii="Tahoma" w:hAnsi="Tahoma" w:cs="Tahoma"/>
          <w:sz w:val="16"/>
          <w:szCs w:val="16"/>
        </w:rPr>
        <w:t xml:space="preserve"> </w:t>
      </w:r>
      <w:r>
        <w:rPr>
          <w:rFonts w:ascii="Tahoma" w:hAnsi="Tahoma" w:cs="Tahoma"/>
          <w:sz w:val="16"/>
          <w:szCs w:val="16"/>
        </w:rPr>
        <w:t>Включается, если в Договор включён раздел «Материалы Заказчика»</w:t>
      </w:r>
      <w:r w:rsidRPr="00901459">
        <w:rPr>
          <w:rFonts w:ascii="Tahoma" w:hAnsi="Tahoma" w:cs="Tahoma"/>
          <w:sz w:val="16"/>
          <w:szCs w:val="16"/>
        </w:rPr>
        <w:t>.</w:t>
      </w:r>
    </w:p>
  </w:footnote>
  <w:footnote w:id="131">
    <w:p w14:paraId="763EB920" w14:textId="23FBDECF" w:rsidR="005D47F6" w:rsidRPr="00305BB4" w:rsidRDefault="005D47F6" w:rsidP="00EB576B">
      <w:pPr>
        <w:pStyle w:val="a5"/>
        <w:rPr>
          <w:rFonts w:ascii="Tahoma" w:hAnsi="Tahoma" w:cs="Tahoma"/>
          <w:sz w:val="16"/>
          <w:szCs w:val="16"/>
        </w:rPr>
      </w:pPr>
      <w:r w:rsidRPr="008869EA">
        <w:rPr>
          <w:rStyle w:val="a7"/>
          <w:rFonts w:cs="Tahoma"/>
          <w:color w:val="FF0000"/>
          <w:sz w:val="16"/>
          <w:szCs w:val="16"/>
        </w:rPr>
        <w:footnoteRef/>
      </w:r>
      <w:r w:rsidRPr="00305BB4">
        <w:rPr>
          <w:rFonts w:ascii="Tahoma" w:hAnsi="Tahoma" w:cs="Tahoma"/>
          <w:sz w:val="16"/>
          <w:szCs w:val="16"/>
        </w:rPr>
        <w:t xml:space="preserve"> </w:t>
      </w:r>
      <w:r w:rsidRPr="00901459">
        <w:rPr>
          <w:rFonts w:ascii="Tahoma" w:hAnsi="Tahoma" w:cs="Tahoma"/>
          <w:sz w:val="16"/>
          <w:szCs w:val="16"/>
        </w:rPr>
        <w:t xml:space="preserve">Включается, если выполняются </w:t>
      </w:r>
      <w:r>
        <w:rPr>
          <w:rFonts w:ascii="Tahoma" w:hAnsi="Tahoma" w:cs="Tahoma"/>
          <w:sz w:val="16"/>
          <w:szCs w:val="16"/>
        </w:rPr>
        <w:t>Услуги</w:t>
      </w:r>
      <w:r w:rsidRPr="00901459">
        <w:rPr>
          <w:rFonts w:ascii="Tahoma" w:hAnsi="Tahoma" w:cs="Tahoma"/>
          <w:sz w:val="16"/>
          <w:szCs w:val="16"/>
        </w:rPr>
        <w:t xml:space="preserve"> в отношении оборудования.</w:t>
      </w:r>
    </w:p>
  </w:footnote>
  <w:footnote w:id="132">
    <w:p w14:paraId="5F51076B" w14:textId="295EAF90" w:rsidR="005D47F6" w:rsidRPr="00901459" w:rsidRDefault="005D47F6" w:rsidP="00EB576B">
      <w:pPr>
        <w:pStyle w:val="afff2"/>
      </w:pPr>
      <w:r w:rsidRPr="008869EA">
        <w:rPr>
          <w:rStyle w:val="a7"/>
          <w:color w:val="FF0000"/>
        </w:rPr>
        <w:footnoteRef/>
      </w:r>
      <w:r w:rsidRPr="00901459">
        <w:t xml:space="preserve"> Если исполнение Договора осуществляется на территории </w:t>
      </w:r>
      <w:r w:rsidRPr="00B656CC">
        <w:rPr>
          <w:highlight w:val="green"/>
        </w:rPr>
        <w:t>НПР</w:t>
      </w:r>
      <w:r w:rsidRPr="00901459">
        <w:t xml:space="preserve"> и предполагает оказание медицинских услуг ООО «Корпоративный Центр Здоровья «Норникель» путём оказания содействия </w:t>
      </w:r>
      <w:r>
        <w:t>Исполнителю</w:t>
      </w:r>
      <w:r w:rsidRPr="00901459">
        <w:t xml:space="preserve"> Филиалом Компании/РОКС НН.</w:t>
      </w:r>
    </w:p>
  </w:footnote>
  <w:footnote w:id="133">
    <w:p w14:paraId="37E1A073" w14:textId="77777777" w:rsidR="005D47F6" w:rsidRPr="00305BB4" w:rsidRDefault="005D47F6" w:rsidP="00EB576B">
      <w:pPr>
        <w:pStyle w:val="a5"/>
        <w:rPr>
          <w:rFonts w:ascii="Tahoma" w:hAnsi="Tahoma" w:cs="Tahoma"/>
          <w:sz w:val="16"/>
          <w:szCs w:val="16"/>
        </w:rPr>
      </w:pPr>
      <w:r w:rsidRPr="008869EA">
        <w:rPr>
          <w:rStyle w:val="a7"/>
          <w:rFonts w:cs="Tahoma"/>
          <w:color w:val="FF0000"/>
          <w:sz w:val="16"/>
          <w:szCs w:val="16"/>
        </w:rPr>
        <w:footnoteRef/>
      </w:r>
      <w:r w:rsidRPr="00305BB4">
        <w:rPr>
          <w:rFonts w:ascii="Tahoma" w:hAnsi="Tahoma" w:cs="Tahoma"/>
          <w:sz w:val="16"/>
          <w:szCs w:val="16"/>
        </w:rPr>
        <w:t xml:space="preserve"> </w:t>
      </w:r>
      <w:r w:rsidRPr="00901459">
        <w:rPr>
          <w:rFonts w:ascii="Tahoma" w:hAnsi="Tahoma" w:cs="Tahoma"/>
          <w:sz w:val="16"/>
          <w:szCs w:val="16"/>
        </w:rPr>
        <w:t xml:space="preserve">Включается в </w:t>
      </w:r>
      <w:r w:rsidRPr="00A6179A">
        <w:rPr>
          <w:rFonts w:ascii="Tahoma" w:hAnsi="Tahoma" w:cs="Tahoma"/>
          <w:sz w:val="16"/>
          <w:szCs w:val="16"/>
        </w:rPr>
        <w:t>случае выполнения Работ производственного характера.</w:t>
      </w:r>
    </w:p>
  </w:footnote>
  <w:footnote w:id="134">
    <w:p w14:paraId="44F41457" w14:textId="77777777" w:rsidR="005D47F6" w:rsidRPr="00263D50" w:rsidRDefault="005D47F6" w:rsidP="00EC1B77">
      <w:pPr>
        <w:pStyle w:val="a5"/>
        <w:jc w:val="both"/>
        <w:rPr>
          <w:rFonts w:ascii="Tahoma" w:hAnsi="Tahoma" w:cs="Tahoma"/>
          <w:sz w:val="16"/>
          <w:szCs w:val="16"/>
        </w:rPr>
      </w:pPr>
      <w:r w:rsidRPr="00155D0D">
        <w:rPr>
          <w:rStyle w:val="a7"/>
          <w:rFonts w:ascii="Tahoma" w:hAnsi="Tahoma" w:cs="Tahoma"/>
          <w:color w:val="FF0000"/>
          <w:sz w:val="16"/>
          <w:szCs w:val="16"/>
        </w:rPr>
        <w:footnoteRef/>
      </w:r>
      <w:r w:rsidRPr="00263D50">
        <w:rPr>
          <w:rFonts w:ascii="Tahoma" w:hAnsi="Tahoma" w:cs="Tahoma"/>
          <w:sz w:val="16"/>
          <w:szCs w:val="16"/>
        </w:rPr>
        <w:t xml:space="preserve"> </w:t>
      </w:r>
      <w:r>
        <w:rPr>
          <w:rFonts w:ascii="Tahoma" w:hAnsi="Tahoma" w:cs="Tahoma"/>
          <w:sz w:val="16"/>
          <w:szCs w:val="16"/>
        </w:rPr>
        <w:t>Н</w:t>
      </w:r>
      <w:r w:rsidRPr="008A07B7">
        <w:rPr>
          <w:rFonts w:ascii="Tahoma" w:hAnsi="Tahoma" w:cs="Tahoma"/>
          <w:sz w:val="16"/>
          <w:szCs w:val="16"/>
        </w:rPr>
        <w:t>аименование лаборатории (центра, метрологической службы)</w:t>
      </w:r>
      <w:r>
        <w:rPr>
          <w:rFonts w:ascii="Tahoma" w:hAnsi="Tahoma" w:cs="Tahoma"/>
          <w:sz w:val="16"/>
          <w:szCs w:val="16"/>
        </w:rPr>
        <w:t>.</w:t>
      </w:r>
    </w:p>
  </w:footnote>
  <w:footnote w:id="135">
    <w:p w14:paraId="62BD2844" w14:textId="77777777" w:rsidR="005D47F6" w:rsidRPr="00263D50" w:rsidRDefault="005D47F6" w:rsidP="00EC1B77">
      <w:pPr>
        <w:pStyle w:val="a5"/>
        <w:jc w:val="both"/>
        <w:rPr>
          <w:rFonts w:ascii="Tahoma" w:hAnsi="Tahoma" w:cs="Tahoma"/>
          <w:sz w:val="16"/>
          <w:szCs w:val="16"/>
        </w:rPr>
      </w:pPr>
      <w:r w:rsidRPr="00155D0D">
        <w:rPr>
          <w:rStyle w:val="a7"/>
          <w:rFonts w:ascii="Tahoma" w:hAnsi="Tahoma" w:cs="Tahoma"/>
          <w:color w:val="FF0000"/>
          <w:sz w:val="16"/>
          <w:szCs w:val="16"/>
        </w:rPr>
        <w:footnoteRef/>
      </w:r>
      <w:r w:rsidRPr="00263D50">
        <w:rPr>
          <w:rFonts w:ascii="Tahoma" w:hAnsi="Tahoma" w:cs="Tahoma"/>
          <w:sz w:val="16"/>
          <w:szCs w:val="16"/>
        </w:rPr>
        <w:t xml:space="preserve"> </w:t>
      </w:r>
      <w:r>
        <w:rPr>
          <w:rFonts w:ascii="Tahoma" w:hAnsi="Tahoma" w:cs="Tahoma"/>
          <w:sz w:val="16"/>
          <w:szCs w:val="16"/>
        </w:rPr>
        <w:t>М</w:t>
      </w:r>
      <w:r w:rsidRPr="008A07B7">
        <w:rPr>
          <w:rFonts w:ascii="Tahoma" w:hAnsi="Tahoma" w:cs="Tahoma"/>
          <w:sz w:val="16"/>
          <w:szCs w:val="16"/>
        </w:rPr>
        <w:t>есто (места) осуществления деятельности Заказчика</w:t>
      </w:r>
      <w:r>
        <w:rPr>
          <w:rFonts w:ascii="Tahoma" w:hAnsi="Tahoma" w:cs="Tahoma"/>
          <w:sz w:val="16"/>
          <w:szCs w:val="16"/>
        </w:rPr>
        <w:t>.</w:t>
      </w:r>
    </w:p>
  </w:footnote>
  <w:footnote w:id="136">
    <w:p w14:paraId="0DBEB0AB" w14:textId="77777777" w:rsidR="005D47F6" w:rsidRPr="00263D50" w:rsidRDefault="005D47F6" w:rsidP="00EC1B77">
      <w:pPr>
        <w:pStyle w:val="a5"/>
        <w:jc w:val="both"/>
        <w:rPr>
          <w:rFonts w:ascii="Tahoma" w:hAnsi="Tahoma" w:cs="Tahoma"/>
          <w:sz w:val="16"/>
          <w:szCs w:val="16"/>
        </w:rPr>
      </w:pPr>
      <w:r w:rsidRPr="00155D0D">
        <w:rPr>
          <w:rStyle w:val="a7"/>
          <w:rFonts w:ascii="Tahoma" w:hAnsi="Tahoma" w:cs="Tahoma"/>
          <w:color w:val="FF0000"/>
          <w:sz w:val="16"/>
          <w:szCs w:val="16"/>
        </w:rPr>
        <w:footnoteRef/>
      </w:r>
      <w:r w:rsidRPr="00263D50">
        <w:rPr>
          <w:rFonts w:ascii="Tahoma" w:hAnsi="Tahoma" w:cs="Tahoma"/>
          <w:sz w:val="16"/>
          <w:szCs w:val="16"/>
        </w:rPr>
        <w:t xml:space="preserve"> </w:t>
      </w:r>
      <w:r>
        <w:rPr>
          <w:rFonts w:ascii="Tahoma" w:hAnsi="Tahoma" w:cs="Tahoma"/>
          <w:sz w:val="16"/>
          <w:szCs w:val="16"/>
        </w:rPr>
        <w:t xml:space="preserve">Если Договором </w:t>
      </w:r>
      <w:r w:rsidRPr="00BD74F2">
        <w:rPr>
          <w:rFonts w:ascii="Tahoma" w:hAnsi="Tahoma" w:cs="Tahoma"/>
          <w:sz w:val="16"/>
          <w:szCs w:val="16"/>
        </w:rPr>
        <w:t>предусмотрено выполнение Исполнителем документарной оценки соответствия (при проведении процедуры подтверждения компетентности аккредитованного лица)</w:t>
      </w:r>
      <w:r>
        <w:rPr>
          <w:rFonts w:ascii="Tahoma" w:hAnsi="Tahoma" w:cs="Tahoma"/>
          <w:sz w:val="16"/>
          <w:szCs w:val="16"/>
        </w:rPr>
        <w:t>.</w:t>
      </w:r>
    </w:p>
  </w:footnote>
  <w:footnote w:id="137">
    <w:p w14:paraId="678C3C2D" w14:textId="77777777" w:rsidR="005D47F6" w:rsidRPr="00263D50" w:rsidRDefault="005D47F6" w:rsidP="00EC1B77">
      <w:pPr>
        <w:pStyle w:val="a5"/>
        <w:jc w:val="both"/>
        <w:rPr>
          <w:rFonts w:ascii="Tahoma" w:hAnsi="Tahoma" w:cs="Tahoma"/>
          <w:sz w:val="16"/>
          <w:szCs w:val="16"/>
        </w:rPr>
      </w:pPr>
      <w:r w:rsidRPr="00155D0D">
        <w:rPr>
          <w:rStyle w:val="a7"/>
          <w:rFonts w:ascii="Tahoma" w:hAnsi="Tahoma" w:cs="Tahoma"/>
          <w:color w:val="FF0000"/>
          <w:sz w:val="16"/>
          <w:szCs w:val="16"/>
        </w:rPr>
        <w:footnoteRef/>
      </w:r>
      <w:r w:rsidRPr="00263D50">
        <w:rPr>
          <w:rFonts w:ascii="Tahoma" w:hAnsi="Tahoma" w:cs="Tahoma"/>
          <w:sz w:val="16"/>
          <w:szCs w:val="16"/>
        </w:rPr>
        <w:t xml:space="preserve"> </w:t>
      </w:r>
      <w:r>
        <w:rPr>
          <w:rFonts w:ascii="Tahoma" w:hAnsi="Tahoma" w:cs="Tahoma"/>
          <w:sz w:val="16"/>
          <w:szCs w:val="16"/>
        </w:rPr>
        <w:t>Н</w:t>
      </w:r>
      <w:r w:rsidRPr="008A07B7">
        <w:rPr>
          <w:rFonts w:ascii="Tahoma" w:hAnsi="Tahoma" w:cs="Tahoma"/>
          <w:sz w:val="16"/>
          <w:szCs w:val="16"/>
        </w:rPr>
        <w:t>аименование лаборатории (центра, метрологической службы)</w:t>
      </w:r>
      <w:r>
        <w:rPr>
          <w:rFonts w:ascii="Tahoma" w:hAnsi="Tahoma" w:cs="Tahoma"/>
          <w:sz w:val="16"/>
          <w:szCs w:val="16"/>
        </w:rPr>
        <w:t>.</w:t>
      </w:r>
    </w:p>
  </w:footnote>
  <w:footnote w:id="138">
    <w:p w14:paraId="09ED8310" w14:textId="77777777" w:rsidR="005D47F6" w:rsidRPr="00263D50" w:rsidRDefault="005D47F6" w:rsidP="00EC1B77">
      <w:pPr>
        <w:pStyle w:val="a5"/>
        <w:jc w:val="both"/>
        <w:rPr>
          <w:rFonts w:ascii="Tahoma" w:hAnsi="Tahoma" w:cs="Tahoma"/>
          <w:sz w:val="16"/>
          <w:szCs w:val="16"/>
        </w:rPr>
      </w:pPr>
      <w:r w:rsidRPr="00155D0D">
        <w:rPr>
          <w:rStyle w:val="a7"/>
          <w:rFonts w:ascii="Tahoma" w:hAnsi="Tahoma" w:cs="Tahoma"/>
          <w:color w:val="FF0000"/>
          <w:sz w:val="16"/>
          <w:szCs w:val="16"/>
        </w:rPr>
        <w:footnoteRef/>
      </w:r>
      <w:r w:rsidRPr="00263D50">
        <w:rPr>
          <w:rFonts w:ascii="Tahoma" w:hAnsi="Tahoma" w:cs="Tahoma"/>
          <w:sz w:val="16"/>
          <w:szCs w:val="16"/>
        </w:rPr>
        <w:t xml:space="preserve"> </w:t>
      </w:r>
      <w:r>
        <w:rPr>
          <w:rFonts w:ascii="Tahoma" w:hAnsi="Tahoma" w:cs="Tahoma"/>
          <w:sz w:val="16"/>
          <w:szCs w:val="16"/>
        </w:rPr>
        <w:t>М</w:t>
      </w:r>
      <w:r w:rsidRPr="008A07B7">
        <w:rPr>
          <w:rFonts w:ascii="Tahoma" w:hAnsi="Tahoma" w:cs="Tahoma"/>
          <w:sz w:val="16"/>
          <w:szCs w:val="16"/>
        </w:rPr>
        <w:t>есто (места) осуществления деятельности Заказчика</w:t>
      </w:r>
      <w:r>
        <w:rPr>
          <w:rFonts w:ascii="Tahoma" w:hAnsi="Tahoma" w:cs="Tahoma"/>
          <w:sz w:val="16"/>
          <w:szCs w:val="16"/>
        </w:rPr>
        <w:t>.</w:t>
      </w:r>
    </w:p>
  </w:footnote>
  <w:footnote w:id="139">
    <w:p w14:paraId="77C9A1D3" w14:textId="77777777" w:rsidR="005D47F6" w:rsidRPr="00263D50" w:rsidRDefault="005D47F6" w:rsidP="00EC1B77">
      <w:pPr>
        <w:pStyle w:val="a5"/>
        <w:jc w:val="both"/>
        <w:rPr>
          <w:rFonts w:ascii="Tahoma" w:hAnsi="Tahoma" w:cs="Tahoma"/>
          <w:sz w:val="16"/>
          <w:szCs w:val="16"/>
        </w:rPr>
      </w:pPr>
      <w:r w:rsidRPr="00155D0D">
        <w:rPr>
          <w:rStyle w:val="a7"/>
          <w:rFonts w:ascii="Tahoma" w:hAnsi="Tahoma" w:cs="Tahoma"/>
          <w:color w:val="FF0000"/>
          <w:sz w:val="16"/>
          <w:szCs w:val="16"/>
        </w:rPr>
        <w:footnoteRef/>
      </w:r>
      <w:r w:rsidRPr="00263D50">
        <w:rPr>
          <w:rFonts w:ascii="Tahoma" w:hAnsi="Tahoma" w:cs="Tahoma"/>
          <w:sz w:val="16"/>
          <w:szCs w:val="16"/>
        </w:rPr>
        <w:t xml:space="preserve"> </w:t>
      </w:r>
      <w:r>
        <w:rPr>
          <w:rFonts w:ascii="Tahoma" w:hAnsi="Tahoma" w:cs="Tahoma"/>
          <w:sz w:val="16"/>
          <w:szCs w:val="16"/>
        </w:rPr>
        <w:t>Если Д</w:t>
      </w:r>
      <w:r w:rsidRPr="00BD74F2">
        <w:rPr>
          <w:rFonts w:ascii="Tahoma" w:hAnsi="Tahoma" w:cs="Tahoma"/>
          <w:sz w:val="16"/>
          <w:szCs w:val="16"/>
        </w:rPr>
        <w:t>оговором не предусмотрено выполнение Исполнителем документарной оценки соответствия (при проведении процедуры подтверждения компетентности аккредитованного лица)</w:t>
      </w:r>
      <w:r>
        <w:rPr>
          <w:rFonts w:ascii="Tahoma" w:hAnsi="Tahoma" w:cs="Tahoma"/>
          <w:sz w:val="16"/>
          <w:szCs w:val="16"/>
        </w:rPr>
        <w:t>.</w:t>
      </w:r>
    </w:p>
  </w:footnote>
  <w:footnote w:id="140">
    <w:p w14:paraId="2A991631" w14:textId="77777777" w:rsidR="005D47F6" w:rsidRPr="009B2784" w:rsidRDefault="005D47F6" w:rsidP="00137F22">
      <w:pPr>
        <w:pStyle w:val="afff2"/>
      </w:pPr>
      <w:r w:rsidRPr="00B656CC">
        <w:rPr>
          <w:rStyle w:val="a7"/>
          <w:color w:val="FF0000"/>
        </w:rPr>
        <w:footnoteRef/>
      </w:r>
      <w:r w:rsidRPr="00B656CC">
        <w:rPr>
          <w:color w:val="FF0000"/>
        </w:rPr>
        <w:t xml:space="preserve"> </w:t>
      </w:r>
      <w:r w:rsidRPr="009B2784">
        <w:t>Включается, если Договор не является рамочным.</w:t>
      </w:r>
    </w:p>
  </w:footnote>
  <w:footnote w:id="141">
    <w:p w14:paraId="4DF517F6" w14:textId="77777777" w:rsidR="005D47F6" w:rsidRPr="009B2784" w:rsidRDefault="005D47F6" w:rsidP="00137F22">
      <w:pPr>
        <w:pStyle w:val="afff2"/>
      </w:pPr>
      <w:r w:rsidRPr="00B656CC">
        <w:rPr>
          <w:rStyle w:val="a7"/>
          <w:color w:val="FF0000"/>
        </w:rPr>
        <w:footnoteRef/>
      </w:r>
      <w:r w:rsidRPr="009B2784">
        <w:t xml:space="preserve"> Включается, если Договор является рамочным.</w:t>
      </w:r>
    </w:p>
  </w:footnote>
  <w:footnote w:id="142">
    <w:p w14:paraId="069F5035" w14:textId="77777777" w:rsidR="005D47F6" w:rsidRPr="00420D86" w:rsidRDefault="005D47F6" w:rsidP="00EC206D">
      <w:pPr>
        <w:pStyle w:val="a5"/>
        <w:rPr>
          <w:rFonts w:ascii="Tahoma" w:hAnsi="Tahoma" w:cs="Tahoma"/>
          <w:sz w:val="16"/>
          <w:szCs w:val="16"/>
        </w:rPr>
      </w:pPr>
      <w:r w:rsidRPr="008869EA">
        <w:rPr>
          <w:rStyle w:val="a7"/>
          <w:rFonts w:cs="Tahoma"/>
          <w:color w:val="FF0000"/>
          <w:sz w:val="16"/>
          <w:szCs w:val="16"/>
        </w:rPr>
        <w:footnoteRef/>
      </w:r>
      <w:r w:rsidRPr="00420D86">
        <w:rPr>
          <w:rFonts w:ascii="Tahoma" w:hAnsi="Tahoma" w:cs="Tahoma"/>
          <w:sz w:val="16"/>
          <w:szCs w:val="16"/>
        </w:rPr>
        <w:t xml:space="preserve"> </w:t>
      </w:r>
      <w:r>
        <w:rPr>
          <w:rFonts w:ascii="Tahoma" w:hAnsi="Tahoma" w:cs="Tahoma"/>
          <w:sz w:val="16"/>
          <w:szCs w:val="16"/>
        </w:rPr>
        <w:t>Включается при необходимости.</w:t>
      </w:r>
    </w:p>
  </w:footnote>
  <w:footnote w:id="143">
    <w:p w14:paraId="4EA5211E" w14:textId="77777777" w:rsidR="005D47F6" w:rsidRPr="009B2784" w:rsidRDefault="005D47F6" w:rsidP="00F303F1">
      <w:pPr>
        <w:pStyle w:val="afff2"/>
      </w:pPr>
      <w:r w:rsidRPr="00B656CC">
        <w:rPr>
          <w:rStyle w:val="a7"/>
          <w:color w:val="FF0000"/>
        </w:rPr>
        <w:footnoteRef/>
      </w:r>
      <w:r w:rsidRPr="009B2784">
        <w:t xml:space="preserve"> Включается, если Договор является рамочным.</w:t>
      </w:r>
    </w:p>
  </w:footnote>
  <w:footnote w:id="144">
    <w:p w14:paraId="1EF1678C" w14:textId="77777777" w:rsidR="005D47F6" w:rsidRPr="00901459" w:rsidRDefault="005D47F6" w:rsidP="00EC206D">
      <w:pPr>
        <w:pStyle w:val="affc"/>
        <w:spacing w:before="0" w:after="0"/>
        <w:jc w:val="left"/>
      </w:pPr>
      <w:r w:rsidRPr="008869EA">
        <w:rPr>
          <w:rStyle w:val="a7"/>
          <w:color w:val="FF0000"/>
        </w:rPr>
        <w:footnoteRef/>
      </w:r>
      <w:r w:rsidRPr="00901459">
        <w:t xml:space="preserve"> Включается в договоры со сторонними контрагентами. Если требуется более длительная приёмка, срок может быть увеличен.</w:t>
      </w:r>
    </w:p>
  </w:footnote>
  <w:footnote w:id="145">
    <w:p w14:paraId="2E1E24E0" w14:textId="77777777" w:rsidR="005D47F6" w:rsidRPr="00901459" w:rsidRDefault="005D47F6" w:rsidP="00EC206D">
      <w:pPr>
        <w:pStyle w:val="affc"/>
        <w:spacing w:before="0" w:after="0"/>
        <w:jc w:val="left"/>
      </w:pPr>
      <w:r w:rsidRPr="008869EA">
        <w:rPr>
          <w:rStyle w:val="a7"/>
          <w:color w:val="FF0000"/>
        </w:rPr>
        <w:footnoteRef/>
      </w:r>
      <w:r w:rsidRPr="008869EA">
        <w:rPr>
          <w:color w:val="FF0000"/>
        </w:rPr>
        <w:t xml:space="preserve"> </w:t>
      </w:r>
      <w:r w:rsidRPr="00901459">
        <w:t>Включается во внутригрупповые договоры и в договоры, заключаемые АО «Кольская ГМК»</w:t>
      </w:r>
      <w:r>
        <w:t xml:space="preserve"> и ООО «</w:t>
      </w:r>
      <w:proofErr w:type="spellStart"/>
      <w:r>
        <w:t>Печенгастрой</w:t>
      </w:r>
      <w:proofErr w:type="spellEnd"/>
      <w:r>
        <w:t>»</w:t>
      </w:r>
      <w:r w:rsidRPr="00901459">
        <w:t>.</w:t>
      </w:r>
    </w:p>
  </w:footnote>
  <w:footnote w:id="146">
    <w:p w14:paraId="789C1523" w14:textId="77777777" w:rsidR="005D47F6" w:rsidRPr="004C7762" w:rsidRDefault="005D47F6" w:rsidP="00D25F3C">
      <w:pPr>
        <w:pStyle w:val="afff2"/>
      </w:pPr>
      <w:r w:rsidRPr="00306BA8">
        <w:rPr>
          <w:rStyle w:val="a7"/>
          <w:color w:val="FF0000"/>
        </w:rPr>
        <w:footnoteRef/>
      </w:r>
      <w:r w:rsidRPr="004C7762">
        <w:t xml:space="preserve"> Включается, если Договор является рамочным.</w:t>
      </w:r>
    </w:p>
  </w:footnote>
  <w:footnote w:id="147">
    <w:p w14:paraId="516AE747" w14:textId="77777777" w:rsidR="005D47F6" w:rsidRPr="00901459" w:rsidRDefault="005D47F6" w:rsidP="007D156B">
      <w:pPr>
        <w:pStyle w:val="affc"/>
        <w:spacing w:before="0" w:after="0"/>
        <w:jc w:val="left"/>
      </w:pPr>
      <w:r w:rsidRPr="006048F0">
        <w:rPr>
          <w:rStyle w:val="a7"/>
          <w:color w:val="FF0000"/>
        </w:rPr>
        <w:footnoteRef/>
      </w:r>
      <w:r w:rsidRPr="006048F0">
        <w:rPr>
          <w:color w:val="FF0000"/>
        </w:rPr>
        <w:t xml:space="preserve"> </w:t>
      </w:r>
      <w:r w:rsidRPr="00901459">
        <w:t>Включается в договоры, заключаемые АО «Кольская ГМК»</w:t>
      </w:r>
      <w:r>
        <w:t xml:space="preserve"> и ООО «</w:t>
      </w:r>
      <w:proofErr w:type="spellStart"/>
      <w:r>
        <w:t>Печенгастрой</w:t>
      </w:r>
      <w:proofErr w:type="spellEnd"/>
      <w:r>
        <w:t>»</w:t>
      </w:r>
      <w:r w:rsidRPr="00901459">
        <w:t>.</w:t>
      </w:r>
    </w:p>
  </w:footnote>
  <w:footnote w:id="148">
    <w:p w14:paraId="0D377B4B" w14:textId="77777777" w:rsidR="005D47F6" w:rsidRPr="00901459" w:rsidRDefault="005D47F6" w:rsidP="007D156B">
      <w:pPr>
        <w:pStyle w:val="a5"/>
        <w:rPr>
          <w:rFonts w:ascii="Tahoma" w:hAnsi="Tahoma" w:cs="Tahoma"/>
          <w:sz w:val="16"/>
          <w:szCs w:val="16"/>
        </w:rPr>
      </w:pPr>
      <w:r w:rsidRPr="008869EA">
        <w:rPr>
          <w:rStyle w:val="a7"/>
          <w:rFonts w:cs="Tahoma"/>
          <w:color w:val="FF0000"/>
          <w:sz w:val="16"/>
          <w:szCs w:val="16"/>
        </w:rPr>
        <w:footnoteRef/>
      </w:r>
      <w:r w:rsidRPr="008869EA">
        <w:rPr>
          <w:rFonts w:ascii="Tahoma" w:hAnsi="Tahoma" w:cs="Tahoma"/>
          <w:color w:val="FF0000"/>
          <w:sz w:val="16"/>
          <w:szCs w:val="16"/>
        </w:rPr>
        <w:t xml:space="preserve"> </w:t>
      </w:r>
      <w:r w:rsidRPr="00901459">
        <w:rPr>
          <w:rFonts w:ascii="Tahoma" w:hAnsi="Tahoma" w:cs="Tahoma"/>
          <w:sz w:val="16"/>
          <w:szCs w:val="16"/>
        </w:rPr>
        <w:t>Исключить, если Товарная накладная оформляется в виде универсального передаточного документа со статусом «1» и счёт-фактура не выставляется.</w:t>
      </w:r>
    </w:p>
  </w:footnote>
  <w:footnote w:id="149">
    <w:p w14:paraId="2481A053" w14:textId="77777777" w:rsidR="005D47F6" w:rsidRPr="00901459" w:rsidRDefault="005D47F6" w:rsidP="007D156B">
      <w:pPr>
        <w:pStyle w:val="a5"/>
        <w:rPr>
          <w:rFonts w:ascii="Tahoma" w:hAnsi="Tahoma" w:cs="Tahoma"/>
          <w:sz w:val="16"/>
          <w:szCs w:val="16"/>
        </w:rPr>
      </w:pPr>
      <w:r w:rsidRPr="008869EA">
        <w:rPr>
          <w:rStyle w:val="a7"/>
          <w:rFonts w:cs="Tahoma"/>
          <w:color w:val="FF0000"/>
          <w:sz w:val="16"/>
          <w:szCs w:val="16"/>
        </w:rPr>
        <w:footnoteRef/>
      </w:r>
      <w:r>
        <w:rPr>
          <w:rFonts w:ascii="Tahoma" w:hAnsi="Tahoma" w:cs="Tahoma"/>
          <w:sz w:val="16"/>
          <w:szCs w:val="16"/>
        </w:rPr>
        <w:t xml:space="preserve"> У</w:t>
      </w:r>
      <w:r w:rsidRPr="00D64FF1">
        <w:rPr>
          <w:rFonts w:ascii="Tahoma" w:hAnsi="Tahoma" w:cs="Tahoma"/>
          <w:sz w:val="16"/>
          <w:szCs w:val="16"/>
        </w:rPr>
        <w:t>казать месяц в соответствии с НМД Заказчика</w:t>
      </w:r>
      <w:r>
        <w:rPr>
          <w:rFonts w:ascii="Tahoma" w:hAnsi="Tahoma" w:cs="Tahoma"/>
          <w:sz w:val="16"/>
          <w:szCs w:val="16"/>
        </w:rPr>
        <w:t>, регулирующим порядок инвентаризации</w:t>
      </w:r>
      <w:r w:rsidRPr="00901459">
        <w:rPr>
          <w:rFonts w:ascii="Tahoma" w:hAnsi="Tahoma" w:cs="Tahoma"/>
          <w:sz w:val="16"/>
          <w:szCs w:val="16"/>
        </w:rPr>
        <w:t>.</w:t>
      </w:r>
    </w:p>
  </w:footnote>
  <w:footnote w:id="150">
    <w:p w14:paraId="1BF04CD9" w14:textId="77777777" w:rsidR="005D47F6" w:rsidRPr="00901459" w:rsidRDefault="005D47F6" w:rsidP="007D156B">
      <w:pPr>
        <w:pStyle w:val="a5"/>
        <w:rPr>
          <w:rFonts w:ascii="Tahoma" w:hAnsi="Tahoma" w:cs="Tahoma"/>
          <w:sz w:val="16"/>
          <w:szCs w:val="16"/>
        </w:rPr>
      </w:pPr>
      <w:r w:rsidRPr="008869EA">
        <w:rPr>
          <w:rStyle w:val="a7"/>
          <w:rFonts w:cs="Tahoma"/>
          <w:color w:val="FF0000"/>
          <w:sz w:val="16"/>
          <w:szCs w:val="16"/>
        </w:rPr>
        <w:footnoteRef/>
      </w:r>
      <w:r w:rsidRPr="008869EA">
        <w:rPr>
          <w:rFonts w:ascii="Tahoma" w:hAnsi="Tahoma" w:cs="Tahoma"/>
          <w:color w:val="FF0000"/>
          <w:sz w:val="16"/>
          <w:szCs w:val="16"/>
        </w:rPr>
        <w:t xml:space="preserve"> </w:t>
      </w:r>
      <w:r>
        <w:rPr>
          <w:rFonts w:ascii="Tahoma" w:hAnsi="Tahoma" w:cs="Tahoma"/>
          <w:sz w:val="16"/>
          <w:szCs w:val="16"/>
        </w:rPr>
        <w:t>У</w:t>
      </w:r>
      <w:r w:rsidRPr="00BC3E3A">
        <w:rPr>
          <w:rFonts w:ascii="Tahoma" w:hAnsi="Tahoma" w:cs="Tahoma"/>
          <w:sz w:val="16"/>
          <w:szCs w:val="16"/>
        </w:rPr>
        <w:t>казать месяц, по состоянию на который проводится инвентаризация (</w:t>
      </w:r>
      <w:r>
        <w:rPr>
          <w:rFonts w:ascii="Tahoma" w:hAnsi="Tahoma" w:cs="Tahoma"/>
          <w:sz w:val="16"/>
          <w:szCs w:val="16"/>
        </w:rPr>
        <w:t xml:space="preserve">который </w:t>
      </w:r>
      <w:r w:rsidRPr="00BC3E3A">
        <w:rPr>
          <w:rFonts w:ascii="Tahoma" w:hAnsi="Tahoma" w:cs="Tahoma"/>
          <w:sz w:val="16"/>
          <w:szCs w:val="16"/>
        </w:rPr>
        <w:t>указан в соответствии с предыдущей сноской)</w:t>
      </w:r>
      <w:r w:rsidRPr="00901459">
        <w:rPr>
          <w:rFonts w:ascii="Tahoma" w:hAnsi="Tahoma" w:cs="Tahoma"/>
          <w:sz w:val="16"/>
          <w:szCs w:val="16"/>
        </w:rPr>
        <w:t>.</w:t>
      </w:r>
    </w:p>
  </w:footnote>
  <w:footnote w:id="151">
    <w:p w14:paraId="6CC0D940" w14:textId="77777777" w:rsidR="005D47F6" w:rsidRPr="00901459" w:rsidRDefault="005D47F6" w:rsidP="007D156B">
      <w:pPr>
        <w:pStyle w:val="affc"/>
        <w:spacing w:before="0" w:after="0"/>
        <w:jc w:val="left"/>
      </w:pPr>
      <w:r w:rsidRPr="008869EA">
        <w:rPr>
          <w:rStyle w:val="a7"/>
          <w:color w:val="FF0000"/>
        </w:rPr>
        <w:footnoteRef/>
      </w:r>
      <w:r w:rsidRPr="00901459">
        <w:t xml:space="preserve"> Включается, если Работы выполняются с использованием материалов собственности Заказчика.</w:t>
      </w:r>
    </w:p>
  </w:footnote>
  <w:footnote w:id="152">
    <w:p w14:paraId="57673E28" w14:textId="77777777" w:rsidR="005D47F6" w:rsidRPr="00A8120A" w:rsidRDefault="005D47F6" w:rsidP="002758E5">
      <w:pPr>
        <w:pStyle w:val="afff2"/>
      </w:pPr>
      <w:r w:rsidRPr="00B656CC">
        <w:rPr>
          <w:color w:val="FF0000"/>
          <w:vertAlign w:val="superscript"/>
        </w:rPr>
        <w:footnoteRef/>
      </w:r>
      <w:r w:rsidRPr="00A8120A">
        <w:t xml:space="preserve"> Включается, если Услуги оказываются с использованием материалов собственности Заказчика.</w:t>
      </w:r>
    </w:p>
  </w:footnote>
  <w:footnote w:id="153">
    <w:p w14:paraId="41883CA2" w14:textId="77777777" w:rsidR="005D47F6" w:rsidRPr="00901459" w:rsidRDefault="005D47F6" w:rsidP="007A4DFB">
      <w:pPr>
        <w:pStyle w:val="afff2"/>
      </w:pPr>
      <w:r w:rsidRPr="008869EA">
        <w:rPr>
          <w:rStyle w:val="a7"/>
          <w:color w:val="FF0000"/>
        </w:rPr>
        <w:footnoteRef/>
      </w:r>
      <w:r w:rsidRPr="008869EA">
        <w:rPr>
          <w:color w:val="FF0000"/>
        </w:rPr>
        <w:t xml:space="preserve"> </w:t>
      </w:r>
      <w:r w:rsidRPr="00901459">
        <w:t xml:space="preserve">Если исполнение Договора осуществляется на территории </w:t>
      </w:r>
      <w:r w:rsidRPr="00A41800">
        <w:rPr>
          <w:highlight w:val="green"/>
        </w:rPr>
        <w:t>НПР</w:t>
      </w:r>
      <w:r w:rsidRPr="00901459">
        <w:t xml:space="preserve"> и предполагает оказание медицинских услуг ООО «Корпоративный Центр Здоровья «Норникель» путём оказания содействия </w:t>
      </w:r>
      <w:r>
        <w:t>Исполнителю</w:t>
      </w:r>
      <w:r w:rsidRPr="00901459">
        <w:t xml:space="preserve"> Филиалом Компании/РОКС НН.</w:t>
      </w:r>
    </w:p>
  </w:footnote>
  <w:footnote w:id="154">
    <w:p w14:paraId="2EC87274" w14:textId="77777777" w:rsidR="005D47F6" w:rsidRPr="00A8120A" w:rsidRDefault="005D47F6" w:rsidP="002758E5">
      <w:pPr>
        <w:pStyle w:val="afff2"/>
      </w:pPr>
      <w:r w:rsidRPr="00B656CC">
        <w:rPr>
          <w:color w:val="FF0000"/>
          <w:vertAlign w:val="superscript"/>
        </w:rPr>
        <w:footnoteRef/>
      </w:r>
      <w:r w:rsidRPr="00A8120A">
        <w:t xml:space="preserve"> Указывается перечень инвентаря/оборудования, </w:t>
      </w:r>
      <w:proofErr w:type="gramStart"/>
      <w:r w:rsidRPr="00A8120A">
        <w:t>например</w:t>
      </w:r>
      <w:proofErr w:type="gramEnd"/>
      <w:r w:rsidRPr="00A8120A">
        <w:t xml:space="preserve">: «ноутбуки, 4 шт.»; если необходимо, то вписываются конкретные требования к оборудованию, например: «ноутбуки, 4 шт., с процессором не ниже </w:t>
      </w:r>
      <w:proofErr w:type="spellStart"/>
      <w:r w:rsidRPr="00A8120A">
        <w:t>Intel</w:t>
      </w:r>
      <w:proofErr w:type="spellEnd"/>
      <w:r w:rsidRPr="00A8120A">
        <w:t xml:space="preserve"> </w:t>
      </w:r>
      <w:proofErr w:type="spellStart"/>
      <w:r w:rsidRPr="00A8120A">
        <w:t>Core</w:t>
      </w:r>
      <w:proofErr w:type="spellEnd"/>
      <w:r w:rsidRPr="00A8120A">
        <w:t xml:space="preserve"> i7-6785R — 3,30 ГГц (или аналогичным) и диагональю экрана не менее 17”).</w:t>
      </w:r>
    </w:p>
  </w:footnote>
  <w:footnote w:id="155">
    <w:p w14:paraId="5ADBA887" w14:textId="77777777" w:rsidR="005D47F6" w:rsidRPr="00A8120A" w:rsidRDefault="005D47F6" w:rsidP="00216BC8">
      <w:pPr>
        <w:pStyle w:val="afff2"/>
      </w:pPr>
      <w:r w:rsidRPr="00B656CC">
        <w:rPr>
          <w:color w:val="FF0000"/>
          <w:vertAlign w:val="superscript"/>
        </w:rPr>
        <w:footnoteRef/>
      </w:r>
      <w:r w:rsidRPr="00A8120A">
        <w:t xml:space="preserve"> Включается, если Договор является рамочным.</w:t>
      </w:r>
    </w:p>
  </w:footnote>
  <w:footnote w:id="156">
    <w:p w14:paraId="37DD1B76" w14:textId="77777777" w:rsidR="005D47F6" w:rsidRPr="00A8120A" w:rsidRDefault="005D47F6" w:rsidP="00216BC8">
      <w:pPr>
        <w:pStyle w:val="afff2"/>
      </w:pPr>
      <w:r w:rsidRPr="00B656CC">
        <w:rPr>
          <w:rStyle w:val="a7"/>
          <w:color w:val="FF0000"/>
        </w:rPr>
        <w:footnoteRef/>
      </w:r>
      <w:r w:rsidRPr="00B656CC">
        <w:rPr>
          <w:color w:val="FF0000"/>
        </w:rPr>
        <w:t xml:space="preserve"> </w:t>
      </w:r>
      <w:r w:rsidRPr="00A8120A">
        <w:t>Включается, если Договор является рамочным.</w:t>
      </w:r>
    </w:p>
  </w:footnote>
  <w:footnote w:id="157">
    <w:p w14:paraId="38733E3B" w14:textId="77777777" w:rsidR="005D47F6" w:rsidRPr="00A8120A"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A8120A">
        <w:rPr>
          <w:rFonts w:ascii="Tahoma" w:hAnsi="Tahoma" w:cs="Tahoma"/>
          <w:sz w:val="16"/>
          <w:szCs w:val="16"/>
        </w:rPr>
        <w:t xml:space="preserve"> Включается во внутригрупповые договоры.</w:t>
      </w:r>
    </w:p>
  </w:footnote>
  <w:footnote w:id="158">
    <w:p w14:paraId="53BA1270" w14:textId="77777777" w:rsidR="005D47F6" w:rsidRPr="00901459" w:rsidRDefault="005D47F6" w:rsidP="00635ABA">
      <w:pPr>
        <w:pStyle w:val="a5"/>
        <w:rPr>
          <w:rFonts w:ascii="Tahoma" w:hAnsi="Tahoma" w:cs="Tahoma"/>
          <w:sz w:val="16"/>
          <w:szCs w:val="16"/>
        </w:rPr>
      </w:pPr>
      <w:r w:rsidRPr="008869EA">
        <w:rPr>
          <w:rStyle w:val="a7"/>
          <w:rFonts w:cs="Tahoma"/>
          <w:color w:val="FF0000"/>
          <w:sz w:val="16"/>
          <w:szCs w:val="16"/>
        </w:rPr>
        <w:footnoteRef/>
      </w:r>
      <w:r>
        <w:rPr>
          <w:rFonts w:ascii="Tahoma" w:hAnsi="Tahoma" w:cs="Tahoma"/>
          <w:sz w:val="16"/>
          <w:szCs w:val="16"/>
        </w:rPr>
        <w:t xml:space="preserve"> У</w:t>
      </w:r>
      <w:r w:rsidRPr="00D64FF1">
        <w:rPr>
          <w:rFonts w:ascii="Tahoma" w:hAnsi="Tahoma" w:cs="Tahoma"/>
          <w:sz w:val="16"/>
          <w:szCs w:val="16"/>
        </w:rPr>
        <w:t>казать месяц в соответствии с НМД Заказчика</w:t>
      </w:r>
      <w:r>
        <w:rPr>
          <w:rFonts w:ascii="Tahoma" w:hAnsi="Tahoma" w:cs="Tahoma"/>
          <w:sz w:val="16"/>
          <w:szCs w:val="16"/>
        </w:rPr>
        <w:t>, регулирующим порядок инвентаризации</w:t>
      </w:r>
      <w:r w:rsidRPr="00901459">
        <w:rPr>
          <w:rFonts w:ascii="Tahoma" w:hAnsi="Tahoma" w:cs="Tahoma"/>
          <w:sz w:val="16"/>
          <w:szCs w:val="16"/>
        </w:rPr>
        <w:t>.</w:t>
      </w:r>
    </w:p>
  </w:footnote>
  <w:footnote w:id="159">
    <w:p w14:paraId="2462318C" w14:textId="77777777" w:rsidR="005D47F6" w:rsidRPr="00901459" w:rsidRDefault="005D47F6" w:rsidP="00635ABA">
      <w:pPr>
        <w:pStyle w:val="a5"/>
        <w:rPr>
          <w:rFonts w:ascii="Tahoma" w:hAnsi="Tahoma" w:cs="Tahoma"/>
          <w:sz w:val="16"/>
          <w:szCs w:val="16"/>
        </w:rPr>
      </w:pPr>
      <w:r w:rsidRPr="008869EA">
        <w:rPr>
          <w:rStyle w:val="a7"/>
          <w:rFonts w:cs="Tahoma"/>
          <w:color w:val="FF0000"/>
          <w:sz w:val="16"/>
          <w:szCs w:val="16"/>
        </w:rPr>
        <w:footnoteRef/>
      </w:r>
      <w:r w:rsidRPr="008869EA">
        <w:rPr>
          <w:rFonts w:ascii="Tahoma" w:hAnsi="Tahoma" w:cs="Tahoma"/>
          <w:color w:val="FF0000"/>
          <w:sz w:val="16"/>
          <w:szCs w:val="16"/>
        </w:rPr>
        <w:t xml:space="preserve"> </w:t>
      </w:r>
      <w:r>
        <w:rPr>
          <w:rFonts w:ascii="Tahoma" w:hAnsi="Tahoma" w:cs="Tahoma"/>
          <w:sz w:val="16"/>
          <w:szCs w:val="16"/>
        </w:rPr>
        <w:t>У</w:t>
      </w:r>
      <w:r w:rsidRPr="00BC3E3A">
        <w:rPr>
          <w:rFonts w:ascii="Tahoma" w:hAnsi="Tahoma" w:cs="Tahoma"/>
          <w:sz w:val="16"/>
          <w:szCs w:val="16"/>
        </w:rPr>
        <w:t>казать месяц, по состоянию на который проводится инвентаризация (</w:t>
      </w:r>
      <w:r>
        <w:rPr>
          <w:rFonts w:ascii="Tahoma" w:hAnsi="Tahoma" w:cs="Tahoma"/>
          <w:sz w:val="16"/>
          <w:szCs w:val="16"/>
        </w:rPr>
        <w:t xml:space="preserve">который </w:t>
      </w:r>
      <w:r w:rsidRPr="00BC3E3A">
        <w:rPr>
          <w:rFonts w:ascii="Tahoma" w:hAnsi="Tahoma" w:cs="Tahoma"/>
          <w:sz w:val="16"/>
          <w:szCs w:val="16"/>
        </w:rPr>
        <w:t>указан в соответствии с предыдущей сноской)</w:t>
      </w:r>
      <w:r w:rsidRPr="00901459">
        <w:rPr>
          <w:rFonts w:ascii="Tahoma" w:hAnsi="Tahoma" w:cs="Tahoma"/>
          <w:sz w:val="16"/>
          <w:szCs w:val="16"/>
        </w:rPr>
        <w:t>.</w:t>
      </w:r>
    </w:p>
  </w:footnote>
  <w:footnote w:id="160">
    <w:p w14:paraId="6613A00C" w14:textId="77777777" w:rsidR="005D47F6" w:rsidRPr="00901459" w:rsidRDefault="005D47F6" w:rsidP="00635ABA">
      <w:pPr>
        <w:pStyle w:val="afff2"/>
      </w:pPr>
      <w:r w:rsidRPr="008869EA">
        <w:rPr>
          <w:rStyle w:val="a7"/>
          <w:color w:val="FF0000"/>
        </w:rPr>
        <w:footnoteRef/>
      </w:r>
      <w:r w:rsidRPr="00901459">
        <w:t xml:space="preserve"> Включается, если Договор является рамочным.</w:t>
      </w:r>
    </w:p>
  </w:footnote>
  <w:footnote w:id="161">
    <w:p w14:paraId="19EFE48C" w14:textId="77777777" w:rsidR="005D47F6" w:rsidRPr="00EB2525" w:rsidRDefault="005D47F6" w:rsidP="00635ABA">
      <w:pPr>
        <w:pStyle w:val="afff2"/>
      </w:pPr>
      <w:r w:rsidRPr="008869EA">
        <w:rPr>
          <w:rStyle w:val="a7"/>
          <w:color w:val="FF0000"/>
        </w:rPr>
        <w:footnoteRef/>
      </w:r>
      <w:r w:rsidRPr="00901459">
        <w:t xml:space="preserve"> </w:t>
      </w:r>
      <w:r w:rsidRPr="00EB2525">
        <w:t>Включается, если Подрядчик использует для выполнения Работ имущество Заказчика, а после выполнения Работ его возвращает.</w:t>
      </w:r>
    </w:p>
  </w:footnote>
  <w:footnote w:id="162">
    <w:p w14:paraId="71C7D531" w14:textId="77777777" w:rsidR="005D47F6" w:rsidRPr="009A2AB2" w:rsidRDefault="005D47F6" w:rsidP="005333A3">
      <w:pPr>
        <w:pStyle w:val="a5"/>
        <w:rPr>
          <w:rFonts w:ascii="Tahoma" w:hAnsi="Tahoma" w:cs="Tahoma"/>
          <w:sz w:val="16"/>
          <w:szCs w:val="16"/>
        </w:rPr>
      </w:pPr>
      <w:r w:rsidRPr="00B656CC">
        <w:rPr>
          <w:rStyle w:val="a7"/>
          <w:rFonts w:ascii="Tahoma" w:hAnsi="Tahoma" w:cs="Tahoma"/>
          <w:color w:val="FF0000"/>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оговором предусмотрено оказание Услуг на территории Заказчика.</w:t>
      </w:r>
    </w:p>
  </w:footnote>
  <w:footnote w:id="163">
    <w:p w14:paraId="1A4AB303" w14:textId="77777777" w:rsidR="005D47F6" w:rsidRPr="009A2AB2" w:rsidRDefault="005D47F6" w:rsidP="00216BC8">
      <w:pPr>
        <w:pStyle w:val="affc"/>
        <w:spacing w:before="0" w:after="0"/>
        <w:jc w:val="left"/>
      </w:pPr>
      <w:r w:rsidRPr="00B656CC">
        <w:rPr>
          <w:rStyle w:val="a7"/>
          <w:color w:val="FF0000"/>
        </w:rPr>
        <w:footnoteRef/>
      </w:r>
      <w:r w:rsidRPr="008D719D">
        <w:t xml:space="preserve"> </w:t>
      </w:r>
      <w:r w:rsidRPr="009A2AB2">
        <w:t xml:space="preserve">Включается в случае </w:t>
      </w:r>
      <w:r w:rsidRPr="009A2AB2">
        <w:rPr>
          <w:lang w:bidi="ru-RU"/>
        </w:rPr>
        <w:t xml:space="preserve">возможности подписания сторонами оригинала </w:t>
      </w:r>
      <w:r w:rsidRPr="009A2AB2">
        <w:t xml:space="preserve">Акта </w:t>
      </w:r>
      <w:r>
        <w:t>сдачи-приемки услуг</w:t>
      </w:r>
      <w:r w:rsidRPr="009A2AB2">
        <w:rPr>
          <w:lang w:bidi="ru-RU"/>
        </w:rPr>
        <w:t xml:space="preserve"> до 2 числа месяца, следующего за месяцем оказания Услуг.</w:t>
      </w:r>
    </w:p>
  </w:footnote>
  <w:footnote w:id="164">
    <w:p w14:paraId="179939CE" w14:textId="77777777" w:rsidR="005D47F6" w:rsidRPr="004C7762" w:rsidRDefault="005D47F6" w:rsidP="00C328BB">
      <w:pPr>
        <w:pStyle w:val="affc"/>
        <w:spacing w:before="0" w:after="0"/>
        <w:jc w:val="left"/>
      </w:pPr>
      <w:r w:rsidRPr="00B656CC">
        <w:rPr>
          <w:rStyle w:val="a7"/>
          <w:color w:val="FF0000"/>
        </w:rPr>
        <w:footnoteRef/>
      </w:r>
      <w:r w:rsidRPr="004C7762">
        <w:t xml:space="preserve"> Включается, если в Календарном плане предусмотрены этапы.</w:t>
      </w:r>
    </w:p>
  </w:footnote>
  <w:footnote w:id="165">
    <w:p w14:paraId="3B39ABD1" w14:textId="77777777" w:rsidR="005D47F6" w:rsidRPr="00F40715" w:rsidRDefault="005D47F6" w:rsidP="00C328BB">
      <w:pPr>
        <w:pStyle w:val="affc"/>
        <w:spacing w:before="0" w:after="0"/>
        <w:jc w:val="left"/>
      </w:pPr>
      <w:r w:rsidRPr="00B656CC">
        <w:rPr>
          <w:rStyle w:val="a7"/>
          <w:color w:val="FF0000"/>
        </w:rPr>
        <w:footnoteRef/>
      </w:r>
      <w:r w:rsidRPr="00F40715">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66">
    <w:p w14:paraId="2E814512" w14:textId="1A108AF4" w:rsidR="005D47F6" w:rsidRPr="00F40715" w:rsidRDefault="005D47F6" w:rsidP="00C328BB">
      <w:pPr>
        <w:pStyle w:val="afff2"/>
      </w:pPr>
      <w:r w:rsidRPr="00B656CC">
        <w:rPr>
          <w:rStyle w:val="a7"/>
          <w:color w:val="FF0000"/>
        </w:rPr>
        <w:footnoteRef/>
      </w:r>
      <w:r w:rsidRPr="00F40715">
        <w:t xml:space="preserve"> Дата, указанная в пункте 2.</w:t>
      </w:r>
      <w:r>
        <w:t>5 Договора</w:t>
      </w:r>
      <w:r w:rsidRPr="00F40715">
        <w:t xml:space="preserve"> (о распространении Договора на отношения, возникшие до его подписания).</w:t>
      </w:r>
    </w:p>
  </w:footnote>
  <w:footnote w:id="167">
    <w:p w14:paraId="30439CB4" w14:textId="77777777" w:rsidR="005D47F6" w:rsidRPr="00F40715" w:rsidRDefault="005D47F6" w:rsidP="00C328BB">
      <w:pPr>
        <w:pStyle w:val="afff2"/>
      </w:pPr>
      <w:r w:rsidRPr="00B656CC">
        <w:rPr>
          <w:rStyle w:val="a7"/>
          <w:color w:val="FF0000"/>
        </w:rPr>
        <w:footnoteRef/>
      </w:r>
      <w:r w:rsidRPr="00B656CC">
        <w:rPr>
          <w:color w:val="FF0000"/>
        </w:rPr>
        <w:t xml:space="preserve"> </w:t>
      </w:r>
      <w:r w:rsidRPr="00F40715">
        <w:t>Включается во внутригрупповые договоры, если Договор распространяется на отношения, возникшие до его подписания.</w:t>
      </w:r>
    </w:p>
  </w:footnote>
  <w:footnote w:id="168">
    <w:p w14:paraId="2CDF8513" w14:textId="77777777" w:rsidR="005D47F6" w:rsidRPr="00F40715" w:rsidRDefault="005D47F6" w:rsidP="00C328BB">
      <w:pPr>
        <w:pStyle w:val="affc"/>
        <w:spacing w:before="0" w:after="0"/>
        <w:jc w:val="left"/>
      </w:pPr>
      <w:r w:rsidRPr="00B656CC">
        <w:rPr>
          <w:rStyle w:val="a7"/>
          <w:color w:val="FF0000"/>
        </w:rPr>
        <w:footnoteRef/>
      </w:r>
      <w:r w:rsidRPr="00B656CC">
        <w:rPr>
          <w:color w:val="FF0000"/>
        </w:rPr>
        <w:t xml:space="preserve"> </w:t>
      </w:r>
      <w:r w:rsidRPr="00F40715">
        <w:t>Включается, если имеются Отчётные периоды.</w:t>
      </w:r>
    </w:p>
  </w:footnote>
  <w:footnote w:id="169">
    <w:p w14:paraId="3EC23775" w14:textId="77777777" w:rsidR="005D47F6" w:rsidRPr="00F40715" w:rsidRDefault="005D47F6" w:rsidP="00216BC8">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F40715">
        <w:rPr>
          <w:rFonts w:ascii="Tahoma" w:eastAsia="Times New Roman" w:hAnsi="Tahoma" w:cs="Tahoma"/>
          <w:sz w:val="16"/>
          <w:szCs w:val="16"/>
          <w:lang w:eastAsia="ar-SA"/>
        </w:rPr>
        <w:t>Указывается вид отчетной документации.</w:t>
      </w:r>
    </w:p>
  </w:footnote>
  <w:footnote w:id="170">
    <w:p w14:paraId="3407FEB8" w14:textId="65AA4C6E" w:rsidR="005D47F6" w:rsidRPr="00B656CC" w:rsidRDefault="005D47F6">
      <w:pPr>
        <w:pStyle w:val="a5"/>
        <w:rPr>
          <w:rFonts w:ascii="Tahoma" w:hAnsi="Tahoma" w:cs="Tahoma"/>
          <w:sz w:val="16"/>
          <w:szCs w:val="16"/>
        </w:rPr>
      </w:pPr>
      <w:r w:rsidRPr="008869EA">
        <w:rPr>
          <w:rStyle w:val="a7"/>
          <w:rFonts w:ascii="Tahoma" w:hAnsi="Tahoma" w:cs="Tahoma"/>
          <w:color w:val="FF0000"/>
          <w:sz w:val="16"/>
          <w:szCs w:val="16"/>
        </w:rPr>
        <w:footnoteRef/>
      </w:r>
      <w:r w:rsidRPr="00B656CC">
        <w:rPr>
          <w:rFonts w:ascii="Tahoma" w:hAnsi="Tahoma" w:cs="Tahoma"/>
          <w:sz w:val="16"/>
          <w:szCs w:val="16"/>
        </w:rPr>
        <w:t xml:space="preserve"> Исключается, если Договор заключается с ФЛ</w:t>
      </w:r>
      <w:r>
        <w:rPr>
          <w:rFonts w:ascii="Tahoma" w:hAnsi="Tahoma" w:cs="Tahoma"/>
          <w:sz w:val="16"/>
          <w:szCs w:val="16"/>
        </w:rPr>
        <w:t xml:space="preserve"> </w:t>
      </w:r>
      <w:proofErr w:type="gramStart"/>
      <w:r>
        <w:rPr>
          <w:rFonts w:ascii="Tahoma" w:hAnsi="Tahoma" w:cs="Tahoma"/>
          <w:sz w:val="16"/>
          <w:szCs w:val="16"/>
        </w:rPr>
        <w:t>и</w:t>
      </w:r>
      <w:proofErr w:type="gramEnd"/>
      <w:r>
        <w:rPr>
          <w:rFonts w:ascii="Tahoma" w:hAnsi="Tahoma" w:cs="Tahoma"/>
          <w:sz w:val="16"/>
          <w:szCs w:val="16"/>
        </w:rPr>
        <w:t xml:space="preserve"> если внутригрупповая сделка</w:t>
      </w:r>
      <w:r w:rsidRPr="00B656CC">
        <w:rPr>
          <w:rFonts w:ascii="Tahoma" w:hAnsi="Tahoma" w:cs="Tahoma"/>
          <w:sz w:val="16"/>
          <w:szCs w:val="16"/>
        </w:rPr>
        <w:t>.</w:t>
      </w:r>
    </w:p>
  </w:footnote>
  <w:footnote w:id="171">
    <w:p w14:paraId="4E5C8ED8" w14:textId="733D2CE8" w:rsidR="005D47F6" w:rsidRPr="00F40715" w:rsidRDefault="005D47F6" w:rsidP="00B656CC">
      <w:pPr>
        <w:pStyle w:val="affc"/>
        <w:spacing w:before="0" w:after="0"/>
        <w:jc w:val="left"/>
      </w:pPr>
      <w:r w:rsidRPr="00B656CC">
        <w:rPr>
          <w:rStyle w:val="a7"/>
          <w:color w:val="FF0000"/>
        </w:rPr>
        <w:footnoteRef/>
      </w:r>
      <w:r w:rsidRPr="00B656CC">
        <w:rPr>
          <w:color w:val="FF0000"/>
        </w:rPr>
        <w:t xml:space="preserve"> </w:t>
      </w:r>
      <w:r w:rsidRPr="00E31BB3">
        <w:t>Исключить, если НДС не облагается либо контрагент не является плательщиком НДС или освобождён от исполнения обязанностей плательщика НДС</w:t>
      </w:r>
      <w:r>
        <w:t>.</w:t>
      </w:r>
      <w:r w:rsidRPr="00F40715">
        <w:t>)</w:t>
      </w:r>
    </w:p>
  </w:footnote>
  <w:footnote w:id="172">
    <w:p w14:paraId="3BD65447" w14:textId="77777777" w:rsidR="005D47F6" w:rsidRPr="00F40715" w:rsidRDefault="005D47F6" w:rsidP="004D3D38">
      <w:pPr>
        <w:pStyle w:val="a5"/>
        <w:rPr>
          <w:rFonts w:ascii="Tahoma" w:hAnsi="Tahoma" w:cs="Tahoma"/>
          <w:sz w:val="16"/>
          <w:szCs w:val="16"/>
        </w:rPr>
      </w:pPr>
      <w:r w:rsidRPr="00B656CC">
        <w:rPr>
          <w:rStyle w:val="a7"/>
          <w:rFonts w:ascii="Tahoma" w:hAnsi="Tahoma" w:cs="Tahoma"/>
          <w:color w:val="FF0000"/>
          <w:sz w:val="16"/>
          <w:szCs w:val="16"/>
        </w:rPr>
        <w:footnoteRef/>
      </w:r>
      <w:r w:rsidRPr="00F40715">
        <w:rPr>
          <w:rStyle w:val="a7"/>
          <w:rFonts w:ascii="Tahoma" w:hAnsi="Tahoma" w:cs="Tahoma"/>
          <w:sz w:val="16"/>
          <w:szCs w:val="16"/>
        </w:rPr>
        <w:t xml:space="preserve"> </w:t>
      </w:r>
      <w:r w:rsidRPr="00F40715">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73">
    <w:p w14:paraId="286BFA4A" w14:textId="7D48AC19" w:rsidR="005D47F6" w:rsidRPr="00216BC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216BC8">
        <w:rPr>
          <w:rFonts w:ascii="Tahoma" w:hAnsi="Tahoma" w:cs="Tahoma"/>
          <w:sz w:val="16"/>
          <w:szCs w:val="16"/>
        </w:rPr>
        <w:t xml:space="preserve"> Для договоров со сторонними контрагентами.</w:t>
      </w:r>
      <w:r>
        <w:rPr>
          <w:rFonts w:ascii="Tahoma" w:hAnsi="Tahoma" w:cs="Tahoma"/>
          <w:sz w:val="16"/>
          <w:szCs w:val="16"/>
        </w:rPr>
        <w:t xml:space="preserve"> </w:t>
      </w:r>
      <w:r w:rsidRPr="00B656CC">
        <w:rPr>
          <w:rFonts w:ascii="Tahoma" w:hAnsi="Tahoma" w:cs="Tahoma"/>
          <w:sz w:val="16"/>
          <w:szCs w:val="16"/>
        </w:rPr>
        <w:t>Если требуется более длительная приёмка, срок может быть увеличен.</w:t>
      </w:r>
    </w:p>
  </w:footnote>
  <w:footnote w:id="174">
    <w:p w14:paraId="516DC232" w14:textId="06778FD5" w:rsidR="005D47F6" w:rsidRPr="00216BC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216BC8">
        <w:rPr>
          <w:rFonts w:ascii="Tahoma" w:hAnsi="Tahoma" w:cs="Tahoma"/>
          <w:sz w:val="16"/>
          <w:szCs w:val="16"/>
        </w:rPr>
        <w:t xml:space="preserve"> Для внутригрупповых договоров</w:t>
      </w:r>
      <w:r>
        <w:rPr>
          <w:rFonts w:ascii="Tahoma" w:hAnsi="Tahoma" w:cs="Tahoma"/>
          <w:sz w:val="16"/>
          <w:szCs w:val="16"/>
        </w:rPr>
        <w:t xml:space="preserve"> и для договоров, заключаемых АО «Кольская ГМК» и ООО «</w:t>
      </w:r>
      <w:proofErr w:type="spellStart"/>
      <w:r>
        <w:rPr>
          <w:rFonts w:ascii="Tahoma" w:hAnsi="Tahoma" w:cs="Tahoma"/>
          <w:sz w:val="16"/>
          <w:szCs w:val="16"/>
        </w:rPr>
        <w:t>Печенгастрой</w:t>
      </w:r>
      <w:proofErr w:type="spellEnd"/>
      <w:r>
        <w:rPr>
          <w:rFonts w:ascii="Tahoma" w:hAnsi="Tahoma" w:cs="Tahoma"/>
          <w:sz w:val="16"/>
          <w:szCs w:val="16"/>
        </w:rPr>
        <w:t>»</w:t>
      </w:r>
      <w:r w:rsidRPr="00216BC8">
        <w:rPr>
          <w:rFonts w:ascii="Tahoma" w:hAnsi="Tahoma" w:cs="Tahoma"/>
          <w:sz w:val="16"/>
          <w:szCs w:val="16"/>
        </w:rPr>
        <w:t>.</w:t>
      </w:r>
    </w:p>
  </w:footnote>
  <w:footnote w:id="175">
    <w:p w14:paraId="7ABFE5C8" w14:textId="77777777" w:rsidR="005D47F6" w:rsidRPr="00216BC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216BC8">
        <w:rPr>
          <w:rFonts w:ascii="Tahoma" w:hAnsi="Tahoma" w:cs="Tahoma"/>
          <w:sz w:val="16"/>
          <w:szCs w:val="16"/>
        </w:rPr>
        <w:t>Для договоров со сторонними контрагентами.</w:t>
      </w:r>
    </w:p>
  </w:footnote>
  <w:footnote w:id="176">
    <w:p w14:paraId="2EDF1FE5" w14:textId="0CF0B672" w:rsidR="005D47F6" w:rsidRPr="00216BC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216BC8">
        <w:rPr>
          <w:rFonts w:ascii="Tahoma" w:hAnsi="Tahoma" w:cs="Tahoma"/>
          <w:sz w:val="16"/>
          <w:szCs w:val="16"/>
        </w:rPr>
        <w:t xml:space="preserve"> Для внутригрупповых договоров</w:t>
      </w:r>
      <w:r>
        <w:rPr>
          <w:rFonts w:ascii="Tahoma" w:hAnsi="Tahoma" w:cs="Tahoma"/>
          <w:sz w:val="16"/>
          <w:szCs w:val="16"/>
        </w:rPr>
        <w:t xml:space="preserve"> и для договоров, заключаемых АО «Кольская ГМК» и ООО «</w:t>
      </w:r>
      <w:proofErr w:type="spellStart"/>
      <w:r>
        <w:rPr>
          <w:rFonts w:ascii="Tahoma" w:hAnsi="Tahoma" w:cs="Tahoma"/>
          <w:sz w:val="16"/>
          <w:szCs w:val="16"/>
        </w:rPr>
        <w:t>Печенгастрой</w:t>
      </w:r>
      <w:proofErr w:type="spellEnd"/>
      <w:r>
        <w:rPr>
          <w:rFonts w:ascii="Tahoma" w:hAnsi="Tahoma" w:cs="Tahoma"/>
          <w:sz w:val="16"/>
          <w:szCs w:val="16"/>
        </w:rPr>
        <w:t>»</w:t>
      </w:r>
      <w:r w:rsidRPr="00216BC8">
        <w:rPr>
          <w:rFonts w:ascii="Tahoma" w:hAnsi="Tahoma" w:cs="Tahoma"/>
          <w:sz w:val="16"/>
          <w:szCs w:val="16"/>
        </w:rPr>
        <w:t>.</w:t>
      </w:r>
    </w:p>
  </w:footnote>
  <w:footnote w:id="177">
    <w:p w14:paraId="2FC8AA9A" w14:textId="77777777" w:rsidR="005D47F6" w:rsidRPr="00901459" w:rsidRDefault="005D47F6" w:rsidP="005C07B2">
      <w:pPr>
        <w:pStyle w:val="afff2"/>
      </w:pPr>
      <w:r w:rsidRPr="008869EA">
        <w:rPr>
          <w:rStyle w:val="a7"/>
          <w:color w:val="FF0000"/>
        </w:rPr>
        <w:footnoteRef/>
      </w:r>
      <w:r w:rsidRPr="00901459">
        <w:t xml:space="preserve"> Включается, если Договор распространяется на отношения, возникшие до его подписания.</w:t>
      </w:r>
    </w:p>
  </w:footnote>
  <w:footnote w:id="178">
    <w:p w14:paraId="5F79E43A" w14:textId="77777777" w:rsidR="005D47F6" w:rsidRPr="004C7762" w:rsidRDefault="005D47F6" w:rsidP="00CA10E4">
      <w:pPr>
        <w:pStyle w:val="affc"/>
        <w:spacing w:before="0" w:after="0"/>
        <w:jc w:val="left"/>
      </w:pPr>
      <w:r w:rsidRPr="00B656CC">
        <w:rPr>
          <w:rStyle w:val="a7"/>
          <w:color w:val="FF0000"/>
        </w:rPr>
        <w:footnoteRef/>
      </w:r>
      <w:r w:rsidRPr="00B656CC">
        <w:rPr>
          <w:color w:val="FF0000"/>
        </w:rPr>
        <w:t xml:space="preserve"> </w:t>
      </w:r>
      <w:r w:rsidRPr="004C7762">
        <w:t>В частности, применяется при выполнении работ по техническому обслуживанию оборудования.</w:t>
      </w:r>
    </w:p>
  </w:footnote>
  <w:footnote w:id="179">
    <w:p w14:paraId="218892E5" w14:textId="77777777" w:rsidR="005D47F6" w:rsidRPr="00216BC8"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9E3AAC">
        <w:rPr>
          <w:rFonts w:ascii="Tahoma" w:hAnsi="Tahoma" w:cs="Tahoma"/>
          <w:sz w:val="16"/>
          <w:szCs w:val="16"/>
        </w:rPr>
        <w:t xml:space="preserve"> </w:t>
      </w:r>
      <w:r w:rsidRPr="00216BC8">
        <w:rPr>
          <w:rFonts w:ascii="Tahoma" w:hAnsi="Tahoma" w:cs="Tahoma"/>
          <w:sz w:val="16"/>
          <w:szCs w:val="16"/>
        </w:rPr>
        <w:t xml:space="preserve">Включается, если </w:t>
      </w:r>
      <w:r>
        <w:rPr>
          <w:rFonts w:ascii="Tahoma" w:hAnsi="Tahoma" w:cs="Tahoma"/>
          <w:sz w:val="16"/>
          <w:szCs w:val="16"/>
        </w:rPr>
        <w:t>Д</w:t>
      </w:r>
      <w:r w:rsidRPr="00216BC8">
        <w:rPr>
          <w:rFonts w:ascii="Tahoma" w:hAnsi="Tahoma" w:cs="Tahoma"/>
          <w:sz w:val="16"/>
          <w:szCs w:val="16"/>
        </w:rPr>
        <w:t>оговор предусматривает этапы.</w:t>
      </w:r>
    </w:p>
  </w:footnote>
  <w:footnote w:id="180">
    <w:p w14:paraId="0F7815B7" w14:textId="77777777" w:rsidR="005D47F6" w:rsidRPr="00D448FC"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D448FC">
        <w:rPr>
          <w:rFonts w:ascii="Tahoma" w:hAnsi="Tahoma" w:cs="Tahoma"/>
          <w:sz w:val="16"/>
          <w:szCs w:val="16"/>
        </w:rPr>
        <w:t xml:space="preserve"> Может быть установлен более короткий срок.</w:t>
      </w:r>
    </w:p>
  </w:footnote>
  <w:footnote w:id="181">
    <w:p w14:paraId="645C31DB" w14:textId="77777777" w:rsidR="005D47F6" w:rsidRPr="00D448FC" w:rsidRDefault="005D47F6" w:rsidP="00216BC8">
      <w:pPr>
        <w:pStyle w:val="a5"/>
        <w:rPr>
          <w:rFonts w:ascii="Tahoma" w:hAnsi="Tahoma" w:cs="Tahoma"/>
          <w:sz w:val="16"/>
          <w:szCs w:val="16"/>
        </w:rPr>
      </w:pPr>
      <w:r w:rsidRPr="00B656CC">
        <w:rPr>
          <w:rStyle w:val="a7"/>
          <w:rFonts w:ascii="Tahoma" w:hAnsi="Tahoma" w:cs="Tahoma"/>
          <w:color w:val="FF0000"/>
          <w:sz w:val="16"/>
          <w:szCs w:val="16"/>
        </w:rPr>
        <w:footnoteRef/>
      </w:r>
      <w:r w:rsidRPr="00D448FC">
        <w:rPr>
          <w:rFonts w:ascii="Tahoma" w:hAnsi="Tahoma" w:cs="Tahoma"/>
          <w:sz w:val="16"/>
          <w:szCs w:val="16"/>
        </w:rPr>
        <w:t xml:space="preserve"> </w:t>
      </w:r>
      <w:r w:rsidRPr="00D448FC">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82">
    <w:p w14:paraId="3FF19000" w14:textId="77777777" w:rsidR="005D47F6" w:rsidRPr="00614343" w:rsidRDefault="005D47F6" w:rsidP="009E3AAC">
      <w:pPr>
        <w:pStyle w:val="affc"/>
        <w:spacing w:before="0" w:after="0"/>
        <w:jc w:val="left"/>
      </w:pPr>
      <w:r w:rsidRPr="00B656CC">
        <w:rPr>
          <w:rStyle w:val="a7"/>
          <w:color w:val="FF0000"/>
        </w:rPr>
        <w:footnoteRef/>
      </w:r>
      <w:r w:rsidRPr="00614343">
        <w:t xml:space="preserve"> Включается </w:t>
      </w:r>
      <w:r w:rsidRPr="00614343">
        <w:rPr>
          <w:lang w:bidi="ru-RU"/>
        </w:rPr>
        <w:t xml:space="preserve">при невозможности подписания сторонами оригинала </w:t>
      </w:r>
      <w:r w:rsidRPr="00614343">
        <w:t>Акта сдачи-приемки услуг</w:t>
      </w:r>
      <w:r w:rsidRPr="00614343">
        <w:rPr>
          <w:lang w:bidi="ru-RU"/>
        </w:rPr>
        <w:t xml:space="preserve"> до 2 числа месяца, следующего за месяцем оказания Услуг.</w:t>
      </w:r>
    </w:p>
  </w:footnote>
  <w:footnote w:id="183">
    <w:p w14:paraId="73E62B0D" w14:textId="77777777" w:rsidR="005D47F6" w:rsidRPr="00614343" w:rsidRDefault="005D47F6" w:rsidP="003B30B7">
      <w:pPr>
        <w:pStyle w:val="affc"/>
        <w:spacing w:before="0" w:after="0"/>
        <w:jc w:val="left"/>
      </w:pPr>
      <w:r w:rsidRPr="00B656CC">
        <w:rPr>
          <w:rStyle w:val="a7"/>
          <w:color w:val="FF0000"/>
        </w:rPr>
        <w:footnoteRef/>
      </w:r>
      <w:r w:rsidRPr="00B656CC">
        <w:rPr>
          <w:color w:val="FF0000"/>
        </w:rPr>
        <w:t xml:space="preserve"> </w:t>
      </w:r>
      <w:r w:rsidRPr="00614343">
        <w:t>Включается, если в Календарном плане предусмотрены этапы.</w:t>
      </w:r>
    </w:p>
  </w:footnote>
  <w:footnote w:id="184">
    <w:p w14:paraId="600E75C0" w14:textId="77777777" w:rsidR="005D47F6" w:rsidRPr="00614343" w:rsidRDefault="005D47F6" w:rsidP="003B30B7">
      <w:pPr>
        <w:pStyle w:val="affc"/>
        <w:spacing w:before="0" w:after="0"/>
        <w:jc w:val="left"/>
      </w:pPr>
      <w:r w:rsidRPr="00B656CC">
        <w:rPr>
          <w:rStyle w:val="a7"/>
          <w:color w:val="FF0000"/>
        </w:rPr>
        <w:footnoteRef/>
      </w:r>
      <w:r w:rsidRPr="00614343">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85">
    <w:p w14:paraId="25C83379" w14:textId="0993F821" w:rsidR="005D47F6" w:rsidRPr="00614343" w:rsidRDefault="005D47F6" w:rsidP="003B30B7">
      <w:pPr>
        <w:pStyle w:val="afff2"/>
      </w:pPr>
      <w:r w:rsidRPr="00B656CC">
        <w:rPr>
          <w:rStyle w:val="a7"/>
          <w:color w:val="FF0000"/>
        </w:rPr>
        <w:footnoteRef/>
      </w:r>
      <w:r w:rsidRPr="00614343">
        <w:t xml:space="preserve"> Дата, указанная в пункте 2.5 Договора (о распространении Договора на отношения, возникшие до его подписания).</w:t>
      </w:r>
    </w:p>
  </w:footnote>
  <w:footnote w:id="186">
    <w:p w14:paraId="0C6B71F1" w14:textId="77777777" w:rsidR="005D47F6" w:rsidRPr="00614343" w:rsidRDefault="005D47F6" w:rsidP="003B30B7">
      <w:pPr>
        <w:pStyle w:val="afff2"/>
      </w:pPr>
      <w:r w:rsidRPr="00B656CC">
        <w:rPr>
          <w:rStyle w:val="a7"/>
          <w:color w:val="FF0000"/>
        </w:rPr>
        <w:footnoteRef/>
      </w:r>
      <w:r w:rsidRPr="00614343">
        <w:t xml:space="preserve"> Включается во внутригрупповые договоры, если Договор распространяется на отношения, возникшие до его подписания.</w:t>
      </w:r>
    </w:p>
  </w:footnote>
  <w:footnote w:id="187">
    <w:p w14:paraId="10FEDAE2" w14:textId="77777777" w:rsidR="005D47F6" w:rsidRPr="00614343" w:rsidRDefault="005D47F6" w:rsidP="003B30B7">
      <w:pPr>
        <w:pStyle w:val="affc"/>
        <w:spacing w:before="0" w:after="0"/>
        <w:jc w:val="left"/>
      </w:pPr>
      <w:r w:rsidRPr="00B656CC">
        <w:rPr>
          <w:rStyle w:val="a7"/>
          <w:color w:val="FF0000"/>
        </w:rPr>
        <w:footnoteRef/>
      </w:r>
      <w:r w:rsidRPr="00B656CC">
        <w:rPr>
          <w:color w:val="FF0000"/>
        </w:rPr>
        <w:t xml:space="preserve"> </w:t>
      </w:r>
      <w:r w:rsidRPr="00614343">
        <w:t>Включается, если имеются Отчётные периоды.</w:t>
      </w:r>
    </w:p>
  </w:footnote>
  <w:footnote w:id="188">
    <w:p w14:paraId="312E29FD" w14:textId="2A98A058" w:rsidR="005D47F6" w:rsidRPr="00614343" w:rsidRDefault="005D47F6" w:rsidP="00216BC8">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614343">
        <w:rPr>
          <w:rFonts w:ascii="Tahoma" w:hAnsi="Tahoma" w:cs="Tahoma"/>
          <w:sz w:val="16"/>
          <w:szCs w:val="16"/>
        </w:rPr>
        <w:t xml:space="preserve"> </w:t>
      </w:r>
      <w:r w:rsidRPr="00614343">
        <w:rPr>
          <w:rFonts w:ascii="Tahoma" w:eastAsia="Times New Roman" w:hAnsi="Tahoma" w:cs="Tahoma"/>
          <w:sz w:val="16"/>
          <w:szCs w:val="16"/>
          <w:lang w:eastAsia="ar-SA"/>
        </w:rPr>
        <w:t>Указывается вид отчетной документации при необходимости.</w:t>
      </w:r>
    </w:p>
  </w:footnote>
  <w:footnote w:id="189">
    <w:p w14:paraId="61DFBF58" w14:textId="3932B109" w:rsidR="005D47F6" w:rsidRPr="00614343" w:rsidRDefault="005D47F6" w:rsidP="00A57F65">
      <w:pPr>
        <w:pStyle w:val="a5"/>
        <w:rPr>
          <w:rFonts w:ascii="Tahoma" w:hAnsi="Tahoma" w:cs="Tahoma"/>
          <w:sz w:val="16"/>
          <w:szCs w:val="16"/>
        </w:rPr>
      </w:pPr>
      <w:r w:rsidRPr="006048F0">
        <w:rPr>
          <w:rStyle w:val="a7"/>
          <w:rFonts w:ascii="Tahoma" w:hAnsi="Tahoma" w:cs="Tahoma"/>
          <w:color w:val="FF0000"/>
          <w:sz w:val="16"/>
          <w:szCs w:val="16"/>
        </w:rPr>
        <w:footnoteRef/>
      </w:r>
      <w:r w:rsidRPr="00614343">
        <w:rPr>
          <w:rFonts w:ascii="Tahoma" w:hAnsi="Tahoma" w:cs="Tahoma"/>
          <w:sz w:val="16"/>
          <w:szCs w:val="16"/>
        </w:rPr>
        <w:t xml:space="preserve"> Исключается, если Договор заключается с ФЛ</w:t>
      </w:r>
      <w:r>
        <w:rPr>
          <w:rFonts w:ascii="Tahoma" w:hAnsi="Tahoma" w:cs="Tahoma"/>
          <w:sz w:val="16"/>
          <w:szCs w:val="16"/>
        </w:rPr>
        <w:t xml:space="preserve"> </w:t>
      </w:r>
      <w:proofErr w:type="gramStart"/>
      <w:r>
        <w:rPr>
          <w:rFonts w:ascii="Tahoma" w:hAnsi="Tahoma" w:cs="Tahoma"/>
          <w:sz w:val="16"/>
          <w:szCs w:val="16"/>
        </w:rPr>
        <w:t>и</w:t>
      </w:r>
      <w:proofErr w:type="gramEnd"/>
      <w:r>
        <w:rPr>
          <w:rFonts w:ascii="Tahoma" w:hAnsi="Tahoma" w:cs="Tahoma"/>
          <w:sz w:val="16"/>
          <w:szCs w:val="16"/>
        </w:rPr>
        <w:t xml:space="preserve"> если внутригрупповая сделка</w:t>
      </w:r>
      <w:r w:rsidRPr="00614343">
        <w:rPr>
          <w:rFonts w:ascii="Tahoma" w:hAnsi="Tahoma" w:cs="Tahoma"/>
          <w:sz w:val="16"/>
          <w:szCs w:val="16"/>
        </w:rPr>
        <w:t>.</w:t>
      </w:r>
    </w:p>
  </w:footnote>
  <w:footnote w:id="190">
    <w:p w14:paraId="41EA7D07" w14:textId="06EEECB1" w:rsidR="005D47F6" w:rsidRPr="000560A7" w:rsidRDefault="005D47F6" w:rsidP="00B656CC">
      <w:pPr>
        <w:pStyle w:val="affc"/>
        <w:spacing w:before="0" w:after="0"/>
        <w:jc w:val="left"/>
      </w:pPr>
      <w:r w:rsidRPr="00B656CC">
        <w:rPr>
          <w:rStyle w:val="a7"/>
          <w:color w:val="FF0000"/>
        </w:rPr>
        <w:footnoteRef/>
      </w:r>
      <w:r w:rsidRPr="00614343">
        <w:t xml:space="preserve"> Исключить, если НДС не облагается либо контрагент не является плательщиком НДС или освобождён от исполнения обязанностей плательщика НДС. </w:t>
      </w:r>
    </w:p>
  </w:footnote>
  <w:footnote w:id="191">
    <w:p w14:paraId="530DAE85" w14:textId="77777777" w:rsidR="005D47F6" w:rsidRPr="00F40715" w:rsidRDefault="005D47F6" w:rsidP="00665B7C">
      <w:pPr>
        <w:pStyle w:val="a5"/>
        <w:rPr>
          <w:rFonts w:ascii="Tahoma" w:hAnsi="Tahoma" w:cs="Tahoma"/>
          <w:sz w:val="16"/>
          <w:szCs w:val="16"/>
        </w:rPr>
      </w:pPr>
      <w:r w:rsidRPr="00B656CC">
        <w:rPr>
          <w:rStyle w:val="a7"/>
          <w:rFonts w:ascii="Tahoma" w:hAnsi="Tahoma" w:cs="Tahoma"/>
          <w:color w:val="FF0000"/>
          <w:sz w:val="16"/>
          <w:szCs w:val="16"/>
        </w:rPr>
        <w:footnoteRef/>
      </w:r>
      <w:r w:rsidRPr="00F40715">
        <w:rPr>
          <w:rStyle w:val="a7"/>
          <w:rFonts w:ascii="Tahoma" w:hAnsi="Tahoma" w:cs="Tahoma"/>
          <w:sz w:val="16"/>
          <w:szCs w:val="16"/>
        </w:rPr>
        <w:t xml:space="preserve"> </w:t>
      </w:r>
      <w:r w:rsidRPr="00F40715">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92">
    <w:p w14:paraId="4EECF577" w14:textId="725E8A27" w:rsidR="005D47F6" w:rsidRPr="00F40715"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F40715">
        <w:rPr>
          <w:rFonts w:ascii="Tahoma" w:hAnsi="Tahoma" w:cs="Tahoma"/>
          <w:sz w:val="16"/>
          <w:szCs w:val="16"/>
        </w:rPr>
        <w:t xml:space="preserve"> Для договоров со сторонними контрагентами.</w:t>
      </w:r>
      <w:r>
        <w:rPr>
          <w:rFonts w:ascii="Tahoma" w:hAnsi="Tahoma" w:cs="Tahoma"/>
          <w:sz w:val="16"/>
          <w:szCs w:val="16"/>
        </w:rPr>
        <w:t xml:space="preserve"> </w:t>
      </w:r>
      <w:r w:rsidRPr="00D06E44">
        <w:rPr>
          <w:rFonts w:ascii="Tahoma" w:hAnsi="Tahoma" w:cs="Tahoma"/>
          <w:sz w:val="16"/>
          <w:szCs w:val="16"/>
        </w:rPr>
        <w:t>Если требуется более длительная приёмка, срок может быть увеличен.</w:t>
      </w:r>
    </w:p>
  </w:footnote>
  <w:footnote w:id="193">
    <w:p w14:paraId="7391A534" w14:textId="6B4E702F" w:rsidR="005D47F6" w:rsidRPr="00F40715"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F40715">
        <w:rPr>
          <w:rFonts w:ascii="Tahoma" w:hAnsi="Tahoma" w:cs="Tahoma"/>
          <w:sz w:val="16"/>
          <w:szCs w:val="16"/>
        </w:rPr>
        <w:t>Для внутригрупповых договоров</w:t>
      </w:r>
      <w:r>
        <w:rPr>
          <w:rFonts w:ascii="Tahoma" w:hAnsi="Tahoma" w:cs="Tahoma"/>
          <w:sz w:val="16"/>
          <w:szCs w:val="16"/>
        </w:rPr>
        <w:t xml:space="preserve"> и для договоров, заключаемых АО «Кольская ГМК» и ООО «</w:t>
      </w:r>
      <w:proofErr w:type="spellStart"/>
      <w:r>
        <w:rPr>
          <w:rFonts w:ascii="Tahoma" w:hAnsi="Tahoma" w:cs="Tahoma"/>
          <w:sz w:val="16"/>
          <w:szCs w:val="16"/>
        </w:rPr>
        <w:t>Печенгастрой</w:t>
      </w:r>
      <w:proofErr w:type="spellEnd"/>
      <w:r>
        <w:rPr>
          <w:rFonts w:ascii="Tahoma" w:hAnsi="Tahoma" w:cs="Tahoma"/>
          <w:sz w:val="16"/>
          <w:szCs w:val="16"/>
        </w:rPr>
        <w:t>»</w:t>
      </w:r>
      <w:r w:rsidRPr="00216BC8">
        <w:rPr>
          <w:rFonts w:ascii="Tahoma" w:hAnsi="Tahoma" w:cs="Tahoma"/>
          <w:sz w:val="16"/>
          <w:szCs w:val="16"/>
        </w:rPr>
        <w:t>.</w:t>
      </w:r>
    </w:p>
  </w:footnote>
  <w:footnote w:id="194">
    <w:p w14:paraId="357BA6F7" w14:textId="77777777" w:rsidR="005D47F6" w:rsidRPr="00F40715"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F40715">
        <w:rPr>
          <w:rFonts w:ascii="Tahoma" w:hAnsi="Tahoma" w:cs="Tahoma"/>
          <w:sz w:val="16"/>
          <w:szCs w:val="16"/>
        </w:rPr>
        <w:t xml:space="preserve"> Для договоров со сторонними контрагентами.</w:t>
      </w:r>
    </w:p>
  </w:footnote>
  <w:footnote w:id="195">
    <w:p w14:paraId="63C11AEF" w14:textId="62271CB4" w:rsidR="005D47F6" w:rsidRPr="00F40715"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F40715">
        <w:rPr>
          <w:rFonts w:ascii="Tahoma" w:hAnsi="Tahoma" w:cs="Tahoma"/>
          <w:sz w:val="16"/>
          <w:szCs w:val="16"/>
        </w:rPr>
        <w:t>Для внутригрупповых договоров</w:t>
      </w:r>
      <w:r>
        <w:rPr>
          <w:rFonts w:ascii="Tahoma" w:hAnsi="Tahoma" w:cs="Tahoma"/>
          <w:sz w:val="16"/>
          <w:szCs w:val="16"/>
        </w:rPr>
        <w:t xml:space="preserve"> и для договоров, заключаемых АО «Кольская ГМК» и ООО «</w:t>
      </w:r>
      <w:proofErr w:type="spellStart"/>
      <w:r>
        <w:rPr>
          <w:rFonts w:ascii="Tahoma" w:hAnsi="Tahoma" w:cs="Tahoma"/>
          <w:sz w:val="16"/>
          <w:szCs w:val="16"/>
        </w:rPr>
        <w:t>Печенгастрой</w:t>
      </w:r>
      <w:proofErr w:type="spellEnd"/>
      <w:r>
        <w:rPr>
          <w:rFonts w:ascii="Tahoma" w:hAnsi="Tahoma" w:cs="Tahoma"/>
          <w:sz w:val="16"/>
          <w:szCs w:val="16"/>
        </w:rPr>
        <w:t>»</w:t>
      </w:r>
      <w:r w:rsidRPr="00216BC8">
        <w:rPr>
          <w:rFonts w:ascii="Tahoma" w:hAnsi="Tahoma" w:cs="Tahoma"/>
          <w:sz w:val="16"/>
          <w:szCs w:val="16"/>
        </w:rPr>
        <w:t>.</w:t>
      </w:r>
    </w:p>
  </w:footnote>
  <w:footnote w:id="196">
    <w:p w14:paraId="67B8A2E3" w14:textId="41CAE070" w:rsidR="005D47F6" w:rsidRPr="00F40715" w:rsidRDefault="005D47F6" w:rsidP="006E4E12">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F40715">
        <w:rPr>
          <w:rFonts w:ascii="Tahoma" w:hAnsi="Tahoma" w:cs="Tahoma"/>
          <w:sz w:val="16"/>
          <w:szCs w:val="16"/>
        </w:rPr>
        <w:t xml:space="preserve"> </w:t>
      </w:r>
      <w:r w:rsidRPr="00F40715">
        <w:rPr>
          <w:rFonts w:ascii="Tahoma" w:eastAsia="Times New Roman" w:hAnsi="Tahoma" w:cs="Tahoma"/>
          <w:sz w:val="16"/>
          <w:szCs w:val="16"/>
          <w:lang w:eastAsia="ar-SA"/>
        </w:rPr>
        <w:t>Указывается вид отчетной документации</w:t>
      </w:r>
      <w:r>
        <w:rPr>
          <w:rFonts w:ascii="Tahoma" w:eastAsia="Times New Roman" w:hAnsi="Tahoma" w:cs="Tahoma"/>
          <w:sz w:val="16"/>
          <w:szCs w:val="16"/>
          <w:lang w:eastAsia="ar-SA"/>
        </w:rPr>
        <w:t xml:space="preserve"> при необходимости</w:t>
      </w:r>
      <w:r w:rsidRPr="00F40715">
        <w:rPr>
          <w:rFonts w:ascii="Tahoma" w:eastAsia="Times New Roman" w:hAnsi="Tahoma" w:cs="Tahoma"/>
          <w:sz w:val="16"/>
          <w:szCs w:val="16"/>
          <w:lang w:eastAsia="ar-SA"/>
        </w:rPr>
        <w:t>.</w:t>
      </w:r>
    </w:p>
  </w:footnote>
  <w:footnote w:id="197">
    <w:p w14:paraId="1B4D0890" w14:textId="7CD63AA6" w:rsidR="005D47F6" w:rsidRPr="0004526E" w:rsidRDefault="005D47F6" w:rsidP="00A57F65">
      <w:pPr>
        <w:pStyle w:val="a5"/>
        <w:rPr>
          <w:rFonts w:ascii="Tahoma" w:hAnsi="Tahoma" w:cs="Tahoma"/>
          <w:sz w:val="16"/>
          <w:szCs w:val="16"/>
        </w:rPr>
      </w:pPr>
      <w:r w:rsidRPr="008869EA">
        <w:rPr>
          <w:rStyle w:val="a7"/>
          <w:rFonts w:ascii="Tahoma" w:hAnsi="Tahoma" w:cs="Tahoma"/>
          <w:color w:val="FF0000"/>
          <w:sz w:val="16"/>
          <w:szCs w:val="16"/>
        </w:rPr>
        <w:footnoteRef/>
      </w:r>
      <w:r w:rsidRPr="0004526E">
        <w:rPr>
          <w:rFonts w:ascii="Tahoma" w:hAnsi="Tahoma" w:cs="Tahoma"/>
          <w:sz w:val="16"/>
          <w:szCs w:val="16"/>
        </w:rPr>
        <w:t xml:space="preserve"> Исключается, если Договор заключается с ФЛ</w:t>
      </w:r>
      <w:r>
        <w:rPr>
          <w:rFonts w:ascii="Tahoma" w:hAnsi="Tahoma" w:cs="Tahoma"/>
          <w:sz w:val="16"/>
          <w:szCs w:val="16"/>
        </w:rPr>
        <w:t xml:space="preserve"> </w:t>
      </w:r>
      <w:proofErr w:type="gramStart"/>
      <w:r>
        <w:rPr>
          <w:rFonts w:ascii="Tahoma" w:hAnsi="Tahoma" w:cs="Tahoma"/>
          <w:sz w:val="16"/>
          <w:szCs w:val="16"/>
        </w:rPr>
        <w:t>и</w:t>
      </w:r>
      <w:proofErr w:type="gramEnd"/>
      <w:r>
        <w:rPr>
          <w:rFonts w:ascii="Tahoma" w:hAnsi="Tahoma" w:cs="Tahoma"/>
          <w:sz w:val="16"/>
          <w:szCs w:val="16"/>
        </w:rPr>
        <w:t xml:space="preserve"> если внутригрупповая сделка</w:t>
      </w:r>
      <w:r w:rsidRPr="0004526E">
        <w:rPr>
          <w:rFonts w:ascii="Tahoma" w:hAnsi="Tahoma" w:cs="Tahoma"/>
          <w:sz w:val="16"/>
          <w:szCs w:val="16"/>
        </w:rPr>
        <w:t>.</w:t>
      </w:r>
    </w:p>
  </w:footnote>
  <w:footnote w:id="198">
    <w:p w14:paraId="314DC7E4" w14:textId="7FF67808" w:rsidR="005D47F6" w:rsidRPr="00B656CC" w:rsidRDefault="005D47F6" w:rsidP="006E4E12">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B656CC">
        <w:rPr>
          <w:rFonts w:ascii="Tahoma" w:hAnsi="Tahoma" w:cs="Tahoma"/>
          <w:sz w:val="16"/>
          <w:szCs w:val="16"/>
        </w:rPr>
        <w:t xml:space="preserve"> Исключить, если НДС не облагается либо контрагент не является плательщиком НДС или освобождён от исполнения обязанностей плательщика НДС.</w:t>
      </w:r>
      <w:r w:rsidRPr="00B656CC">
        <w:rPr>
          <w:rFonts w:ascii="Tahoma" w:eastAsia="Times New Roman" w:hAnsi="Tahoma" w:cs="Tahoma"/>
          <w:sz w:val="16"/>
          <w:szCs w:val="16"/>
          <w:lang w:eastAsia="ar-SA"/>
        </w:rPr>
        <w:t>)</w:t>
      </w:r>
    </w:p>
  </w:footnote>
  <w:footnote w:id="199">
    <w:p w14:paraId="0088B8C9" w14:textId="77777777" w:rsidR="005D47F6" w:rsidRPr="0004526E"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04526E">
        <w:rPr>
          <w:rFonts w:ascii="Tahoma" w:hAnsi="Tahoma" w:cs="Tahoma"/>
          <w:sz w:val="16"/>
          <w:szCs w:val="16"/>
        </w:rPr>
        <w:t xml:space="preserve"> Для договоров со сторонними контрагентами.</w:t>
      </w:r>
    </w:p>
  </w:footnote>
  <w:footnote w:id="200">
    <w:p w14:paraId="18259871" w14:textId="77777777" w:rsidR="005D47F6" w:rsidRPr="0004526E"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04526E">
        <w:rPr>
          <w:rFonts w:ascii="Tahoma" w:hAnsi="Tahoma" w:cs="Tahoma"/>
          <w:sz w:val="16"/>
          <w:szCs w:val="16"/>
        </w:rPr>
        <w:t xml:space="preserve"> Для внутригрупповых договоров.</w:t>
      </w:r>
    </w:p>
  </w:footnote>
  <w:footnote w:id="201">
    <w:p w14:paraId="7555F1F8" w14:textId="77777777" w:rsidR="005D47F6" w:rsidRPr="0004526E"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04526E">
        <w:rPr>
          <w:rFonts w:ascii="Tahoma" w:hAnsi="Tahoma" w:cs="Tahoma"/>
          <w:sz w:val="16"/>
          <w:szCs w:val="16"/>
        </w:rPr>
        <w:t>Для договоров со сторонними контрагентами.</w:t>
      </w:r>
    </w:p>
  </w:footnote>
  <w:footnote w:id="202">
    <w:p w14:paraId="7D30BCBE" w14:textId="77777777" w:rsidR="005D47F6" w:rsidRPr="0004526E"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04526E">
        <w:rPr>
          <w:rFonts w:ascii="Tahoma" w:hAnsi="Tahoma" w:cs="Tahoma"/>
          <w:sz w:val="16"/>
          <w:szCs w:val="16"/>
        </w:rPr>
        <w:t>Для внутригрупповых договоров.</w:t>
      </w:r>
    </w:p>
  </w:footnote>
  <w:footnote w:id="203">
    <w:p w14:paraId="05FF0D93" w14:textId="77777777" w:rsidR="005D47F6" w:rsidRPr="0004526E" w:rsidRDefault="005D47F6" w:rsidP="005C07B2">
      <w:pPr>
        <w:pStyle w:val="afff2"/>
      </w:pPr>
      <w:r w:rsidRPr="008869EA">
        <w:rPr>
          <w:rStyle w:val="a7"/>
          <w:color w:val="FF0000"/>
        </w:rPr>
        <w:footnoteRef/>
      </w:r>
      <w:r w:rsidRPr="008869EA">
        <w:rPr>
          <w:color w:val="FF0000"/>
        </w:rPr>
        <w:t xml:space="preserve"> </w:t>
      </w:r>
      <w:r w:rsidRPr="0004526E">
        <w:t>Включается, если Договор распространяется на отношения, возникшие до его подписания.</w:t>
      </w:r>
    </w:p>
  </w:footnote>
  <w:footnote w:id="204">
    <w:p w14:paraId="356F37F6" w14:textId="77777777" w:rsidR="005D47F6" w:rsidRPr="00901459" w:rsidRDefault="005D47F6" w:rsidP="006A1254">
      <w:pPr>
        <w:pStyle w:val="affc"/>
        <w:spacing w:before="0" w:after="0"/>
        <w:jc w:val="left"/>
      </w:pPr>
      <w:r w:rsidRPr="008869EA">
        <w:rPr>
          <w:rStyle w:val="a7"/>
          <w:color w:val="FF0000"/>
        </w:rPr>
        <w:footnoteRef/>
      </w:r>
      <w:r w:rsidRPr="008869EA">
        <w:rPr>
          <w:color w:val="FF0000"/>
        </w:rPr>
        <w:t xml:space="preserve"> </w:t>
      </w:r>
      <w:r w:rsidRPr="00901459">
        <w:t>Включается в договоры со сторонними контрагентами.</w:t>
      </w:r>
    </w:p>
  </w:footnote>
  <w:footnote w:id="205">
    <w:p w14:paraId="06C29FDA" w14:textId="77777777" w:rsidR="005D47F6" w:rsidRPr="00901459" w:rsidRDefault="005D47F6" w:rsidP="006A1254">
      <w:pPr>
        <w:pStyle w:val="affc"/>
        <w:spacing w:before="0" w:after="0"/>
        <w:jc w:val="left"/>
      </w:pPr>
      <w:r w:rsidRPr="008869EA">
        <w:rPr>
          <w:rStyle w:val="a7"/>
          <w:color w:val="FF0000"/>
        </w:rPr>
        <w:footnoteRef/>
      </w:r>
      <w:r w:rsidRPr="00901459">
        <w:t xml:space="preserve"> Включается во внутригрупповые договоры.</w:t>
      </w:r>
    </w:p>
  </w:footnote>
  <w:footnote w:id="206">
    <w:p w14:paraId="737B2C9C" w14:textId="77777777" w:rsidR="005D47F6" w:rsidRPr="00901459" w:rsidRDefault="005D47F6" w:rsidP="006A1254">
      <w:pPr>
        <w:pStyle w:val="affc"/>
        <w:spacing w:before="0" w:after="0"/>
        <w:jc w:val="left"/>
      </w:pPr>
      <w:r w:rsidRPr="008869EA">
        <w:rPr>
          <w:rStyle w:val="a7"/>
          <w:color w:val="FF0000"/>
        </w:rPr>
        <w:footnoteRef/>
      </w:r>
      <w:r w:rsidRPr="008869EA">
        <w:rPr>
          <w:color w:val="FF0000"/>
        </w:rPr>
        <w:t xml:space="preserve"> </w:t>
      </w:r>
      <w:r w:rsidRPr="00901459">
        <w:t>Включается в договоры со сторонними контрагентами.</w:t>
      </w:r>
    </w:p>
  </w:footnote>
  <w:footnote w:id="207">
    <w:p w14:paraId="576B4246" w14:textId="77777777" w:rsidR="005D47F6" w:rsidRPr="00901459" w:rsidRDefault="005D47F6" w:rsidP="006A1254">
      <w:pPr>
        <w:pStyle w:val="affc"/>
        <w:spacing w:before="0" w:after="0"/>
        <w:jc w:val="left"/>
      </w:pPr>
      <w:r w:rsidRPr="008869EA">
        <w:rPr>
          <w:rStyle w:val="a7"/>
          <w:color w:val="FF0000"/>
        </w:rPr>
        <w:footnoteRef/>
      </w:r>
      <w:r w:rsidRPr="00901459">
        <w:t xml:space="preserve"> Включается во внутригрупповые договоры.</w:t>
      </w:r>
    </w:p>
  </w:footnote>
  <w:footnote w:id="208">
    <w:p w14:paraId="48DA5CF5" w14:textId="77777777" w:rsidR="005D47F6" w:rsidRPr="00901459" w:rsidRDefault="005D47F6" w:rsidP="006A1254">
      <w:pPr>
        <w:pStyle w:val="affc"/>
        <w:spacing w:before="0" w:after="0"/>
        <w:jc w:val="left"/>
      </w:pPr>
      <w:r w:rsidRPr="008869EA">
        <w:rPr>
          <w:rStyle w:val="a7"/>
          <w:color w:val="FF0000"/>
        </w:rPr>
        <w:footnoteRef/>
      </w:r>
      <w:r w:rsidRPr="008869EA">
        <w:rPr>
          <w:color w:val="FF0000"/>
        </w:rPr>
        <w:t xml:space="preserve"> </w:t>
      </w:r>
      <w:r w:rsidRPr="00901459">
        <w:t>Включается в договоры, заключаемые АО «Кольская ГМК»</w:t>
      </w:r>
      <w:r>
        <w:t xml:space="preserve"> и ООО «</w:t>
      </w:r>
      <w:proofErr w:type="spellStart"/>
      <w:r>
        <w:t>Печенгастрой</w:t>
      </w:r>
      <w:proofErr w:type="spellEnd"/>
      <w:r>
        <w:t>»</w:t>
      </w:r>
      <w:r w:rsidRPr="00901459">
        <w:t>.</w:t>
      </w:r>
    </w:p>
  </w:footnote>
  <w:footnote w:id="209">
    <w:p w14:paraId="0A5E573A" w14:textId="77777777" w:rsidR="005D47F6" w:rsidRPr="009A2AB2"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 предусматривает этапы.</w:t>
      </w:r>
    </w:p>
  </w:footnote>
  <w:footnote w:id="210">
    <w:p w14:paraId="6044F4E8" w14:textId="77777777" w:rsidR="005D47F6" w:rsidRPr="009A2AB2"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9A2AB2">
        <w:rPr>
          <w:rFonts w:ascii="Tahoma" w:hAnsi="Tahoma" w:cs="Tahoma"/>
          <w:sz w:val="16"/>
          <w:szCs w:val="16"/>
        </w:rPr>
        <w:t xml:space="preserve"> Может быть установлен более короткий срок.</w:t>
      </w:r>
    </w:p>
  </w:footnote>
  <w:footnote w:id="211">
    <w:p w14:paraId="1710D153" w14:textId="77777777" w:rsidR="005D47F6" w:rsidRPr="009A2AB2"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9A2AB2">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212">
    <w:p w14:paraId="2332B4BF" w14:textId="77777777" w:rsidR="005D47F6" w:rsidRPr="009E3AAC" w:rsidRDefault="005D47F6" w:rsidP="00B11008">
      <w:pPr>
        <w:pStyle w:val="a5"/>
        <w:rPr>
          <w:rFonts w:ascii="Tahoma" w:hAnsi="Tahoma" w:cs="Tahoma"/>
          <w:sz w:val="16"/>
          <w:szCs w:val="16"/>
        </w:rPr>
      </w:pPr>
      <w:r w:rsidRPr="00B656CC">
        <w:rPr>
          <w:rStyle w:val="a7"/>
          <w:rFonts w:ascii="Tahoma" w:hAnsi="Tahoma" w:cs="Tahoma"/>
          <w:color w:val="FF0000"/>
          <w:sz w:val="16"/>
          <w:szCs w:val="16"/>
        </w:rPr>
        <w:footnoteRef/>
      </w:r>
      <w:r w:rsidRPr="00216BC8">
        <w:rPr>
          <w:rFonts w:ascii="Tahoma" w:hAnsi="Tahoma" w:cs="Tahoma"/>
          <w:sz w:val="16"/>
          <w:szCs w:val="16"/>
        </w:rPr>
        <w:t xml:space="preserve">Условие включается в случае, когда </w:t>
      </w:r>
      <w:r>
        <w:rPr>
          <w:rFonts w:ascii="Tahoma" w:hAnsi="Tahoma" w:cs="Tahoma"/>
          <w:sz w:val="16"/>
          <w:szCs w:val="16"/>
        </w:rPr>
        <w:t>Д</w:t>
      </w:r>
      <w:r w:rsidRPr="00216BC8">
        <w:rPr>
          <w:rFonts w:ascii="Tahoma" w:hAnsi="Tahoma" w:cs="Tahoma"/>
          <w:sz w:val="16"/>
          <w:szCs w:val="16"/>
        </w:rPr>
        <w:t xml:space="preserve">оговором предусмотрены общие функционально – технические требования (приложение – «Задание на оказание </w:t>
      </w:r>
      <w:r>
        <w:rPr>
          <w:rFonts w:ascii="Tahoma" w:hAnsi="Tahoma" w:cs="Tahoma"/>
          <w:sz w:val="16"/>
          <w:szCs w:val="16"/>
        </w:rPr>
        <w:t>У</w:t>
      </w:r>
      <w:r w:rsidRPr="00216BC8">
        <w:rPr>
          <w:rFonts w:ascii="Tahoma" w:hAnsi="Tahoma" w:cs="Tahoma"/>
          <w:sz w:val="16"/>
          <w:szCs w:val="16"/>
        </w:rPr>
        <w:t xml:space="preserve">слуг») и в этих требованиях установлены конкретные регламентированные сроки выполнения Исполнителем отдельных действий в ходе оказания </w:t>
      </w:r>
      <w:r>
        <w:rPr>
          <w:rFonts w:ascii="Tahoma" w:hAnsi="Tahoma" w:cs="Tahoma"/>
          <w:sz w:val="16"/>
          <w:szCs w:val="16"/>
        </w:rPr>
        <w:t>У</w:t>
      </w:r>
      <w:r w:rsidRPr="00216BC8">
        <w:rPr>
          <w:rFonts w:ascii="Tahoma" w:hAnsi="Tahoma" w:cs="Tahoma"/>
          <w:sz w:val="16"/>
          <w:szCs w:val="16"/>
        </w:rPr>
        <w:t>слуг</w:t>
      </w:r>
      <w:r w:rsidRPr="009E3AAC">
        <w:rPr>
          <w:rFonts w:ascii="Tahoma" w:hAnsi="Tahoma" w:cs="Tahoma"/>
          <w:sz w:val="16"/>
          <w:szCs w:val="16"/>
        </w:rPr>
        <w:t>.</w:t>
      </w:r>
    </w:p>
  </w:footnote>
  <w:footnote w:id="213">
    <w:p w14:paraId="7B3B1C8A" w14:textId="1BDFFEEA" w:rsidR="005D47F6" w:rsidRPr="009A2AB2" w:rsidRDefault="005D47F6" w:rsidP="00B656CC">
      <w:pPr>
        <w:pStyle w:val="affc"/>
        <w:spacing w:before="0" w:after="0"/>
        <w:jc w:val="left"/>
      </w:pPr>
      <w:r w:rsidRPr="00B656CC">
        <w:rPr>
          <w:rStyle w:val="a7"/>
          <w:color w:val="FF0000"/>
        </w:rPr>
        <w:footnoteRef/>
      </w:r>
      <w:r w:rsidRPr="009A2AB2">
        <w:t xml:space="preserve"> </w:t>
      </w:r>
      <w:r>
        <w:t>Рекомендуется н</w:t>
      </w:r>
      <w:r w:rsidRPr="00901459">
        <w:t>е менее 2 лет.</w:t>
      </w:r>
    </w:p>
  </w:footnote>
  <w:footnote w:id="214">
    <w:p w14:paraId="25C2CD99" w14:textId="77777777" w:rsidR="005D47F6" w:rsidRPr="009A2AB2" w:rsidRDefault="005D47F6" w:rsidP="009E3AAC">
      <w:pPr>
        <w:pStyle w:val="afff2"/>
      </w:pPr>
      <w:r w:rsidRPr="00B656CC">
        <w:rPr>
          <w:rStyle w:val="a7"/>
          <w:color w:val="FF0000"/>
        </w:rPr>
        <w:footnoteRef/>
      </w:r>
      <w:r w:rsidRPr="00B656CC">
        <w:rPr>
          <w:color w:val="FF0000"/>
        </w:rPr>
        <w:t xml:space="preserve"> </w:t>
      </w:r>
      <w:r w:rsidRPr="009A2AB2">
        <w:t>Включается, если Договор не является рамочным.</w:t>
      </w:r>
    </w:p>
  </w:footnote>
  <w:footnote w:id="215">
    <w:p w14:paraId="3D563CFA"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является рамочным.</w:t>
      </w:r>
    </w:p>
  </w:footnote>
  <w:footnote w:id="216">
    <w:p w14:paraId="306E06DB"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является рамочным.</w:t>
      </w:r>
    </w:p>
  </w:footnote>
  <w:footnote w:id="217">
    <w:p w14:paraId="0809D6B4"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является рамочным.</w:t>
      </w:r>
    </w:p>
  </w:footnote>
  <w:footnote w:id="218">
    <w:p w14:paraId="7C7E7461"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не является рамочным.</w:t>
      </w:r>
    </w:p>
  </w:footnote>
  <w:footnote w:id="219">
    <w:p w14:paraId="1A43A7E6"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является рамочным.</w:t>
      </w:r>
    </w:p>
  </w:footnote>
  <w:footnote w:id="220">
    <w:p w14:paraId="308CE35E" w14:textId="77777777" w:rsidR="005D47F6" w:rsidRPr="004C7762" w:rsidRDefault="005D47F6" w:rsidP="009E3AAC">
      <w:pPr>
        <w:pStyle w:val="afff2"/>
      </w:pPr>
      <w:r w:rsidRPr="00B656CC">
        <w:rPr>
          <w:rStyle w:val="a7"/>
          <w:color w:val="FF0000"/>
        </w:rPr>
        <w:footnoteRef/>
      </w:r>
      <w:r w:rsidRPr="00B656CC">
        <w:rPr>
          <w:color w:val="FF0000"/>
        </w:rPr>
        <w:t xml:space="preserve"> </w:t>
      </w:r>
      <w:r w:rsidRPr="004C7762">
        <w:t xml:space="preserve">Включается, если есть гарантийное удержание до окончания гарантийного срока. В иных случаях – на усмотрение куратора </w:t>
      </w:r>
      <w:r>
        <w:t>Д</w:t>
      </w:r>
      <w:r w:rsidRPr="004C7762">
        <w:t>оговора.</w:t>
      </w:r>
    </w:p>
  </w:footnote>
  <w:footnote w:id="221">
    <w:p w14:paraId="1013990D" w14:textId="77777777" w:rsidR="005D47F6" w:rsidRPr="004C7762" w:rsidRDefault="005D47F6" w:rsidP="00FD1ABA">
      <w:pPr>
        <w:pStyle w:val="affc"/>
        <w:spacing w:before="0" w:after="0"/>
        <w:jc w:val="left"/>
      </w:pPr>
      <w:r w:rsidRPr="00B656CC">
        <w:rPr>
          <w:rStyle w:val="a7"/>
          <w:color w:val="FF0000"/>
        </w:rPr>
        <w:footnoteRef/>
      </w:r>
      <w:r w:rsidRPr="00B656CC">
        <w:rPr>
          <w:color w:val="FF0000"/>
        </w:rPr>
        <w:t xml:space="preserve"> </w:t>
      </w:r>
      <w:r w:rsidRPr="004C7762">
        <w:t>Исключается, если Заказчиком является ООО «Норникель Спутник».</w:t>
      </w:r>
    </w:p>
  </w:footnote>
  <w:footnote w:id="222">
    <w:p w14:paraId="5AE334D4" w14:textId="77777777" w:rsidR="005D47F6" w:rsidRPr="004C7762" w:rsidRDefault="005D47F6" w:rsidP="00FD1ABA">
      <w:pPr>
        <w:pStyle w:val="affc"/>
        <w:spacing w:before="0" w:after="0"/>
        <w:jc w:val="left"/>
      </w:pPr>
      <w:r w:rsidRPr="00B656CC">
        <w:rPr>
          <w:rStyle w:val="a7"/>
          <w:color w:val="FF0000"/>
        </w:rPr>
        <w:footnoteRef/>
      </w:r>
      <w:r w:rsidRPr="00B656CC">
        <w:rPr>
          <w:color w:val="FF0000"/>
        </w:rPr>
        <w:t xml:space="preserve"> </w:t>
      </w:r>
      <w:r w:rsidRPr="004C7762">
        <w:t>Исключается, если Заказчиком является ПАО «ГМК «Норильский никель».</w:t>
      </w:r>
    </w:p>
  </w:footnote>
  <w:footnote w:id="223">
    <w:p w14:paraId="596E9031" w14:textId="77777777" w:rsidR="005D47F6" w:rsidRPr="004C7762" w:rsidRDefault="005D47F6" w:rsidP="00FD1ABA">
      <w:pPr>
        <w:pStyle w:val="affc"/>
        <w:spacing w:before="0" w:after="0"/>
        <w:jc w:val="left"/>
      </w:pPr>
      <w:r w:rsidRPr="00B656CC">
        <w:rPr>
          <w:rStyle w:val="a7"/>
          <w:color w:val="FF0000"/>
        </w:rPr>
        <w:footnoteRef/>
      </w:r>
      <w:r w:rsidRPr="004C7762">
        <w:t xml:space="preserve"> </w:t>
      </w:r>
      <w:r>
        <w:t>Наименование.</w:t>
      </w:r>
    </w:p>
  </w:footnote>
  <w:footnote w:id="224">
    <w:p w14:paraId="019E8637" w14:textId="77777777" w:rsidR="005D47F6" w:rsidRPr="004C7762" w:rsidRDefault="005D47F6" w:rsidP="00FD1ABA">
      <w:pPr>
        <w:pStyle w:val="affc"/>
        <w:spacing w:before="0" w:after="0"/>
        <w:jc w:val="left"/>
      </w:pPr>
      <w:r w:rsidRPr="00B656CC">
        <w:rPr>
          <w:rStyle w:val="a7"/>
          <w:color w:val="FF0000"/>
        </w:rPr>
        <w:footnoteRef/>
      </w:r>
      <w:r w:rsidRPr="004C7762">
        <w:t xml:space="preserve"> </w:t>
      </w:r>
      <w:r>
        <w:t>Адрес.</w:t>
      </w:r>
    </w:p>
  </w:footnote>
  <w:footnote w:id="225">
    <w:p w14:paraId="398F9A5D" w14:textId="77777777" w:rsidR="005D47F6" w:rsidRPr="004C7762" w:rsidRDefault="005D47F6" w:rsidP="00FD1ABA">
      <w:pPr>
        <w:pStyle w:val="affc"/>
        <w:spacing w:before="0" w:after="0"/>
        <w:jc w:val="left"/>
      </w:pPr>
      <w:r w:rsidRPr="00B656CC">
        <w:rPr>
          <w:rStyle w:val="a7"/>
          <w:color w:val="FF0000"/>
        </w:rPr>
        <w:footnoteRef/>
      </w:r>
      <w:r w:rsidRPr="004C7762">
        <w:t xml:space="preserve"> Исключается, если территория Заказчика не охраняется сторонними контрагентами.</w:t>
      </w:r>
    </w:p>
  </w:footnote>
  <w:footnote w:id="226">
    <w:p w14:paraId="5521A5F8" w14:textId="77777777" w:rsidR="005D47F6" w:rsidRPr="004C7762" w:rsidRDefault="005D47F6" w:rsidP="00FD1ABA">
      <w:pPr>
        <w:pStyle w:val="affc"/>
        <w:spacing w:before="0" w:after="0"/>
        <w:jc w:val="left"/>
      </w:pPr>
      <w:r w:rsidRPr="00B656CC">
        <w:rPr>
          <w:rStyle w:val="a7"/>
          <w:color w:val="FF0000"/>
        </w:rPr>
        <w:footnoteRef/>
      </w:r>
      <w:r w:rsidRPr="004C7762">
        <w:t xml:space="preserve"> Включается, если контрагент – физическое лицо, не являющееся индивидуальным предпринимателем.</w:t>
      </w:r>
    </w:p>
  </w:footnote>
  <w:footnote w:id="227">
    <w:p w14:paraId="27FB6B8F"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не является рамочным.</w:t>
      </w:r>
    </w:p>
  </w:footnote>
  <w:footnote w:id="228">
    <w:p w14:paraId="735A21B1" w14:textId="77777777" w:rsidR="005D47F6" w:rsidRPr="009A2AB2" w:rsidRDefault="005D47F6" w:rsidP="009E3AAC">
      <w:pPr>
        <w:pStyle w:val="afff2"/>
      </w:pPr>
      <w:r w:rsidRPr="00B656CC">
        <w:rPr>
          <w:rStyle w:val="a7"/>
          <w:color w:val="FF0000"/>
        </w:rPr>
        <w:footnoteRef/>
      </w:r>
      <w:r w:rsidRPr="009A2AB2">
        <w:t xml:space="preserve"> Включается, если Договор является рамочным.</w:t>
      </w:r>
    </w:p>
  </w:footnote>
  <w:footnote w:id="229">
    <w:p w14:paraId="49E6D1D5" w14:textId="7D27DD81"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B656CC">
        <w:rPr>
          <w:rFonts w:ascii="Tahoma" w:hAnsi="Tahoma" w:cs="Tahoma"/>
          <w:sz w:val="16"/>
          <w:szCs w:val="16"/>
        </w:rPr>
        <w:t>Включается, если Договором предусмотрены промежуточные сроки.</w:t>
      </w:r>
    </w:p>
  </w:footnote>
  <w:footnote w:id="230">
    <w:p w14:paraId="31F8D31A" w14:textId="77777777" w:rsidR="006A0BD9" w:rsidRDefault="006A0BD9" w:rsidP="00193458">
      <w:pPr>
        <w:pStyle w:val="afff2"/>
      </w:pPr>
      <w:r w:rsidRPr="00193458">
        <w:rPr>
          <w:color w:val="FF0000"/>
          <w:vertAlign w:val="superscript"/>
        </w:rPr>
        <w:footnoteRef/>
      </w:r>
      <w:r>
        <w:t xml:space="preserve"> </w:t>
      </w:r>
      <w:r w:rsidRPr="009A2AB2">
        <w:t>Включается, если Договор не является рамочным</w:t>
      </w:r>
    </w:p>
  </w:footnote>
  <w:footnote w:id="231">
    <w:p w14:paraId="31C74F95" w14:textId="77777777" w:rsidR="006A0BD9" w:rsidRPr="00193458" w:rsidRDefault="006A0BD9" w:rsidP="00193458">
      <w:pPr>
        <w:pStyle w:val="afff2"/>
      </w:pPr>
      <w:r w:rsidRPr="00193458">
        <w:rPr>
          <w:color w:val="FF0000"/>
          <w:vertAlign w:val="superscript"/>
        </w:rPr>
        <w:footnoteRef/>
      </w:r>
      <w:r w:rsidRPr="00193458">
        <w:rPr>
          <w:color w:val="FF0000"/>
          <w:vertAlign w:val="superscript"/>
        </w:rPr>
        <w:t xml:space="preserve"> </w:t>
      </w:r>
      <w:r w:rsidRPr="00193458">
        <w:t>Включается, если Договор является рамочным.</w:t>
      </w:r>
    </w:p>
  </w:footnote>
  <w:footnote w:id="232">
    <w:p w14:paraId="4644D761" w14:textId="77777777" w:rsidR="006A0BD9" w:rsidRDefault="006A0BD9" w:rsidP="00193458">
      <w:pPr>
        <w:pStyle w:val="afff2"/>
      </w:pPr>
      <w:r w:rsidRPr="00193458">
        <w:rPr>
          <w:color w:val="FF0000"/>
          <w:vertAlign w:val="superscript"/>
        </w:rPr>
        <w:footnoteRef/>
      </w:r>
      <w:r>
        <w:t xml:space="preserve"> Включается при наличии этапов оказания Услуг.</w:t>
      </w:r>
    </w:p>
  </w:footnote>
  <w:footnote w:id="233">
    <w:p w14:paraId="5A076C51" w14:textId="77777777" w:rsidR="006A0BD9" w:rsidRDefault="006A0BD9" w:rsidP="00193458">
      <w:pPr>
        <w:pStyle w:val="afff2"/>
      </w:pPr>
      <w:r w:rsidRPr="00193458">
        <w:rPr>
          <w:color w:val="FF0000"/>
          <w:vertAlign w:val="superscript"/>
        </w:rPr>
        <w:footnoteRef/>
      </w:r>
      <w:r w:rsidRPr="00193458">
        <w:rPr>
          <w:color w:val="FF0000"/>
          <w:vertAlign w:val="superscript"/>
        </w:rPr>
        <w:t xml:space="preserve"> </w:t>
      </w:r>
      <w:r>
        <w:t>Указывается период оказания Услуг (месяц</w:t>
      </w:r>
      <w:r w:rsidRPr="00F47FDF">
        <w:t xml:space="preserve">, </w:t>
      </w:r>
      <w:r>
        <w:t>квартал), если Договор содержит соответствующие периоды.</w:t>
      </w:r>
    </w:p>
  </w:footnote>
  <w:footnote w:id="234">
    <w:p w14:paraId="12009966" w14:textId="77777777" w:rsidR="00281C0D" w:rsidRPr="00281C0D" w:rsidRDefault="00281C0D">
      <w:pPr>
        <w:pStyle w:val="a5"/>
        <w:rPr>
          <w:rFonts w:ascii="Tahoma" w:eastAsia="Times New Roman" w:hAnsi="Tahoma" w:cs="Tahoma"/>
          <w:sz w:val="16"/>
          <w:szCs w:val="16"/>
          <w:lang w:eastAsia="ar-SA"/>
        </w:rPr>
      </w:pPr>
      <w:r w:rsidRPr="00281C0D">
        <w:rPr>
          <w:rFonts w:ascii="Tahoma" w:eastAsia="Times New Roman" w:hAnsi="Tahoma" w:cs="Tahoma"/>
          <w:color w:val="FF0000"/>
          <w:sz w:val="16"/>
          <w:szCs w:val="16"/>
          <w:vertAlign w:val="superscript"/>
          <w:lang w:eastAsia="ar-SA"/>
        </w:rPr>
        <w:footnoteRef/>
      </w:r>
      <w:r w:rsidRPr="00281C0D">
        <w:rPr>
          <w:rFonts w:ascii="Tahoma" w:eastAsia="Times New Roman" w:hAnsi="Tahoma" w:cs="Tahoma"/>
          <w:color w:val="FF0000"/>
          <w:sz w:val="16"/>
          <w:szCs w:val="16"/>
          <w:vertAlign w:val="superscript"/>
          <w:lang w:eastAsia="ar-SA"/>
        </w:rPr>
        <w:t xml:space="preserve"> </w:t>
      </w:r>
      <w:r w:rsidRPr="00281C0D">
        <w:rPr>
          <w:rFonts w:ascii="Tahoma" w:eastAsia="Times New Roman" w:hAnsi="Tahoma" w:cs="Tahoma"/>
          <w:sz w:val="16"/>
          <w:szCs w:val="16"/>
          <w:lang w:eastAsia="ar-SA"/>
        </w:rPr>
        <w:t>Указывается наименование Приложения, содержащего промежуточные объемы Услуг.</w:t>
      </w:r>
    </w:p>
  </w:footnote>
  <w:footnote w:id="235">
    <w:p w14:paraId="59F7F3D9" w14:textId="77777777" w:rsidR="00281C0D" w:rsidRPr="00281C0D" w:rsidRDefault="00281C0D">
      <w:pPr>
        <w:pStyle w:val="a5"/>
        <w:rPr>
          <w:rFonts w:ascii="Tahoma" w:eastAsia="Times New Roman" w:hAnsi="Tahoma" w:cs="Tahoma"/>
          <w:sz w:val="16"/>
          <w:szCs w:val="16"/>
          <w:lang w:eastAsia="ar-SA"/>
        </w:rPr>
      </w:pPr>
      <w:r w:rsidRPr="00281C0D">
        <w:rPr>
          <w:rStyle w:val="a7"/>
          <w:rFonts w:ascii="Tahoma" w:hAnsi="Tahoma" w:cs="Tahoma"/>
          <w:color w:val="FF0000"/>
          <w:sz w:val="16"/>
          <w:szCs w:val="16"/>
        </w:rPr>
        <w:footnoteRef/>
      </w:r>
      <w:r w:rsidRPr="00F47FDF">
        <w:rPr>
          <w:rFonts w:ascii="Tahoma" w:hAnsi="Tahoma" w:cs="Tahoma"/>
          <w:sz w:val="16"/>
          <w:szCs w:val="16"/>
        </w:rPr>
        <w:t xml:space="preserve"> </w:t>
      </w:r>
      <w:r w:rsidRPr="00281C0D">
        <w:rPr>
          <w:rFonts w:ascii="Tahoma" w:eastAsia="Times New Roman" w:hAnsi="Tahoma" w:cs="Tahoma"/>
          <w:sz w:val="16"/>
          <w:szCs w:val="16"/>
          <w:lang w:eastAsia="ar-SA"/>
        </w:rPr>
        <w:t>Условие включается если Договором предусмотрены промежуточные объемы Услуг.</w:t>
      </w:r>
    </w:p>
  </w:footnote>
  <w:footnote w:id="236">
    <w:p w14:paraId="63CB6DD9" w14:textId="77777777" w:rsidR="00281C0D" w:rsidRPr="009A2AB2" w:rsidRDefault="00281C0D" w:rsidP="009E3AAC">
      <w:pPr>
        <w:pStyle w:val="a5"/>
        <w:rPr>
          <w:rFonts w:ascii="Tahoma" w:hAnsi="Tahoma" w:cs="Tahoma"/>
          <w:sz w:val="16"/>
          <w:szCs w:val="16"/>
        </w:rPr>
      </w:pPr>
      <w:r w:rsidRPr="00B656CC">
        <w:rPr>
          <w:rStyle w:val="a7"/>
          <w:rFonts w:ascii="Tahoma" w:hAnsi="Tahoma" w:cs="Tahoma"/>
          <w:color w:val="FF0000"/>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 xml:space="preserve">Условие включается в случае, когда </w:t>
      </w:r>
      <w:r>
        <w:rPr>
          <w:rFonts w:ascii="Tahoma" w:eastAsia="Times New Roman" w:hAnsi="Tahoma" w:cs="Tahoma"/>
          <w:sz w:val="16"/>
          <w:szCs w:val="16"/>
          <w:lang w:eastAsia="ar-SA"/>
        </w:rPr>
        <w:t>Д</w:t>
      </w:r>
      <w:r w:rsidRPr="009A2AB2">
        <w:rPr>
          <w:rFonts w:ascii="Tahoma" w:eastAsia="Times New Roman" w:hAnsi="Tahoma" w:cs="Tahoma"/>
          <w:sz w:val="16"/>
          <w:szCs w:val="16"/>
          <w:lang w:eastAsia="ar-SA"/>
        </w:rPr>
        <w:t xml:space="preserve">оговором предусмотрены общие функционально – технические требования (Задание) и в этих требованиях установлены конкретные регламентированные сроки выполнения Исполнителем отдельных действий в ходе оказания </w:t>
      </w:r>
      <w:r>
        <w:rPr>
          <w:rFonts w:ascii="Tahoma" w:eastAsia="Times New Roman" w:hAnsi="Tahoma" w:cs="Tahoma"/>
          <w:sz w:val="16"/>
          <w:szCs w:val="16"/>
          <w:lang w:eastAsia="ar-SA"/>
        </w:rPr>
        <w:t>У</w:t>
      </w:r>
      <w:r w:rsidRPr="009A2AB2">
        <w:rPr>
          <w:rFonts w:ascii="Tahoma" w:eastAsia="Times New Roman" w:hAnsi="Tahoma" w:cs="Tahoma"/>
          <w:sz w:val="16"/>
          <w:szCs w:val="16"/>
          <w:lang w:eastAsia="ar-SA"/>
        </w:rPr>
        <w:t>слуг.</w:t>
      </w:r>
    </w:p>
  </w:footnote>
  <w:footnote w:id="237">
    <w:p w14:paraId="0E420310" w14:textId="77777777" w:rsidR="00281C0D" w:rsidRDefault="00281C0D" w:rsidP="009E3AAC">
      <w:pPr>
        <w:pStyle w:val="afff2"/>
      </w:pPr>
      <w:r w:rsidRPr="00B656CC">
        <w:rPr>
          <w:rStyle w:val="a7"/>
          <w:color w:val="FF0000"/>
        </w:rPr>
        <w:footnoteRef/>
      </w:r>
      <w:r>
        <w:t xml:space="preserve"> Включается, если Договор не является рамочным.</w:t>
      </w:r>
    </w:p>
  </w:footnote>
  <w:footnote w:id="238">
    <w:p w14:paraId="157C3F80" w14:textId="77777777" w:rsidR="00281C0D" w:rsidRDefault="00281C0D" w:rsidP="009E3AAC">
      <w:pPr>
        <w:pStyle w:val="afff2"/>
      </w:pPr>
      <w:r w:rsidRPr="00B656CC">
        <w:rPr>
          <w:rStyle w:val="a7"/>
          <w:color w:val="FF0000"/>
        </w:rPr>
        <w:footnoteRef/>
      </w:r>
      <w:r>
        <w:t xml:space="preserve"> Включается, если Договор является рамочным.</w:t>
      </w:r>
    </w:p>
  </w:footnote>
  <w:footnote w:id="239">
    <w:p w14:paraId="1BCCC3E7" w14:textId="77777777" w:rsidR="005D47F6" w:rsidRPr="0033138F" w:rsidRDefault="005D47F6" w:rsidP="00B656CC">
      <w:pPr>
        <w:pStyle w:val="a5"/>
        <w:rPr>
          <w:rFonts w:ascii="Tahoma" w:hAnsi="Tahoma" w:cs="Tahoma"/>
          <w:sz w:val="16"/>
          <w:szCs w:val="16"/>
        </w:rPr>
      </w:pPr>
      <w:r w:rsidRPr="008869EA">
        <w:rPr>
          <w:rStyle w:val="a7"/>
          <w:rFonts w:cs="Tahoma"/>
          <w:color w:val="FF0000"/>
          <w:sz w:val="16"/>
          <w:szCs w:val="16"/>
        </w:rPr>
        <w:footnoteRef/>
      </w:r>
      <w:r w:rsidRPr="008869EA">
        <w:rPr>
          <w:rFonts w:ascii="Tahoma" w:hAnsi="Tahoma" w:cs="Tahoma"/>
          <w:color w:val="FF0000"/>
          <w:sz w:val="16"/>
          <w:szCs w:val="16"/>
        </w:rPr>
        <w:t xml:space="preserve"> </w:t>
      </w:r>
      <w:r w:rsidRPr="0033138F">
        <w:rPr>
          <w:rFonts w:ascii="Tahoma" w:hAnsi="Tahoma" w:cs="Tahoma"/>
          <w:sz w:val="16"/>
          <w:szCs w:val="16"/>
        </w:rPr>
        <w:t xml:space="preserve">Включается, если </w:t>
      </w:r>
      <w:r>
        <w:rPr>
          <w:rFonts w:ascii="Tahoma" w:hAnsi="Tahoma" w:cs="Tahoma"/>
          <w:sz w:val="16"/>
          <w:szCs w:val="16"/>
        </w:rPr>
        <w:t>включён раздел о материалах / оборудовании Заказчика</w:t>
      </w:r>
      <w:r w:rsidRPr="0033138F">
        <w:rPr>
          <w:rFonts w:ascii="Tahoma" w:hAnsi="Tahoma" w:cs="Tahoma"/>
          <w:sz w:val="16"/>
          <w:szCs w:val="16"/>
        </w:rPr>
        <w:t>.</w:t>
      </w:r>
    </w:p>
  </w:footnote>
  <w:footnote w:id="240">
    <w:p w14:paraId="60A61FBF" w14:textId="77777777" w:rsidR="005D47F6" w:rsidRPr="0033138F" w:rsidRDefault="005D47F6">
      <w:pPr>
        <w:pStyle w:val="a5"/>
        <w:rPr>
          <w:rFonts w:ascii="Tahoma" w:hAnsi="Tahoma" w:cs="Tahoma"/>
          <w:sz w:val="16"/>
          <w:szCs w:val="16"/>
        </w:rPr>
      </w:pPr>
      <w:r w:rsidRPr="008869EA">
        <w:rPr>
          <w:rStyle w:val="a7"/>
          <w:rFonts w:cs="Tahoma"/>
          <w:color w:val="FF0000"/>
          <w:sz w:val="16"/>
          <w:szCs w:val="16"/>
        </w:rPr>
        <w:footnoteRef/>
      </w:r>
      <w:r w:rsidRPr="007F59AE">
        <w:rPr>
          <w:rFonts w:ascii="Tahoma" w:hAnsi="Tahoma" w:cs="Tahoma"/>
          <w:sz w:val="16"/>
          <w:szCs w:val="16"/>
        </w:rPr>
        <w:t xml:space="preserve"> </w:t>
      </w:r>
      <w:r w:rsidRPr="0033138F">
        <w:rPr>
          <w:rFonts w:ascii="Tahoma" w:hAnsi="Tahoma" w:cs="Tahoma"/>
          <w:sz w:val="16"/>
          <w:szCs w:val="16"/>
        </w:rPr>
        <w:t>Включается, если Заказчиком является АО «Кольская ГМК» или ООО «</w:t>
      </w:r>
      <w:proofErr w:type="spellStart"/>
      <w:r w:rsidRPr="0033138F">
        <w:rPr>
          <w:rFonts w:ascii="Tahoma" w:hAnsi="Tahoma" w:cs="Tahoma"/>
          <w:sz w:val="16"/>
          <w:szCs w:val="16"/>
        </w:rPr>
        <w:t>Печенгастрой</w:t>
      </w:r>
      <w:proofErr w:type="spellEnd"/>
      <w:r w:rsidRPr="0033138F">
        <w:rPr>
          <w:rFonts w:ascii="Tahoma" w:hAnsi="Tahoma" w:cs="Tahoma"/>
          <w:sz w:val="16"/>
          <w:szCs w:val="16"/>
        </w:rPr>
        <w:t>».</w:t>
      </w:r>
    </w:p>
  </w:footnote>
  <w:footnote w:id="241">
    <w:p w14:paraId="1BCA0242" w14:textId="77777777" w:rsidR="005D47F6" w:rsidRPr="00305BB4" w:rsidRDefault="005D47F6" w:rsidP="00B656CC">
      <w:pPr>
        <w:pStyle w:val="a5"/>
        <w:rPr>
          <w:rFonts w:ascii="Tahoma" w:hAnsi="Tahoma" w:cs="Tahoma"/>
          <w:sz w:val="16"/>
          <w:szCs w:val="16"/>
        </w:rPr>
      </w:pPr>
      <w:r w:rsidRPr="008869EA">
        <w:rPr>
          <w:rStyle w:val="a7"/>
          <w:rFonts w:cs="Tahoma"/>
          <w:color w:val="FF0000"/>
          <w:sz w:val="16"/>
          <w:szCs w:val="16"/>
        </w:rPr>
        <w:footnoteRef/>
      </w:r>
      <w:r w:rsidRPr="008869EA">
        <w:rPr>
          <w:rFonts w:ascii="Tahoma" w:hAnsi="Tahoma" w:cs="Tahoma"/>
          <w:color w:val="FF0000"/>
          <w:sz w:val="16"/>
          <w:szCs w:val="16"/>
        </w:rPr>
        <w:t xml:space="preserve"> </w:t>
      </w:r>
      <w:r w:rsidRPr="00305BB4">
        <w:rPr>
          <w:rFonts w:ascii="Tahoma" w:hAnsi="Tahoma" w:cs="Tahoma"/>
          <w:sz w:val="16"/>
          <w:szCs w:val="16"/>
        </w:rPr>
        <w:t xml:space="preserve">Исключается, если Заказчиком является </w:t>
      </w:r>
      <w:r w:rsidRPr="007F59AE">
        <w:rPr>
          <w:rFonts w:ascii="Tahoma" w:hAnsi="Tahoma" w:cs="Tahoma"/>
          <w:sz w:val="16"/>
          <w:szCs w:val="16"/>
        </w:rPr>
        <w:t>АО «Кольская ГМК» или ООО «</w:t>
      </w:r>
      <w:proofErr w:type="spellStart"/>
      <w:r w:rsidRPr="007F59AE">
        <w:rPr>
          <w:rFonts w:ascii="Tahoma" w:hAnsi="Tahoma" w:cs="Tahoma"/>
          <w:sz w:val="16"/>
          <w:szCs w:val="16"/>
        </w:rPr>
        <w:t>Печенгастрой</w:t>
      </w:r>
      <w:proofErr w:type="spellEnd"/>
      <w:r w:rsidRPr="007F59AE">
        <w:rPr>
          <w:rFonts w:ascii="Tahoma" w:hAnsi="Tahoma" w:cs="Tahoma"/>
          <w:sz w:val="16"/>
          <w:szCs w:val="16"/>
        </w:rPr>
        <w:t>».</w:t>
      </w:r>
    </w:p>
  </w:footnote>
  <w:footnote w:id="242">
    <w:p w14:paraId="2FC57199" w14:textId="77777777" w:rsidR="005D47F6" w:rsidRPr="0033138F" w:rsidRDefault="005D47F6" w:rsidP="00B656CC">
      <w:pPr>
        <w:pStyle w:val="a5"/>
        <w:rPr>
          <w:rFonts w:ascii="Tahoma" w:hAnsi="Tahoma" w:cs="Tahoma"/>
          <w:sz w:val="16"/>
          <w:szCs w:val="16"/>
        </w:rPr>
      </w:pPr>
      <w:r w:rsidRPr="008869EA">
        <w:rPr>
          <w:rStyle w:val="a7"/>
          <w:rFonts w:cs="Tahoma"/>
          <w:color w:val="FF0000"/>
          <w:sz w:val="16"/>
          <w:szCs w:val="16"/>
        </w:rPr>
        <w:footnoteRef/>
      </w:r>
      <w:r w:rsidRPr="007F59AE">
        <w:rPr>
          <w:rFonts w:ascii="Tahoma" w:hAnsi="Tahoma" w:cs="Tahoma"/>
          <w:sz w:val="16"/>
          <w:szCs w:val="16"/>
        </w:rPr>
        <w:t xml:space="preserve"> </w:t>
      </w:r>
      <w:r w:rsidRPr="0033138F">
        <w:rPr>
          <w:rFonts w:ascii="Tahoma" w:hAnsi="Tahoma" w:cs="Tahoma"/>
          <w:sz w:val="16"/>
          <w:szCs w:val="16"/>
        </w:rPr>
        <w:t xml:space="preserve">Включается, если </w:t>
      </w:r>
      <w:r>
        <w:rPr>
          <w:rFonts w:ascii="Tahoma" w:hAnsi="Tahoma" w:cs="Tahoma"/>
          <w:sz w:val="16"/>
          <w:szCs w:val="16"/>
        </w:rPr>
        <w:t>включён раздел о материалах / оборудовании Заказчика</w:t>
      </w:r>
      <w:r w:rsidRPr="0033138F">
        <w:rPr>
          <w:rFonts w:ascii="Tahoma" w:hAnsi="Tahoma" w:cs="Tahoma"/>
          <w:sz w:val="16"/>
          <w:szCs w:val="16"/>
        </w:rPr>
        <w:t>.</w:t>
      </w:r>
    </w:p>
  </w:footnote>
  <w:footnote w:id="243">
    <w:p w14:paraId="5A9CDE4D" w14:textId="77777777" w:rsidR="005D47F6" w:rsidRPr="004C7762" w:rsidRDefault="005D47F6" w:rsidP="009E3AAC">
      <w:pPr>
        <w:pStyle w:val="affc"/>
        <w:spacing w:before="0" w:after="0"/>
        <w:jc w:val="left"/>
      </w:pPr>
      <w:r w:rsidRPr="00B656CC">
        <w:rPr>
          <w:rStyle w:val="a7"/>
          <w:color w:val="FF0000"/>
        </w:rPr>
        <w:footnoteRef/>
      </w:r>
      <w:r w:rsidRPr="00B656CC">
        <w:rPr>
          <w:color w:val="FF0000"/>
        </w:rPr>
        <w:t xml:space="preserve"> </w:t>
      </w:r>
      <w:r w:rsidRPr="004C7762">
        <w:t xml:space="preserve">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4"/>
          </w:rPr>
          <w:t>https://k2.nornik.ru/Runtime/Runtime/Form/KB+Workdesk+Form/?CardID=488fe4ee-1687-ef11-8821-001dd8b721c5</w:t>
        </w:r>
      </w:hyperlink>
      <w:r>
        <w:t xml:space="preserve"> </w:t>
      </w:r>
    </w:p>
  </w:footnote>
  <w:footnote w:id="244">
    <w:p w14:paraId="4F0910C8" w14:textId="77777777" w:rsidR="005D47F6" w:rsidRPr="004C7762" w:rsidRDefault="005D47F6" w:rsidP="009E3AAC">
      <w:pPr>
        <w:pStyle w:val="affc"/>
        <w:spacing w:before="0" w:after="0"/>
        <w:jc w:val="left"/>
      </w:pPr>
      <w:r w:rsidRPr="00B656CC">
        <w:rPr>
          <w:rStyle w:val="a7"/>
          <w:color w:val="FF0000"/>
        </w:rPr>
        <w:footnoteRef/>
      </w:r>
      <w:r w:rsidRPr="004C7762">
        <w:t xml:space="preserve"> Вставить наименование филиала/представительства, заключающего Договор. Если Договор заключает Главный офис Компании, вставить «Красноярского представительства».</w:t>
      </w:r>
    </w:p>
  </w:footnote>
  <w:footnote w:id="245">
    <w:p w14:paraId="29D59635" w14:textId="77777777" w:rsidR="005D47F6" w:rsidRPr="004C7762" w:rsidRDefault="005D47F6" w:rsidP="009E3AAC">
      <w:pPr>
        <w:pStyle w:val="affc"/>
        <w:spacing w:before="0" w:after="0"/>
        <w:jc w:val="left"/>
      </w:pPr>
      <w:r w:rsidRPr="00B656CC">
        <w:rPr>
          <w:rStyle w:val="a7"/>
          <w:color w:val="FF0000"/>
        </w:rPr>
        <w:footnoteRef/>
      </w:r>
      <w:r w:rsidRPr="004C7762">
        <w:t xml:space="preserve"> Включается, если контрагент – физическое лицо, не являющееся индивидуальным предпринимателем.</w:t>
      </w:r>
    </w:p>
  </w:footnote>
  <w:footnote w:id="246">
    <w:p w14:paraId="01F04906" w14:textId="77777777" w:rsidR="005D47F6" w:rsidRPr="004C7762" w:rsidRDefault="005D47F6" w:rsidP="009E3AAC">
      <w:pPr>
        <w:pStyle w:val="affc"/>
        <w:spacing w:before="0" w:after="0"/>
        <w:jc w:val="left"/>
      </w:pPr>
      <w:r w:rsidRPr="00B656CC">
        <w:rPr>
          <w:rStyle w:val="a7"/>
          <w:color w:val="FF0000"/>
        </w:rPr>
        <w:footnoteRef/>
      </w:r>
      <w:r w:rsidRPr="004C7762">
        <w:t xml:space="preserve"> Включается, если необходимо условие об ознакомлении </w:t>
      </w:r>
      <w:r>
        <w:t>Исполнителя</w:t>
      </w:r>
      <w:r w:rsidRPr="004C7762">
        <w:t xml:space="preserve"> с определенным перечнем НМД в области </w:t>
      </w:r>
      <w:proofErr w:type="spellStart"/>
      <w:r w:rsidRPr="004C7762">
        <w:t>ПБиОТ</w:t>
      </w:r>
      <w:proofErr w:type="spellEnd"/>
      <w:r w:rsidRPr="004C7762">
        <w:t xml:space="preserve">, отсутствующих на странице </w:t>
      </w:r>
      <w:hyperlink r:id="rId2" w:history="1">
        <w:r w:rsidRPr="004C7762">
          <w:rPr>
            <w:rStyle w:val="af4"/>
          </w:rPr>
          <w:t>https://www.nornickel.ru/sustainability/social-responsibility/health-and-safety/</w:t>
        </w:r>
      </w:hyperlink>
      <w:r w:rsidRPr="004C7762">
        <w:t xml:space="preserve"> </w:t>
      </w:r>
    </w:p>
  </w:footnote>
  <w:footnote w:id="247">
    <w:p w14:paraId="1AEC8382"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t>Один или несколько адресов</w:t>
      </w:r>
      <w:r w:rsidRPr="00901459">
        <w:t>.</w:t>
      </w:r>
    </w:p>
  </w:footnote>
  <w:footnote w:id="248">
    <w:p w14:paraId="3A587917" w14:textId="65E064AE" w:rsidR="005D47F6" w:rsidRPr="00901459" w:rsidRDefault="005D47F6" w:rsidP="000024CD">
      <w:pPr>
        <w:pStyle w:val="affc"/>
        <w:spacing w:before="0" w:after="0"/>
        <w:jc w:val="left"/>
      </w:pPr>
      <w:r w:rsidRPr="008869EA">
        <w:rPr>
          <w:rStyle w:val="a7"/>
          <w:color w:val="FF0000"/>
        </w:rPr>
        <w:footnoteRef/>
      </w:r>
      <w:r w:rsidRPr="00901459">
        <w:t xml:space="preserve"> Если у контрагента есть «корпоративные» адреса (типа ___@</w:t>
      </w:r>
      <w:proofErr w:type="spellStart"/>
      <w:r w:rsidRPr="00901459">
        <w:rPr>
          <w:lang w:val="en-US"/>
        </w:rPr>
        <w:t>nornik</w:t>
      </w:r>
      <w:proofErr w:type="spellEnd"/>
      <w:r w:rsidRPr="00901459">
        <w:t>.</w:t>
      </w:r>
      <w:proofErr w:type="spellStart"/>
      <w:r w:rsidRPr="00901459">
        <w:rPr>
          <w:lang w:val="en-US"/>
        </w:rPr>
        <w:t>ru</w:t>
      </w:r>
      <w:proofErr w:type="spellEnd"/>
      <w:r w:rsidRPr="00901459">
        <w:t>, ___@</w:t>
      </w:r>
      <w:proofErr w:type="spellStart"/>
      <w:r w:rsidRPr="00901459">
        <w:rPr>
          <w:lang w:val="en-US"/>
        </w:rPr>
        <w:t>gazprom</w:t>
      </w:r>
      <w:proofErr w:type="spellEnd"/>
      <w:r w:rsidRPr="00901459">
        <w:t>.</w:t>
      </w:r>
      <w:proofErr w:type="spellStart"/>
      <w:r w:rsidRPr="00901459">
        <w:rPr>
          <w:lang w:val="en-US"/>
        </w:rPr>
        <w:t>ru</w:t>
      </w:r>
      <w:proofErr w:type="spellEnd"/>
      <w:r w:rsidRPr="00901459">
        <w:t>), то выбрать первый вариант.</w:t>
      </w:r>
      <w:r>
        <w:t xml:space="preserve"> </w:t>
      </w:r>
      <w:r w:rsidRPr="00901459">
        <w:t>Если «корпоративных» адресов нет или в дополнение к «корпоративным» используются адреса типа ___@</w:t>
      </w:r>
      <w:r w:rsidRPr="00901459">
        <w:rPr>
          <w:lang w:val="en-US"/>
        </w:rPr>
        <w:t>mail</w:t>
      </w:r>
      <w:r w:rsidRPr="00901459">
        <w:t>.</w:t>
      </w:r>
      <w:proofErr w:type="spellStart"/>
      <w:r w:rsidRPr="00901459">
        <w:rPr>
          <w:lang w:val="en-US"/>
        </w:rPr>
        <w:t>ru</w:t>
      </w:r>
      <w:proofErr w:type="spellEnd"/>
      <w:r w:rsidRPr="00901459">
        <w:t>, ___@</w:t>
      </w:r>
      <w:proofErr w:type="spellStart"/>
      <w:r w:rsidRPr="00901459">
        <w:rPr>
          <w:lang w:val="en-US"/>
        </w:rPr>
        <w:t>yandex</w:t>
      </w:r>
      <w:proofErr w:type="spellEnd"/>
      <w:r w:rsidRPr="00901459">
        <w:t>.</w:t>
      </w:r>
      <w:proofErr w:type="spellStart"/>
      <w:r w:rsidRPr="00901459">
        <w:rPr>
          <w:lang w:val="en-US"/>
        </w:rPr>
        <w:t>ru</w:t>
      </w:r>
      <w:proofErr w:type="spellEnd"/>
      <w:r w:rsidRPr="00901459">
        <w:t>, то дополнить также вторым вариантом.</w:t>
      </w:r>
    </w:p>
  </w:footnote>
  <w:footnote w:id="249">
    <w:p w14:paraId="6F2A2EC2"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rsidRPr="00901459">
        <w:t>Включается в случае заключения договора Компанией.</w:t>
      </w:r>
    </w:p>
    <w:p w14:paraId="4050CCA6" w14:textId="77777777" w:rsidR="005D47F6" w:rsidRPr="00901459" w:rsidRDefault="005D47F6" w:rsidP="000024CD">
      <w:pPr>
        <w:pStyle w:val="affc"/>
        <w:spacing w:before="0" w:after="0"/>
        <w:jc w:val="left"/>
      </w:pPr>
      <w:r w:rsidRPr="00901459">
        <w:t>В случае заключения договора РОКС НН допускается включение аналогичного абзаца с заменой ссылки на интернет-страницу, на которой размещены документы РОКС НН.</w:t>
      </w:r>
    </w:p>
  </w:footnote>
  <w:footnote w:id="250">
    <w:p w14:paraId="76C7E607"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t>Включается в договоры с внешними контрагентами</w:t>
      </w:r>
      <w:r w:rsidRPr="00901459">
        <w:t>.</w:t>
      </w:r>
    </w:p>
  </w:footnote>
  <w:footnote w:id="251">
    <w:p w14:paraId="6DD07FB2"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t>Если какая-либо из Сторон-РОКС НН использует в качестве корпоративного иного домен, то вместо «</w:t>
      </w:r>
      <w:r w:rsidRPr="00305BB4">
        <w:t>@</w:t>
      </w:r>
      <w:proofErr w:type="spellStart"/>
      <w:r>
        <w:rPr>
          <w:lang w:val="en-US"/>
        </w:rPr>
        <w:t>nornik</w:t>
      </w:r>
      <w:proofErr w:type="spellEnd"/>
      <w:r w:rsidRPr="00305BB4">
        <w:t>.</w:t>
      </w:r>
      <w:proofErr w:type="spellStart"/>
      <w:r>
        <w:rPr>
          <w:lang w:val="en-US"/>
        </w:rPr>
        <w:t>ru</w:t>
      </w:r>
      <w:proofErr w:type="spellEnd"/>
      <w:r>
        <w:t>» или вместе с «</w:t>
      </w:r>
      <w:r w:rsidRPr="00293200">
        <w:t>@</w:t>
      </w:r>
      <w:proofErr w:type="spellStart"/>
      <w:r>
        <w:rPr>
          <w:lang w:val="en-US"/>
        </w:rPr>
        <w:t>nornik</w:t>
      </w:r>
      <w:proofErr w:type="spellEnd"/>
      <w:r w:rsidRPr="00293200">
        <w:t>.</w:t>
      </w:r>
      <w:proofErr w:type="spellStart"/>
      <w:r>
        <w:rPr>
          <w:lang w:val="en-US"/>
        </w:rPr>
        <w:t>ru</w:t>
      </w:r>
      <w:proofErr w:type="spellEnd"/>
      <w:r>
        <w:t>» указывается иной домен.</w:t>
      </w:r>
    </w:p>
  </w:footnote>
  <w:footnote w:id="252">
    <w:p w14:paraId="72BFB1E4"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t>Включается во внутригрупповые договоры</w:t>
      </w:r>
      <w:r w:rsidRPr="00901459">
        <w:t>.</w:t>
      </w:r>
    </w:p>
  </w:footnote>
  <w:footnote w:id="253">
    <w:p w14:paraId="491E63CA" w14:textId="77777777" w:rsidR="005D47F6" w:rsidRPr="00101406" w:rsidRDefault="005D47F6" w:rsidP="009E3AAC">
      <w:pPr>
        <w:pStyle w:val="affc"/>
        <w:spacing w:before="0" w:after="0"/>
        <w:jc w:val="left"/>
      </w:pPr>
      <w:r w:rsidRPr="00B656CC">
        <w:rPr>
          <w:rStyle w:val="a7"/>
          <w:color w:val="FF0000"/>
        </w:rPr>
        <w:footnoteRef/>
      </w:r>
      <w:r w:rsidRPr="00101406">
        <w:t xml:space="preserve"> Включается в случае использования Личного кабинета поставщика в системе SAP SRM.</w:t>
      </w:r>
    </w:p>
  </w:footnote>
  <w:footnote w:id="254">
    <w:p w14:paraId="2DE729A1" w14:textId="77777777" w:rsidR="005D47F6" w:rsidRPr="00101406"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101406">
        <w:rPr>
          <w:rFonts w:ascii="Tahoma" w:hAnsi="Tahoma" w:cs="Tahoma"/>
          <w:sz w:val="16"/>
          <w:szCs w:val="16"/>
        </w:rPr>
        <w:t xml:space="preserve"> 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255">
    <w:p w14:paraId="2098694C" w14:textId="77777777" w:rsidR="005D47F6" w:rsidRPr="00901459" w:rsidRDefault="005D47F6" w:rsidP="000024CD">
      <w:pPr>
        <w:pStyle w:val="affc"/>
        <w:spacing w:before="0" w:after="0"/>
        <w:jc w:val="left"/>
      </w:pPr>
      <w:r w:rsidRPr="008869EA">
        <w:rPr>
          <w:rStyle w:val="a7"/>
          <w:color w:val="FF0000"/>
        </w:rPr>
        <w:footnoteRef/>
      </w:r>
      <w:r w:rsidRPr="00901459">
        <w:t xml:space="preserve"> Далее перечисляются </w:t>
      </w:r>
      <w:r>
        <w:t>прикладываемые</w:t>
      </w:r>
      <w:r w:rsidRPr="00901459">
        <w:t xml:space="preserve"> к Договору</w:t>
      </w:r>
      <w:r>
        <w:t xml:space="preserve"> приложения</w:t>
      </w:r>
      <w:r w:rsidRPr="00901459">
        <w:t>.</w:t>
      </w:r>
      <w:r>
        <w:t xml:space="preserve"> Допускается использовать только приложения, приведённые ниже.</w:t>
      </w:r>
    </w:p>
  </w:footnote>
  <w:footnote w:id="256">
    <w:p w14:paraId="4DFB957D" w14:textId="77777777" w:rsidR="005D47F6" w:rsidRPr="00D1438D" w:rsidRDefault="005D47F6" w:rsidP="004C65B4">
      <w:pPr>
        <w:pStyle w:val="a5"/>
        <w:rPr>
          <w:rFonts w:ascii="Tahoma" w:hAnsi="Tahoma" w:cs="Tahoma"/>
          <w:sz w:val="16"/>
          <w:szCs w:val="16"/>
        </w:rPr>
      </w:pPr>
      <w:r w:rsidRPr="00BD632E">
        <w:rPr>
          <w:rStyle w:val="a7"/>
          <w:rFonts w:ascii="Tahoma" w:hAnsi="Tahoma" w:cs="Tahoma"/>
          <w:color w:val="FF0000"/>
          <w:sz w:val="16"/>
          <w:szCs w:val="16"/>
        </w:rPr>
        <w:footnoteRef/>
      </w:r>
      <w:r w:rsidRPr="00D1438D">
        <w:rPr>
          <w:rFonts w:ascii="Tahoma" w:hAnsi="Tahoma" w:cs="Tahoma"/>
          <w:color w:val="FF0000"/>
          <w:sz w:val="16"/>
          <w:szCs w:val="16"/>
        </w:rPr>
        <w:t xml:space="preserve"> </w:t>
      </w:r>
      <w:r w:rsidRPr="00D1438D">
        <w:rPr>
          <w:rFonts w:ascii="Tahoma" w:hAnsi="Tahoma" w:cs="Tahoma"/>
          <w:sz w:val="16"/>
          <w:szCs w:val="16"/>
        </w:rPr>
        <w:t>Включается, если к Договору оформляются приложения.</w:t>
      </w:r>
    </w:p>
  </w:footnote>
  <w:footnote w:id="257">
    <w:p w14:paraId="3E71364F" w14:textId="77777777" w:rsidR="005D47F6" w:rsidRPr="004C7762" w:rsidRDefault="005D47F6" w:rsidP="009E3AAC">
      <w:pPr>
        <w:pStyle w:val="afff2"/>
      </w:pPr>
      <w:r w:rsidRPr="00B656CC">
        <w:rPr>
          <w:rStyle w:val="a7"/>
          <w:color w:val="FF0000"/>
        </w:rPr>
        <w:footnoteRef/>
      </w:r>
      <w:r w:rsidRPr="004C7762">
        <w:t xml:space="preserve"> Включается, если контрагент – юридическое лицо.</w:t>
      </w:r>
    </w:p>
  </w:footnote>
  <w:footnote w:id="258">
    <w:p w14:paraId="183D573C" w14:textId="77777777" w:rsidR="005D47F6" w:rsidRPr="004C7762" w:rsidRDefault="005D47F6" w:rsidP="009E3AAC">
      <w:pPr>
        <w:pStyle w:val="afff2"/>
      </w:pPr>
      <w:r w:rsidRPr="00B656CC">
        <w:rPr>
          <w:rStyle w:val="a7"/>
          <w:color w:val="FF0000"/>
        </w:rPr>
        <w:footnoteRef/>
      </w:r>
      <w:r w:rsidRPr="004C7762">
        <w:t xml:space="preserve"> Включается, если контрагент – индивидуальный предприниматель.</w:t>
      </w:r>
    </w:p>
  </w:footnote>
  <w:footnote w:id="259">
    <w:p w14:paraId="044846CF" w14:textId="77777777" w:rsidR="005D47F6" w:rsidRPr="004C7762" w:rsidRDefault="005D47F6" w:rsidP="009E3AAC">
      <w:pPr>
        <w:pStyle w:val="afff2"/>
      </w:pPr>
      <w:r w:rsidRPr="00B656CC">
        <w:rPr>
          <w:rStyle w:val="a7"/>
          <w:color w:val="FF0000"/>
        </w:rPr>
        <w:footnoteRef/>
      </w:r>
      <w:r w:rsidRPr="004C7762">
        <w:t xml:space="preserve"> Включается, если контрагент – физическое лицо.</w:t>
      </w:r>
    </w:p>
  </w:footnote>
  <w:footnote w:id="260">
    <w:p w14:paraId="185F750A" w14:textId="4BC5F979"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t xml:space="preserve"> </w:t>
      </w:r>
      <w:r w:rsidRPr="00B656CC">
        <w:rPr>
          <w:rFonts w:ascii="Tahoma" w:hAnsi="Tahoma" w:cs="Tahoma"/>
          <w:sz w:val="16"/>
          <w:szCs w:val="16"/>
        </w:rPr>
        <w:t>Реквизиты могут быть дополнены при необходимости дополнительными сведениями: ОГРН, ОКВЭД, ОКПО, КПП филиала, адрес для отправки корреспонденции, реквизиты для оформления счет-фактур и т.п.</w:t>
      </w:r>
    </w:p>
  </w:footnote>
  <w:footnote w:id="261">
    <w:p w14:paraId="5B570B3E" w14:textId="77777777" w:rsidR="005D47F6" w:rsidRPr="00901459" w:rsidRDefault="005D47F6" w:rsidP="000024CD">
      <w:pPr>
        <w:pStyle w:val="affc"/>
        <w:spacing w:before="0" w:after="0"/>
        <w:jc w:val="left"/>
      </w:pPr>
      <w:r w:rsidRPr="008869EA">
        <w:rPr>
          <w:rStyle w:val="a7"/>
          <w:color w:val="FF0000"/>
        </w:rPr>
        <w:footnoteRef/>
      </w:r>
      <w:r w:rsidRPr="008869EA">
        <w:rPr>
          <w:color w:val="FF0000"/>
        </w:rPr>
        <w:t xml:space="preserve"> </w:t>
      </w:r>
      <w:r w:rsidRPr="00901459">
        <w:t>Включается, если Заказчик – РОКС НН.</w:t>
      </w:r>
    </w:p>
  </w:footnote>
  <w:footnote w:id="262">
    <w:p w14:paraId="670DEBD0" w14:textId="77777777" w:rsidR="005D47F6" w:rsidRPr="009A2AB2" w:rsidRDefault="005D47F6">
      <w:pPr>
        <w:pStyle w:val="a5"/>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4D16D2">
        <w:rPr>
          <w:rStyle w:val="a7"/>
          <w:rFonts w:ascii="Tahoma" w:eastAsia="Times New Roman" w:hAnsi="Tahoma" w:cs="Tahoma"/>
          <w:sz w:val="16"/>
          <w:szCs w:val="16"/>
          <w:lang w:eastAsia="ar-SA"/>
        </w:rPr>
        <w:t xml:space="preserve"> </w:t>
      </w:r>
      <w:r w:rsidRPr="009A2AB2">
        <w:rPr>
          <w:rFonts w:ascii="Tahoma" w:eastAsia="Times New Roman" w:hAnsi="Tahoma" w:cs="Tahoma"/>
          <w:sz w:val="16"/>
          <w:szCs w:val="16"/>
          <w:lang w:eastAsia="ar-SA"/>
        </w:rPr>
        <w:t>Указывается наименование Задания.</w:t>
      </w:r>
    </w:p>
  </w:footnote>
  <w:footnote w:id="263">
    <w:p w14:paraId="3AD33814" w14:textId="3C8B8E6A" w:rsidR="005D47F6" w:rsidRPr="009A2AB2" w:rsidRDefault="005D47F6" w:rsidP="00820AF7">
      <w:pPr>
        <w:pStyle w:val="a5"/>
        <w:rPr>
          <w:rFonts w:ascii="Tahoma" w:eastAsia="Times New Roman" w:hAnsi="Tahoma" w:cs="Tahoma"/>
          <w:sz w:val="16"/>
          <w:szCs w:val="16"/>
          <w:lang w:eastAsia="ar-SA"/>
        </w:rPr>
      </w:pPr>
      <w:r w:rsidRPr="00B656CC">
        <w:rPr>
          <w:rStyle w:val="a7"/>
          <w:rFonts w:ascii="Tahoma" w:eastAsia="Times New Roman" w:hAnsi="Tahoma" w:cs="Tahoma"/>
          <w:color w:val="FF0000"/>
          <w:sz w:val="16"/>
          <w:szCs w:val="16"/>
          <w:lang w:eastAsia="ar-SA"/>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При наличии этапов</w:t>
      </w:r>
      <w:r>
        <w:rPr>
          <w:rFonts w:ascii="Tahoma" w:eastAsia="Times New Roman" w:hAnsi="Tahoma" w:cs="Tahoma"/>
          <w:sz w:val="16"/>
          <w:szCs w:val="16"/>
          <w:lang w:eastAsia="ar-SA"/>
        </w:rPr>
        <w:t xml:space="preserve">, отчетных периодов </w:t>
      </w:r>
      <w:r w:rsidRPr="009A2AB2">
        <w:rPr>
          <w:rFonts w:ascii="Tahoma" w:eastAsia="Times New Roman" w:hAnsi="Tahoma" w:cs="Tahoma"/>
          <w:sz w:val="16"/>
          <w:szCs w:val="16"/>
          <w:lang w:eastAsia="ar-SA"/>
        </w:rPr>
        <w:t>оказания Услуг.</w:t>
      </w:r>
    </w:p>
  </w:footnote>
  <w:footnote w:id="264">
    <w:p w14:paraId="6F98B2FB" w14:textId="2009D4F6" w:rsidR="005D47F6" w:rsidRPr="006973E2"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proofErr w:type="spellStart"/>
      <w:r w:rsidRPr="006973E2">
        <w:rPr>
          <w:rFonts w:ascii="Tahoma" w:hAnsi="Tahoma" w:cs="Tahoma"/>
          <w:sz w:val="16"/>
          <w:szCs w:val="16"/>
        </w:rPr>
        <w:t>остав</w:t>
      </w:r>
      <w:proofErr w:type="spellEnd"/>
      <w:r w:rsidRPr="006973E2">
        <w:rPr>
          <w:rFonts w:ascii="Tahoma" w:hAnsi="Tahoma" w:cs="Tahoma"/>
          <w:sz w:val="16"/>
          <w:szCs w:val="16"/>
        </w:rPr>
        <w:t xml:space="preserve"> приоритетов может меняться</w:t>
      </w:r>
      <w:r>
        <w:rPr>
          <w:rFonts w:ascii="Tahoma" w:hAnsi="Tahoma" w:cs="Tahoma"/>
          <w:sz w:val="16"/>
          <w:szCs w:val="16"/>
        </w:rPr>
        <w:t>.</w:t>
      </w:r>
    </w:p>
  </w:footnote>
  <w:footnote w:id="265">
    <w:p w14:paraId="501727EA" w14:textId="343BA0AF" w:rsidR="005D47F6" w:rsidRPr="006973E2" w:rsidRDefault="005D47F6" w:rsidP="009E3AAC">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6973E2">
        <w:rPr>
          <w:rFonts w:ascii="Tahoma" w:hAnsi="Tahoma" w:cs="Tahoma"/>
          <w:sz w:val="16"/>
          <w:szCs w:val="16"/>
        </w:rPr>
        <w:t>Указывается, если консультации входят в объем обязательств Исполнителя</w:t>
      </w:r>
      <w:r>
        <w:rPr>
          <w:rFonts w:ascii="Tahoma" w:hAnsi="Tahoma" w:cs="Tahoma"/>
          <w:sz w:val="16"/>
          <w:szCs w:val="16"/>
        </w:rPr>
        <w:t>.</w:t>
      </w:r>
    </w:p>
  </w:footnote>
  <w:footnote w:id="266">
    <w:p w14:paraId="23632908" w14:textId="70BFB877" w:rsidR="005D47F6" w:rsidRPr="008869EA" w:rsidRDefault="005D47F6" w:rsidP="009E3AAC">
      <w:pPr>
        <w:pStyle w:val="a5"/>
        <w:rPr>
          <w:rFonts w:ascii="Tahoma" w:hAnsi="Tahoma" w:cs="Tahoma"/>
          <w:sz w:val="16"/>
          <w:szCs w:val="16"/>
        </w:rPr>
      </w:pPr>
      <w:r w:rsidRPr="008869EA">
        <w:rPr>
          <w:rStyle w:val="a7"/>
          <w:rFonts w:ascii="Tahoma" w:hAnsi="Tahoma" w:cs="Tahoma"/>
          <w:color w:val="FF0000"/>
          <w:sz w:val="16"/>
          <w:szCs w:val="16"/>
        </w:rPr>
        <w:footnoteRef/>
      </w:r>
      <w:r w:rsidRPr="008869EA">
        <w:rPr>
          <w:rFonts w:ascii="Tahoma" w:hAnsi="Tahoma" w:cs="Tahoma"/>
          <w:sz w:val="16"/>
          <w:szCs w:val="16"/>
        </w:rPr>
        <w:t xml:space="preserve"> Наименование / </w:t>
      </w:r>
      <w:r w:rsidRPr="008869EA">
        <w:rPr>
          <w:rFonts w:ascii="Tahoma" w:hAnsi="Tahoma" w:cs="Tahoma"/>
          <w:sz w:val="16"/>
          <w:szCs w:val="16"/>
          <w:lang w:val="en-US"/>
        </w:rPr>
        <w:t>c</w:t>
      </w:r>
      <w:proofErr w:type="spellStart"/>
      <w:r w:rsidRPr="008869EA">
        <w:rPr>
          <w:rFonts w:ascii="Tahoma" w:hAnsi="Tahoma" w:cs="Tahoma"/>
          <w:sz w:val="16"/>
          <w:szCs w:val="16"/>
        </w:rPr>
        <w:t>остав</w:t>
      </w:r>
      <w:proofErr w:type="spellEnd"/>
      <w:r w:rsidRPr="008869EA">
        <w:rPr>
          <w:rFonts w:ascii="Tahoma" w:hAnsi="Tahoma" w:cs="Tahoma"/>
          <w:sz w:val="16"/>
          <w:szCs w:val="16"/>
        </w:rPr>
        <w:t xml:space="preserve"> приоритетов может меняться. </w:t>
      </w:r>
    </w:p>
  </w:footnote>
  <w:footnote w:id="267">
    <w:p w14:paraId="6338BBA7" w14:textId="2212BA49" w:rsidR="005D47F6" w:rsidRPr="008869EA" w:rsidRDefault="005D47F6">
      <w:pPr>
        <w:pStyle w:val="a5"/>
        <w:rPr>
          <w:rFonts w:ascii="Tahoma" w:hAnsi="Tahoma" w:cs="Tahoma"/>
          <w:sz w:val="16"/>
          <w:szCs w:val="16"/>
        </w:rPr>
      </w:pPr>
      <w:r w:rsidRPr="008869EA">
        <w:rPr>
          <w:rStyle w:val="a7"/>
          <w:rFonts w:ascii="Tahoma" w:hAnsi="Tahoma" w:cs="Tahoma"/>
          <w:color w:val="FF0000"/>
          <w:sz w:val="16"/>
          <w:szCs w:val="16"/>
        </w:rPr>
        <w:footnoteRef/>
      </w:r>
      <w:r w:rsidRPr="008869EA">
        <w:rPr>
          <w:rFonts w:ascii="Tahoma" w:hAnsi="Tahoma" w:cs="Tahoma"/>
          <w:sz w:val="16"/>
          <w:szCs w:val="16"/>
        </w:rPr>
        <w:t xml:space="preserve"> В случае технической поддержки раздел обязателен к заполнению</w:t>
      </w:r>
    </w:p>
  </w:footnote>
  <w:footnote w:id="268">
    <w:p w14:paraId="0691B471" w14:textId="77777777" w:rsidR="005D47F6" w:rsidRPr="008869EA" w:rsidRDefault="005D47F6" w:rsidP="009E3AAC">
      <w:pPr>
        <w:pStyle w:val="a5"/>
        <w:rPr>
          <w:rFonts w:ascii="Tahoma" w:hAnsi="Tahoma" w:cs="Tahoma"/>
          <w:sz w:val="16"/>
          <w:szCs w:val="16"/>
        </w:rPr>
      </w:pPr>
      <w:r w:rsidRPr="008869EA">
        <w:rPr>
          <w:rStyle w:val="a7"/>
          <w:rFonts w:ascii="Tahoma" w:hAnsi="Tahoma" w:cs="Tahoma"/>
          <w:color w:val="FF0000"/>
          <w:sz w:val="16"/>
          <w:szCs w:val="16"/>
        </w:rPr>
        <w:footnoteRef/>
      </w:r>
      <w:r w:rsidRPr="008869EA">
        <w:rPr>
          <w:rFonts w:ascii="Tahoma" w:hAnsi="Tahoma" w:cs="Tahoma"/>
          <w:sz w:val="16"/>
          <w:szCs w:val="16"/>
        </w:rPr>
        <w:t xml:space="preserve"> Данное приложение включается при необходимости и может быть скорректировано в зависимости от специфики отношений.</w:t>
      </w:r>
    </w:p>
  </w:footnote>
  <w:footnote w:id="269">
    <w:p w14:paraId="1222A275" w14:textId="77777777" w:rsidR="005D47F6" w:rsidRPr="00237BAD" w:rsidRDefault="005D47F6" w:rsidP="002B15B2">
      <w:pPr>
        <w:pStyle w:val="afff2"/>
      </w:pPr>
      <w:r w:rsidRPr="0096419B">
        <w:rPr>
          <w:rStyle w:val="a7"/>
          <w:color w:val="FF0000"/>
        </w:rPr>
        <w:footnoteRef/>
      </w:r>
      <w:r w:rsidRPr="00237BAD">
        <w:t xml:space="preserve"> Включается, если Договор является рамочным.</w:t>
      </w:r>
    </w:p>
  </w:footnote>
  <w:footnote w:id="270">
    <w:p w14:paraId="1612CD44" w14:textId="3A168828" w:rsidR="005D47F6" w:rsidRPr="00237BAD" w:rsidDel="00F32661" w:rsidRDefault="005D47F6" w:rsidP="009E3AAC">
      <w:pPr>
        <w:pStyle w:val="afff2"/>
        <w:rPr>
          <w:del w:id="27" w:author="Шимановская Юлия Владимировна" w:date="2025-07-24T16:35:00Z"/>
        </w:rPr>
      </w:pPr>
    </w:p>
  </w:footnote>
  <w:footnote w:id="271">
    <w:p w14:paraId="6A5964BF" w14:textId="0D7246F8" w:rsidR="005D47F6" w:rsidRPr="00237BAD" w:rsidDel="00F32661" w:rsidRDefault="005D47F6" w:rsidP="009E3AAC">
      <w:pPr>
        <w:pStyle w:val="afff2"/>
        <w:rPr>
          <w:del w:id="28" w:author="Шимановская Юлия Владимировна" w:date="2025-07-24T16:35:00Z"/>
        </w:rPr>
      </w:pPr>
    </w:p>
  </w:footnote>
  <w:footnote w:id="272">
    <w:p w14:paraId="027AD253" w14:textId="741942CD" w:rsidR="005D47F6" w:rsidRPr="00237BAD" w:rsidDel="00F32661" w:rsidRDefault="005D47F6" w:rsidP="009E3AAC">
      <w:pPr>
        <w:pStyle w:val="afff2"/>
        <w:rPr>
          <w:del w:id="29" w:author="Шимановская Юлия Владимировна" w:date="2025-07-24T16:35:00Z"/>
        </w:rPr>
      </w:pPr>
    </w:p>
  </w:footnote>
  <w:footnote w:id="273">
    <w:p w14:paraId="3CE372F3" w14:textId="0824A0D9" w:rsidR="005D47F6" w:rsidRPr="00237BAD" w:rsidDel="00F32661" w:rsidRDefault="005D47F6" w:rsidP="009E3AAC">
      <w:pPr>
        <w:pStyle w:val="afff2"/>
        <w:rPr>
          <w:del w:id="30" w:author="Шимановская Юлия Владимировна" w:date="2025-07-24T16:35:00Z"/>
        </w:rPr>
      </w:pPr>
    </w:p>
  </w:footnote>
  <w:footnote w:id="274">
    <w:p w14:paraId="7CBDA1FA" w14:textId="003B4761" w:rsidR="005D47F6" w:rsidRPr="00237BAD" w:rsidDel="00F32661" w:rsidRDefault="005D47F6" w:rsidP="009E3AAC">
      <w:pPr>
        <w:pStyle w:val="afff2"/>
        <w:rPr>
          <w:del w:id="31" w:author="Шимановская Юлия Владимировна" w:date="2025-07-24T16:35:00Z"/>
        </w:rPr>
      </w:pPr>
    </w:p>
  </w:footnote>
  <w:footnote w:id="275">
    <w:p w14:paraId="11FBF287" w14:textId="7D2DFD98" w:rsidR="005D47F6" w:rsidRPr="00237BAD" w:rsidDel="00F32661" w:rsidRDefault="005D47F6" w:rsidP="009E3AAC">
      <w:pPr>
        <w:pStyle w:val="afff2"/>
        <w:rPr>
          <w:del w:id="32" w:author="Шимановская Юлия Владимировна" w:date="2025-07-24T16:35:00Z"/>
        </w:rPr>
      </w:pPr>
    </w:p>
  </w:footnote>
  <w:footnote w:id="276">
    <w:p w14:paraId="0993DE84" w14:textId="68CFF17F" w:rsidR="005D47F6" w:rsidRPr="00237BAD" w:rsidDel="00F32661" w:rsidRDefault="005D47F6" w:rsidP="009E3AAC">
      <w:pPr>
        <w:pStyle w:val="afff2"/>
        <w:rPr>
          <w:del w:id="33" w:author="Шимановская Юлия Владимировна" w:date="2025-07-24T16:35:00Z"/>
          <w:color w:val="FF0000"/>
        </w:rPr>
      </w:pPr>
    </w:p>
  </w:footnote>
  <w:footnote w:id="277">
    <w:p w14:paraId="7768FDE6" w14:textId="47934314" w:rsidR="005D47F6" w:rsidRPr="0096419B" w:rsidRDefault="005D47F6">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color w:val="FF0000"/>
          <w:sz w:val="16"/>
          <w:szCs w:val="16"/>
        </w:rPr>
        <w:t xml:space="preserve"> </w:t>
      </w:r>
      <w:r w:rsidRPr="0096419B">
        <w:rPr>
          <w:rFonts w:ascii="Tahoma" w:hAnsi="Tahoma" w:cs="Tahoma"/>
          <w:sz w:val="16"/>
          <w:szCs w:val="16"/>
        </w:rPr>
        <w:t>Если заключается рамочный договор.</w:t>
      </w:r>
    </w:p>
  </w:footnote>
  <w:footnote w:id="278">
    <w:p w14:paraId="08CC2DA5" w14:textId="1B509437" w:rsidR="005D47F6" w:rsidRPr="0096419B" w:rsidRDefault="005D47F6" w:rsidP="009E3AAC">
      <w:pPr>
        <w:pStyle w:val="afff2"/>
      </w:pPr>
      <w:r w:rsidRPr="0096419B">
        <w:rPr>
          <w:rStyle w:val="a7"/>
          <w:color w:val="FF0000"/>
        </w:rPr>
        <w:footnoteRef/>
      </w:r>
      <w:r w:rsidRPr="0096419B">
        <w:t xml:space="preserve"> Сокращенное наименование юридического лица / индивидуальный предприниматель ФИО / ФИО.</w:t>
      </w:r>
    </w:p>
  </w:footnote>
  <w:footnote w:id="279">
    <w:p w14:paraId="1BFFD58E" w14:textId="77777777" w:rsidR="005D47F6" w:rsidRPr="0096419B" w:rsidRDefault="005D47F6" w:rsidP="009E3AAC">
      <w:pPr>
        <w:pStyle w:val="afff2"/>
      </w:pPr>
      <w:r w:rsidRPr="0096419B">
        <w:rPr>
          <w:rStyle w:val="a7"/>
          <w:color w:val="FF0000"/>
        </w:rPr>
        <w:footnoteRef/>
      </w:r>
      <w:r w:rsidRPr="0096419B">
        <w:rPr>
          <w:color w:val="FF0000"/>
        </w:rPr>
        <w:t xml:space="preserve"> </w:t>
      </w:r>
      <w:r w:rsidRPr="0096419B">
        <w:t>Должность, ФИО лица, подписывающего Договор.</w:t>
      </w:r>
    </w:p>
  </w:footnote>
  <w:footnote w:id="280">
    <w:p w14:paraId="40B06E6B" w14:textId="77777777" w:rsidR="005D47F6" w:rsidRPr="0096419B" w:rsidRDefault="005D47F6" w:rsidP="009E3AAC">
      <w:pPr>
        <w:pStyle w:val="afff2"/>
      </w:pPr>
      <w:r w:rsidRPr="0096419B">
        <w:rPr>
          <w:rStyle w:val="a7"/>
          <w:color w:val="FF0000"/>
        </w:rPr>
        <w:footnoteRef/>
      </w:r>
      <w:r w:rsidRPr="0096419B">
        <w:t xml:space="preserve"> Уполномочивающий документ.</w:t>
      </w:r>
    </w:p>
  </w:footnote>
  <w:footnote w:id="281">
    <w:p w14:paraId="4B88E3CD" w14:textId="7AF44C0B" w:rsidR="005D47F6" w:rsidRPr="0096419B" w:rsidRDefault="005D47F6" w:rsidP="009E3AAC">
      <w:pPr>
        <w:pStyle w:val="afff2"/>
      </w:pPr>
      <w:r w:rsidRPr="0096419B">
        <w:rPr>
          <w:rStyle w:val="a7"/>
          <w:color w:val="FF0000"/>
        </w:rPr>
        <w:footnoteRef/>
      </w:r>
      <w:r w:rsidRPr="0096419B">
        <w:rPr>
          <w:color w:val="FF0000"/>
        </w:rPr>
        <w:t xml:space="preserve"> </w:t>
      </w:r>
      <w:r w:rsidRPr="0096419B">
        <w:t>Исключается, если сторона – ИП/физлицо и Договор подписывается этим физлицом (не представителем физлица).</w:t>
      </w:r>
    </w:p>
  </w:footnote>
  <w:footnote w:id="282">
    <w:p w14:paraId="5D97FCA6" w14:textId="77777777" w:rsidR="005D47F6" w:rsidRPr="0096419B" w:rsidRDefault="005D47F6" w:rsidP="009E3AAC">
      <w:pPr>
        <w:pStyle w:val="afff2"/>
      </w:pPr>
      <w:r w:rsidRPr="0096419B">
        <w:rPr>
          <w:rStyle w:val="a7"/>
          <w:color w:val="FF0000"/>
        </w:rPr>
        <w:footnoteRef/>
      </w:r>
      <w:r w:rsidRPr="0096419B">
        <w:t xml:space="preserve"> Сокращённое наименование.</w:t>
      </w:r>
    </w:p>
  </w:footnote>
  <w:footnote w:id="283">
    <w:p w14:paraId="2AC44998" w14:textId="77777777" w:rsidR="005D47F6" w:rsidRPr="0096419B" w:rsidRDefault="005D47F6" w:rsidP="009E3AAC">
      <w:pPr>
        <w:pStyle w:val="afff2"/>
      </w:pPr>
      <w:r w:rsidRPr="0096419B">
        <w:rPr>
          <w:rStyle w:val="a7"/>
          <w:color w:val="FF0000"/>
        </w:rPr>
        <w:footnoteRef/>
      </w:r>
      <w:r w:rsidRPr="0096419B">
        <w:t xml:space="preserve"> Должность, ФИО лица, подписывающего Договор.</w:t>
      </w:r>
    </w:p>
  </w:footnote>
  <w:footnote w:id="284">
    <w:p w14:paraId="4748052A" w14:textId="77777777" w:rsidR="005D47F6" w:rsidRPr="0096419B" w:rsidRDefault="005D47F6" w:rsidP="009E3AAC">
      <w:pPr>
        <w:pStyle w:val="afff2"/>
        <w:rPr>
          <w:color w:val="FF0000"/>
        </w:rPr>
      </w:pPr>
      <w:r w:rsidRPr="0096419B">
        <w:rPr>
          <w:rStyle w:val="a7"/>
          <w:color w:val="FF0000"/>
        </w:rPr>
        <w:footnoteRef/>
      </w:r>
      <w:r w:rsidRPr="0096419B">
        <w:t xml:space="preserve"> Уполномочивающий документ.</w:t>
      </w:r>
    </w:p>
  </w:footnote>
  <w:footnote w:id="285">
    <w:p w14:paraId="5BCA650B" w14:textId="77777777" w:rsidR="005D47F6" w:rsidRPr="0096419B" w:rsidRDefault="005D47F6" w:rsidP="00C502C9">
      <w:pPr>
        <w:pStyle w:val="a5"/>
        <w:rPr>
          <w:rFonts w:ascii="Tahoma" w:eastAsia="Times New Roman" w:hAnsi="Tahoma" w:cs="Tahoma"/>
          <w:sz w:val="16"/>
          <w:szCs w:val="16"/>
          <w:lang w:eastAsia="ar-SA"/>
        </w:rPr>
      </w:pPr>
      <w:r w:rsidRPr="0096419B">
        <w:rPr>
          <w:rStyle w:val="a7"/>
          <w:rFonts w:ascii="Tahoma" w:eastAsia="Times New Roman" w:hAnsi="Tahoma" w:cs="Tahoma"/>
          <w:color w:val="FF0000"/>
          <w:sz w:val="16"/>
          <w:szCs w:val="16"/>
          <w:lang w:eastAsia="ar-SA"/>
        </w:rPr>
        <w:footnoteRef/>
      </w:r>
      <w:r w:rsidRPr="0096419B">
        <w:rPr>
          <w:rStyle w:val="a7"/>
          <w:rFonts w:ascii="Tahoma" w:eastAsia="Times New Roman" w:hAnsi="Tahoma" w:cs="Tahoma"/>
          <w:sz w:val="16"/>
          <w:szCs w:val="16"/>
          <w:lang w:eastAsia="ar-SA"/>
        </w:rPr>
        <w:t xml:space="preserve"> </w:t>
      </w:r>
      <w:r w:rsidRPr="0096419B">
        <w:rPr>
          <w:rFonts w:ascii="Tahoma" w:eastAsia="Times New Roman" w:hAnsi="Tahoma" w:cs="Tahoma"/>
          <w:sz w:val="16"/>
          <w:szCs w:val="16"/>
          <w:lang w:eastAsia="ar-SA"/>
        </w:rPr>
        <w:t>При наличии этапов оказания Услуг</w:t>
      </w:r>
    </w:p>
  </w:footnote>
  <w:footnote w:id="286">
    <w:p w14:paraId="2704EBA7" w14:textId="77777777" w:rsidR="005D47F6" w:rsidRPr="0096419B" w:rsidRDefault="005D47F6" w:rsidP="009E3AAC">
      <w:pPr>
        <w:pStyle w:val="afff2"/>
      </w:pPr>
      <w:r w:rsidRPr="0096419B">
        <w:rPr>
          <w:rStyle w:val="a7"/>
          <w:color w:val="FF0000"/>
        </w:rPr>
        <w:footnoteRef/>
      </w:r>
      <w:r w:rsidRPr="0096419B">
        <w:t xml:space="preserve"> При необходимости.</w:t>
      </w:r>
    </w:p>
  </w:footnote>
  <w:footnote w:id="287">
    <w:p w14:paraId="02D128E2" w14:textId="77777777" w:rsidR="005D47F6" w:rsidRPr="0096419B" w:rsidRDefault="005D47F6" w:rsidP="009E3AAC">
      <w:pPr>
        <w:pStyle w:val="afff2"/>
      </w:pPr>
      <w:r w:rsidRPr="0096419B">
        <w:rPr>
          <w:rStyle w:val="a7"/>
          <w:color w:val="FF0000"/>
        </w:rPr>
        <w:footnoteRef/>
      </w:r>
      <w:r w:rsidRPr="0096419B">
        <w:t xml:space="preserve"> Включается, если имеются этапы оказания Услуг.</w:t>
      </w:r>
    </w:p>
  </w:footnote>
  <w:footnote w:id="288">
    <w:p w14:paraId="2D1A16F5" w14:textId="77777777" w:rsidR="005D47F6" w:rsidRPr="0096419B" w:rsidRDefault="005D47F6" w:rsidP="009E3AAC">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sz w:val="16"/>
          <w:szCs w:val="16"/>
        </w:rPr>
        <w:t xml:space="preserve"> Включается, если отсутствуют этапы оказания Услуг.</w:t>
      </w:r>
    </w:p>
  </w:footnote>
  <w:footnote w:id="289">
    <w:p w14:paraId="5CEF78F7" w14:textId="77777777" w:rsidR="005D47F6" w:rsidRPr="0096419B" w:rsidRDefault="005D47F6" w:rsidP="009E3AAC">
      <w:pPr>
        <w:pStyle w:val="afff2"/>
      </w:pPr>
      <w:r w:rsidRPr="0096419B">
        <w:rPr>
          <w:rStyle w:val="a7"/>
          <w:color w:val="FF0000"/>
        </w:rPr>
        <w:footnoteRef/>
      </w:r>
      <w:r w:rsidRPr="0096419B">
        <w:t xml:space="preserve"> Здесь и далее даты указываются в формате </w:t>
      </w:r>
      <w:proofErr w:type="spellStart"/>
      <w:r w:rsidRPr="0096419B">
        <w:t>дд.</w:t>
      </w:r>
      <w:proofErr w:type="gramStart"/>
      <w:r w:rsidRPr="0096419B">
        <w:t>мм.гггг</w:t>
      </w:r>
      <w:proofErr w:type="spellEnd"/>
      <w:proofErr w:type="gramEnd"/>
      <w:r w:rsidRPr="0096419B">
        <w:t>.</w:t>
      </w:r>
    </w:p>
  </w:footnote>
  <w:footnote w:id="290">
    <w:p w14:paraId="6369FAEE" w14:textId="77777777" w:rsidR="005D47F6" w:rsidRPr="0096419B" w:rsidRDefault="005D47F6" w:rsidP="00D722BA">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sz w:val="16"/>
          <w:szCs w:val="16"/>
        </w:rPr>
        <w:t xml:space="preserve"> Дата указывается в формате </w:t>
      </w:r>
      <w:proofErr w:type="spellStart"/>
      <w:r w:rsidRPr="0096419B">
        <w:rPr>
          <w:rFonts w:ascii="Tahoma" w:hAnsi="Tahoma" w:cs="Tahoma"/>
          <w:sz w:val="16"/>
          <w:szCs w:val="16"/>
        </w:rPr>
        <w:t>дд.</w:t>
      </w:r>
      <w:proofErr w:type="gramStart"/>
      <w:r w:rsidRPr="0096419B">
        <w:rPr>
          <w:rFonts w:ascii="Tahoma" w:hAnsi="Tahoma" w:cs="Tahoma"/>
          <w:sz w:val="16"/>
          <w:szCs w:val="16"/>
        </w:rPr>
        <w:t>мм.гггг</w:t>
      </w:r>
      <w:proofErr w:type="spellEnd"/>
      <w:proofErr w:type="gramEnd"/>
      <w:r w:rsidRPr="0096419B">
        <w:rPr>
          <w:rFonts w:ascii="Tahoma" w:hAnsi="Tahoma" w:cs="Tahoma"/>
          <w:sz w:val="16"/>
          <w:szCs w:val="16"/>
        </w:rPr>
        <w:t>.</w:t>
      </w:r>
    </w:p>
  </w:footnote>
  <w:footnote w:id="291">
    <w:p w14:paraId="6A0082E8" w14:textId="77777777" w:rsidR="005D47F6" w:rsidRPr="0096419B" w:rsidRDefault="005D47F6" w:rsidP="009E3AAC">
      <w:pPr>
        <w:pStyle w:val="afff2"/>
      </w:pPr>
      <w:r w:rsidRPr="0096419B">
        <w:rPr>
          <w:rStyle w:val="a7"/>
          <w:color w:val="FF0000"/>
        </w:rPr>
        <w:footnoteRef/>
      </w:r>
      <w:r w:rsidRPr="0096419B">
        <w:t xml:space="preserve"> Включается, если имеются этапы оказания Услуг.</w:t>
      </w:r>
    </w:p>
  </w:footnote>
  <w:footnote w:id="292">
    <w:p w14:paraId="30AADCB1" w14:textId="599F00D0" w:rsidR="005D47F6" w:rsidRPr="0096419B" w:rsidRDefault="005D47F6" w:rsidP="009E3AAC">
      <w:pPr>
        <w:pStyle w:val="affc"/>
        <w:spacing w:before="0" w:after="0"/>
        <w:jc w:val="left"/>
      </w:pPr>
      <w:r w:rsidRPr="0096419B">
        <w:rPr>
          <w:rStyle w:val="a7"/>
          <w:color w:val="FF0000"/>
        </w:rPr>
        <w:footnoteRef/>
      </w:r>
      <w:r w:rsidRPr="0096419B">
        <w:t xml:space="preserve"> Заполнять, если Договор распространяется на отношения, возникшие до его подписания. Обращаем внимание, что в соответствии с Положением о договорной работе до заключения и регистрации договора не допускается приёмка товара, передача давальческих материалов или товаров, допуск контрагента к выполнению работ / оказанию услуг, приёмка результата работ / услуг, осуществление оплаты и иные действия, характерные для предполагаемого к заключению договора. </w:t>
      </w:r>
    </w:p>
  </w:footnote>
  <w:footnote w:id="293">
    <w:p w14:paraId="25E1470C" w14:textId="77777777" w:rsidR="005D47F6" w:rsidRPr="0096419B" w:rsidRDefault="005D47F6" w:rsidP="00AF12ED">
      <w:pPr>
        <w:pStyle w:val="afff2"/>
      </w:pPr>
      <w:r w:rsidRPr="0096419B">
        <w:rPr>
          <w:rStyle w:val="a7"/>
          <w:color w:val="FF0000"/>
        </w:rPr>
        <w:footnoteRef/>
      </w:r>
      <w:r w:rsidRPr="0096419B">
        <w:rPr>
          <w:rStyle w:val="a7"/>
          <w:i/>
          <w:color w:val="FF0000"/>
        </w:rPr>
        <w:t xml:space="preserve"> </w:t>
      </w:r>
      <w:r w:rsidRPr="0096419B">
        <w:rPr>
          <w:i/>
        </w:rPr>
        <w:t xml:space="preserve"> </w:t>
      </w:r>
      <w:r w:rsidRPr="0096419B">
        <w:t xml:space="preserve">Исключается, если в Цене Договора предусмотрены дополнительные расходы как отдельная составляющая Цены Договора. </w:t>
      </w:r>
    </w:p>
  </w:footnote>
  <w:footnote w:id="294">
    <w:p w14:paraId="467CC844" w14:textId="77777777" w:rsidR="005D47F6" w:rsidRPr="0096419B" w:rsidRDefault="005D47F6" w:rsidP="00320A81">
      <w:pPr>
        <w:pStyle w:val="affc"/>
        <w:spacing w:before="0" w:after="0"/>
        <w:jc w:val="left"/>
      </w:pPr>
      <w:r w:rsidRPr="0096419B">
        <w:rPr>
          <w:rStyle w:val="a7"/>
          <w:color w:val="FF0000"/>
        </w:rPr>
        <w:footnoteRef/>
      </w:r>
      <w:r w:rsidRPr="0096419B">
        <w:t xml:space="preserve"> Исключить, если НДС не облагаются все составляющие Цены Договора.</w:t>
      </w:r>
    </w:p>
  </w:footnote>
  <w:footnote w:id="295">
    <w:p w14:paraId="3C1BA6A1" w14:textId="5512A84E" w:rsidR="005D47F6" w:rsidRPr="0096419B" w:rsidRDefault="005D47F6" w:rsidP="00320A81">
      <w:pPr>
        <w:pStyle w:val="affc"/>
        <w:spacing w:before="0" w:after="0"/>
        <w:jc w:val="left"/>
      </w:pPr>
      <w:r w:rsidRPr="0096419B">
        <w:rPr>
          <w:rStyle w:val="a7"/>
          <w:color w:val="FF0000"/>
        </w:rPr>
        <w:footnoteRef/>
      </w:r>
      <w:r w:rsidRPr="0096419B">
        <w:t xml:space="preserve"> Исключить, если все составляющие Цены Договора облагаются по различным ставкам НДС либо если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p>
  </w:footnote>
  <w:footnote w:id="296">
    <w:p w14:paraId="0BD444BC" w14:textId="6866BA9C" w:rsidR="005D47F6" w:rsidRPr="0096419B" w:rsidRDefault="005D47F6" w:rsidP="00335249">
      <w:pPr>
        <w:pStyle w:val="affc"/>
        <w:spacing w:before="0" w:after="0"/>
        <w:jc w:val="left"/>
      </w:pPr>
      <w:r w:rsidRPr="0096419B">
        <w:rPr>
          <w:rStyle w:val="a7"/>
          <w:color w:val="FF0000"/>
        </w:rPr>
        <w:footnoteRef/>
      </w:r>
      <w:r>
        <w:t xml:space="preserve"> </w:t>
      </w:r>
      <w:r w:rsidRPr="0096419B">
        <w:t>Исключить, если все составляющие Цены Договора облагаются по различным ставкам НДС либо если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r>
        <w:t xml:space="preserve"> </w:t>
      </w:r>
    </w:p>
  </w:footnote>
  <w:footnote w:id="297">
    <w:p w14:paraId="695D9665" w14:textId="0B2CCB54" w:rsidR="005D47F6" w:rsidRPr="0096419B" w:rsidRDefault="005D47F6" w:rsidP="00320A81">
      <w:pPr>
        <w:pStyle w:val="affc"/>
        <w:spacing w:before="0" w:after="0"/>
        <w:jc w:val="left"/>
      </w:pPr>
      <w:r w:rsidRPr="0096419B">
        <w:rPr>
          <w:rStyle w:val="a7"/>
          <w:color w:val="FF0000"/>
        </w:rPr>
        <w:footnoteRef/>
      </w:r>
      <w:r w:rsidRPr="0096419B">
        <w:rPr>
          <w:color w:val="FF0000"/>
        </w:rPr>
        <w:t xml:space="preserve"> </w:t>
      </w:r>
      <w:r w:rsidRPr="0096419B">
        <w:t>Если цена Договора выражена в иностранной валюте, то «₽» по всему тексту Договора заменяется на обозначение соответствующей валюты.</w:t>
      </w:r>
      <w:r>
        <w:t xml:space="preserve"> </w:t>
      </w:r>
    </w:p>
  </w:footnote>
  <w:footnote w:id="298">
    <w:p w14:paraId="465F8013" w14:textId="42C8863D" w:rsidR="005D47F6" w:rsidRPr="0096419B" w:rsidDel="009D5A54" w:rsidRDefault="005D47F6" w:rsidP="00320A81">
      <w:pPr>
        <w:pStyle w:val="affc"/>
        <w:spacing w:before="0" w:after="0"/>
        <w:jc w:val="left"/>
        <w:rPr>
          <w:del w:id="34" w:author="Шимановская Юлия Владимировна" w:date="2025-11-13T16:42:00Z"/>
        </w:rPr>
      </w:pPr>
    </w:p>
  </w:footnote>
  <w:footnote w:id="299">
    <w:p w14:paraId="54C78284" w14:textId="77777777" w:rsidR="005D47F6" w:rsidRPr="0096419B" w:rsidRDefault="005D47F6" w:rsidP="00031EE3">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sz w:val="16"/>
          <w:szCs w:val="16"/>
        </w:rPr>
        <w:t xml:space="preserve"> Включается если контрагент – физическое лицо.</w:t>
      </w:r>
    </w:p>
  </w:footnote>
  <w:footnote w:id="300">
    <w:p w14:paraId="04E6D9D9" w14:textId="77777777" w:rsidR="005D47F6" w:rsidRPr="0096419B" w:rsidRDefault="005D47F6" w:rsidP="00031EE3">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color w:val="FF0000"/>
          <w:sz w:val="16"/>
          <w:szCs w:val="16"/>
        </w:rPr>
        <w:t xml:space="preserve"> </w:t>
      </w:r>
      <w:r w:rsidRPr="0096419B">
        <w:rPr>
          <w:rFonts w:ascii="Tahoma" w:hAnsi="Tahoma" w:cs="Tahoma"/>
          <w:sz w:val="16"/>
          <w:szCs w:val="16"/>
        </w:rPr>
        <w:t>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01">
    <w:p w14:paraId="0814C591" w14:textId="77777777" w:rsidR="005D47F6" w:rsidRPr="0096419B" w:rsidRDefault="005D47F6" w:rsidP="00320A81">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sz w:val="16"/>
          <w:szCs w:val="16"/>
        </w:rPr>
        <w:t xml:space="preserve"> Исключить, если НДС не облагаются все составляющие Цены Договора.</w:t>
      </w:r>
    </w:p>
  </w:footnote>
  <w:footnote w:id="302">
    <w:p w14:paraId="1FEC0F43" w14:textId="7890AB38" w:rsidR="005D47F6" w:rsidRPr="0096419B" w:rsidRDefault="005D47F6" w:rsidP="00B656CC">
      <w:pPr>
        <w:pStyle w:val="affc"/>
        <w:spacing w:before="0" w:after="0"/>
        <w:jc w:val="left"/>
      </w:pPr>
      <w:r w:rsidRPr="0096419B">
        <w:rPr>
          <w:rStyle w:val="a7"/>
          <w:color w:val="FF0000"/>
        </w:rPr>
        <w:footnoteRef/>
      </w:r>
      <w:r w:rsidRPr="0096419B">
        <w:t xml:space="preserve"> Исключить, если НДС не облагаются все составляющие Цены Договора либо НДС не облагаются все составляющие Цены Договора, либо контрагент не является плательщиком НДС или освобождён от исполнения обязанностей плательщика НДС.</w:t>
      </w:r>
    </w:p>
  </w:footnote>
  <w:footnote w:id="303">
    <w:p w14:paraId="5FBB9BFC" w14:textId="77777777" w:rsidR="005D47F6" w:rsidRPr="0096419B" w:rsidRDefault="005D47F6" w:rsidP="00320A81">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sz w:val="16"/>
          <w:szCs w:val="16"/>
        </w:rPr>
        <w:t xml:space="preserve"> Исключить, если НДС не облагаются все составляющие Цены Договора.</w:t>
      </w:r>
    </w:p>
  </w:footnote>
  <w:footnote w:id="304">
    <w:p w14:paraId="3B5C0AF5" w14:textId="77777777" w:rsidR="005D47F6" w:rsidRPr="0096419B" w:rsidRDefault="005D47F6" w:rsidP="00320A81">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color w:val="FF0000"/>
          <w:sz w:val="16"/>
          <w:szCs w:val="16"/>
        </w:rPr>
        <w:t xml:space="preserve"> </w:t>
      </w:r>
      <w:r w:rsidRPr="0096419B">
        <w:rPr>
          <w:rFonts w:ascii="Tahoma" w:hAnsi="Tahoma" w:cs="Tahoma"/>
          <w:sz w:val="16"/>
          <w:szCs w:val="16"/>
        </w:rPr>
        <w:t>Если составляющих Цены несколько:</w:t>
      </w:r>
    </w:p>
    <w:p w14:paraId="551D2EDF" w14:textId="77777777" w:rsidR="005D47F6" w:rsidRPr="0096419B" w:rsidRDefault="005D47F6" w:rsidP="00320A81">
      <w:pPr>
        <w:pStyle w:val="a5"/>
        <w:rPr>
          <w:rFonts w:ascii="Tahoma" w:hAnsi="Tahoma" w:cs="Tahoma"/>
          <w:sz w:val="16"/>
          <w:szCs w:val="16"/>
        </w:rPr>
      </w:pPr>
      <w:r w:rsidRPr="0096419B">
        <w:rPr>
          <w:rFonts w:ascii="Tahoma" w:hAnsi="Tahoma" w:cs="Tahoma"/>
          <w:sz w:val="16"/>
          <w:szCs w:val="16"/>
        </w:rPr>
        <w:t>- указать вид Услуг,</w:t>
      </w:r>
    </w:p>
    <w:p w14:paraId="5B9C00FE" w14:textId="77777777" w:rsidR="005D47F6" w:rsidRPr="0096419B" w:rsidRDefault="005D47F6" w:rsidP="00320A81">
      <w:pPr>
        <w:pStyle w:val="a5"/>
        <w:rPr>
          <w:rFonts w:ascii="Tahoma" w:hAnsi="Tahoma" w:cs="Tahoma"/>
          <w:sz w:val="16"/>
          <w:szCs w:val="16"/>
        </w:rPr>
      </w:pPr>
      <w:r w:rsidRPr="0096419B">
        <w:rPr>
          <w:rFonts w:ascii="Tahoma" w:hAnsi="Tahoma" w:cs="Tahoma"/>
          <w:sz w:val="16"/>
          <w:szCs w:val="16"/>
        </w:rPr>
        <w:t>- добавить дополнительные строки.</w:t>
      </w:r>
    </w:p>
  </w:footnote>
  <w:footnote w:id="305">
    <w:p w14:paraId="565793BE" w14:textId="77777777" w:rsidR="005D47F6" w:rsidRPr="0096419B"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96419B">
        <w:rPr>
          <w:rFonts w:ascii="Tahoma" w:hAnsi="Tahoma" w:cs="Tahoma"/>
          <w:sz w:val="16"/>
          <w:szCs w:val="16"/>
        </w:rPr>
        <w:t xml:space="preserve"> Включается если контрагент – физическое лицо.</w:t>
      </w:r>
    </w:p>
  </w:footnote>
  <w:footnote w:id="306">
    <w:p w14:paraId="78CBD655" w14:textId="77777777" w:rsidR="005D47F6" w:rsidRPr="0096419B"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96419B">
        <w:rPr>
          <w:rFonts w:ascii="Tahoma" w:hAnsi="Tahoma" w:cs="Tahoma"/>
          <w:sz w:val="16"/>
          <w:szCs w:val="16"/>
        </w:rPr>
        <w:t>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07">
    <w:p w14:paraId="28B35F13" w14:textId="77777777" w:rsidR="005D47F6" w:rsidRPr="0096419B" w:rsidRDefault="005D47F6" w:rsidP="00320A81">
      <w:pPr>
        <w:pStyle w:val="a5"/>
        <w:rPr>
          <w:rFonts w:ascii="Tahoma" w:hAnsi="Tahoma" w:cs="Tahoma"/>
          <w:sz w:val="16"/>
          <w:szCs w:val="16"/>
        </w:rPr>
      </w:pPr>
      <w:r w:rsidRPr="0096419B">
        <w:rPr>
          <w:rStyle w:val="a7"/>
          <w:rFonts w:ascii="Tahoma" w:hAnsi="Tahoma" w:cs="Tahoma"/>
          <w:color w:val="FF0000"/>
          <w:sz w:val="16"/>
          <w:szCs w:val="16"/>
        </w:rPr>
        <w:footnoteRef/>
      </w:r>
      <w:r w:rsidRPr="0096419B">
        <w:rPr>
          <w:rFonts w:ascii="Tahoma" w:hAnsi="Tahoma" w:cs="Tahoma"/>
          <w:color w:val="FF0000"/>
          <w:sz w:val="16"/>
          <w:szCs w:val="16"/>
        </w:rPr>
        <w:t xml:space="preserve"> </w:t>
      </w:r>
      <w:r w:rsidRPr="0096419B">
        <w:rPr>
          <w:rFonts w:ascii="Tahoma" w:hAnsi="Tahoma" w:cs="Tahoma"/>
          <w:sz w:val="16"/>
          <w:szCs w:val="16"/>
        </w:rPr>
        <w:t>Указывается одной строчкой или, при необходимости, - к каждому виду Услуг.</w:t>
      </w:r>
    </w:p>
  </w:footnote>
  <w:footnote w:id="308">
    <w:p w14:paraId="08ABF582" w14:textId="77777777" w:rsidR="005D47F6" w:rsidRPr="0096419B"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96419B">
        <w:rPr>
          <w:rFonts w:ascii="Tahoma" w:hAnsi="Tahoma" w:cs="Tahoma"/>
          <w:sz w:val="16"/>
          <w:szCs w:val="16"/>
        </w:rPr>
        <w:t>Включается если контрагент – физическое лицо.</w:t>
      </w:r>
    </w:p>
  </w:footnote>
  <w:footnote w:id="309">
    <w:p w14:paraId="47F62C2E" w14:textId="77777777" w:rsidR="005D47F6" w:rsidRPr="0096419B"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96419B">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10">
    <w:p w14:paraId="045ECCF0" w14:textId="77777777" w:rsidR="005D47F6" w:rsidRPr="003A3AE3" w:rsidRDefault="005D47F6" w:rsidP="00320A81">
      <w:pPr>
        <w:pStyle w:val="a5"/>
        <w:rPr>
          <w:rFonts w:ascii="Tahoma" w:hAnsi="Tahoma" w:cs="Tahoma"/>
          <w:sz w:val="16"/>
          <w:szCs w:val="16"/>
        </w:rPr>
      </w:pPr>
      <w:r w:rsidRPr="003A3AE3">
        <w:rPr>
          <w:rStyle w:val="a7"/>
          <w:rFonts w:ascii="Tahoma" w:hAnsi="Tahoma" w:cs="Tahoma"/>
          <w:color w:val="FF0000"/>
          <w:sz w:val="16"/>
          <w:szCs w:val="16"/>
        </w:rPr>
        <w:footnoteRef/>
      </w:r>
      <w:r w:rsidRPr="003A3AE3">
        <w:rPr>
          <w:rFonts w:ascii="Tahoma" w:hAnsi="Tahoma" w:cs="Tahoma"/>
          <w:color w:val="FF0000"/>
          <w:sz w:val="16"/>
          <w:szCs w:val="16"/>
        </w:rPr>
        <w:t xml:space="preserve"> </w:t>
      </w:r>
      <w:r w:rsidRPr="003A3AE3">
        <w:rPr>
          <w:rFonts w:ascii="Tahoma" w:hAnsi="Tahoma" w:cs="Tahoma"/>
          <w:sz w:val="16"/>
          <w:szCs w:val="16"/>
        </w:rPr>
        <w:t>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311">
    <w:p w14:paraId="4EB6E198" w14:textId="77777777" w:rsidR="005D47F6" w:rsidRPr="00AD79E7"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контрагент – физическое лицо.</w:t>
      </w:r>
    </w:p>
  </w:footnote>
  <w:footnote w:id="312">
    <w:p w14:paraId="58F9604E" w14:textId="77777777" w:rsidR="005D47F6" w:rsidRPr="00AD79E7"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13">
    <w:p w14:paraId="51C73433" w14:textId="77777777" w:rsidR="005D47F6" w:rsidRPr="003A3AE3" w:rsidRDefault="005D47F6" w:rsidP="00320A81">
      <w:pPr>
        <w:pStyle w:val="afff2"/>
      </w:pPr>
      <w:r w:rsidRPr="003A3AE3">
        <w:rPr>
          <w:rStyle w:val="a7"/>
          <w:color w:val="FF0000"/>
        </w:rPr>
        <w:footnoteRef/>
      </w:r>
      <w:r w:rsidRPr="003A3AE3">
        <w:rPr>
          <w:color w:val="FF0000"/>
        </w:rPr>
        <w:t xml:space="preserve"> </w:t>
      </w:r>
      <w:r w:rsidRPr="003A3AE3">
        <w:t>При необходимости может быть оформлено не в тексте Договора, а в виде приложения к Договору.</w:t>
      </w:r>
    </w:p>
  </w:footnote>
  <w:footnote w:id="314">
    <w:p w14:paraId="12339E52" w14:textId="77777777" w:rsidR="005D47F6" w:rsidRPr="003A3AE3" w:rsidRDefault="005D47F6" w:rsidP="0066447C">
      <w:pPr>
        <w:pStyle w:val="a5"/>
        <w:rPr>
          <w:rFonts w:ascii="Tahoma" w:hAnsi="Tahoma" w:cs="Tahoma"/>
          <w:sz w:val="16"/>
          <w:szCs w:val="16"/>
        </w:rPr>
      </w:pPr>
      <w:r w:rsidRPr="003A3AE3">
        <w:rPr>
          <w:rStyle w:val="a7"/>
          <w:rFonts w:ascii="Tahoma" w:hAnsi="Tahoma" w:cs="Tahoma"/>
          <w:color w:val="FF0000"/>
          <w:sz w:val="16"/>
          <w:szCs w:val="16"/>
        </w:rPr>
        <w:footnoteRef/>
      </w:r>
      <w:r w:rsidRPr="003A3AE3">
        <w:rPr>
          <w:rFonts w:ascii="Tahoma" w:hAnsi="Tahoma" w:cs="Tahoma"/>
          <w:color w:val="FF0000"/>
          <w:sz w:val="16"/>
          <w:szCs w:val="16"/>
        </w:rPr>
        <w:t xml:space="preserve"> </w:t>
      </w:r>
      <w:r w:rsidRPr="003A3AE3">
        <w:rPr>
          <w:rFonts w:ascii="Tahoma" w:hAnsi="Tahoma" w:cs="Tahoma"/>
          <w:sz w:val="16"/>
          <w:szCs w:val="16"/>
        </w:rPr>
        <w:t>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315">
    <w:p w14:paraId="20873A85" w14:textId="77777777" w:rsidR="005D47F6" w:rsidRPr="00AD79E7"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AD79E7">
        <w:rPr>
          <w:rFonts w:ascii="Tahoma" w:hAnsi="Tahoma" w:cs="Tahoma"/>
          <w:sz w:val="16"/>
          <w:szCs w:val="16"/>
        </w:rPr>
        <w:t>Включается если контрагент – физическое лицо.</w:t>
      </w:r>
    </w:p>
  </w:footnote>
  <w:footnote w:id="316">
    <w:p w14:paraId="7EDCB9DC" w14:textId="77777777" w:rsidR="005D47F6" w:rsidRPr="00AD79E7" w:rsidRDefault="005D47F6" w:rsidP="00031EE3">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17">
    <w:p w14:paraId="614D66C9" w14:textId="77777777" w:rsidR="005D47F6" w:rsidRPr="003A3AE3" w:rsidRDefault="005D47F6" w:rsidP="00AD79E7">
      <w:pPr>
        <w:pStyle w:val="afff2"/>
      </w:pPr>
      <w:r w:rsidRPr="003A3AE3">
        <w:rPr>
          <w:rStyle w:val="a7"/>
          <w:color w:val="FF0000"/>
        </w:rPr>
        <w:footnoteRef/>
      </w:r>
      <w:r w:rsidRPr="003A3AE3">
        <w:rPr>
          <w:color w:val="FF0000"/>
        </w:rPr>
        <w:t xml:space="preserve"> </w:t>
      </w:r>
      <w:r w:rsidRPr="003A3AE3">
        <w:t>Включается, если ставки не были установлены в Договоре и требуется подробная калькуляция стоимости Услуг.</w:t>
      </w:r>
    </w:p>
  </w:footnote>
  <w:footnote w:id="318">
    <w:p w14:paraId="11793B38" w14:textId="77777777" w:rsidR="005D47F6" w:rsidRPr="00AD79E7" w:rsidRDefault="005D47F6" w:rsidP="00AD79E7">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контрагент – физическое лицо.</w:t>
      </w:r>
    </w:p>
  </w:footnote>
  <w:footnote w:id="319">
    <w:p w14:paraId="72E181A6" w14:textId="77777777" w:rsidR="005D47F6" w:rsidRPr="00AD79E7" w:rsidRDefault="005D47F6" w:rsidP="00AD79E7">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контрагент – индивидуальный предприниматель, применяющий специальный налоговый режим в виде налога на профессиональный доход.</w:t>
      </w:r>
    </w:p>
  </w:footnote>
  <w:footnote w:id="320">
    <w:p w14:paraId="716D134B" w14:textId="77777777" w:rsidR="005D47F6" w:rsidRPr="003A3AE3" w:rsidRDefault="005D47F6" w:rsidP="00AD79E7">
      <w:pPr>
        <w:pStyle w:val="afff2"/>
      </w:pPr>
      <w:r w:rsidRPr="003A3AE3">
        <w:rPr>
          <w:rStyle w:val="a7"/>
          <w:color w:val="FF0000"/>
        </w:rPr>
        <w:footnoteRef/>
      </w:r>
      <w:r w:rsidRPr="003A3AE3">
        <w:t xml:space="preserve"> Включается, если ставки не были установлены в Договоре и требуется подробная калькуляция стоимости Услуг и Заявкой предусмотрены этапы оказания Услуг.</w:t>
      </w:r>
    </w:p>
  </w:footnote>
  <w:footnote w:id="321">
    <w:p w14:paraId="5320F5ED" w14:textId="77777777" w:rsidR="005D47F6" w:rsidRPr="003A3AE3" w:rsidRDefault="005D47F6" w:rsidP="00AD79E7">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3A3AE3">
        <w:rPr>
          <w:rFonts w:ascii="Tahoma" w:eastAsia="Times New Roman" w:hAnsi="Tahoma" w:cs="Tahoma"/>
          <w:sz w:val="16"/>
          <w:szCs w:val="16"/>
          <w:lang w:eastAsia="ar-SA"/>
        </w:rPr>
        <w:t>Включается, если Договор является внутригрупповым и Исполнителем по Договору является ООО «Норникель Спутник».</w:t>
      </w:r>
    </w:p>
  </w:footnote>
  <w:footnote w:id="322">
    <w:p w14:paraId="133BB052" w14:textId="54F87041" w:rsidR="005D47F6" w:rsidRPr="003A3AE3" w:rsidRDefault="005D47F6">
      <w:pPr>
        <w:pStyle w:val="a5"/>
        <w:rPr>
          <w:rFonts w:ascii="Tahoma" w:hAnsi="Tahoma" w:cs="Tahoma"/>
          <w:sz w:val="16"/>
          <w:szCs w:val="16"/>
        </w:rPr>
      </w:pPr>
      <w:r w:rsidRPr="00AD79E7">
        <w:rPr>
          <w:rStyle w:val="a7"/>
          <w:rFonts w:ascii="Tahoma" w:hAnsi="Tahoma" w:cs="Tahoma"/>
          <w:color w:val="FF0000"/>
          <w:sz w:val="16"/>
          <w:szCs w:val="16"/>
        </w:rPr>
        <w:footnoteRef/>
      </w:r>
      <w:r w:rsidRPr="003A3AE3">
        <w:rPr>
          <w:rFonts w:ascii="Tahoma" w:hAnsi="Tahoma" w:cs="Tahoma"/>
          <w:sz w:val="16"/>
          <w:szCs w:val="16"/>
        </w:rPr>
        <w:t xml:space="preserve"> </w:t>
      </w:r>
      <w:r w:rsidRPr="003A3AE3">
        <w:rPr>
          <w:rFonts w:ascii="Tahoma" w:eastAsia="Times New Roman" w:hAnsi="Tahoma" w:cs="Tahoma"/>
          <w:sz w:val="16"/>
          <w:szCs w:val="16"/>
          <w:lang w:eastAsia="ar-SA"/>
        </w:rPr>
        <w:t>Включается, если Договор является внутригрупповым и Исполнителем по Договору является ООО «Норникель Спутник».</w:t>
      </w:r>
    </w:p>
  </w:footnote>
  <w:footnote w:id="323">
    <w:p w14:paraId="32876741" w14:textId="77777777" w:rsidR="005D47F6" w:rsidRPr="00AD79E7" w:rsidRDefault="005D47F6" w:rsidP="00CA0C33">
      <w:pPr>
        <w:pStyle w:val="a5"/>
        <w:rPr>
          <w:sz w:val="16"/>
          <w:szCs w:val="16"/>
        </w:rPr>
      </w:pPr>
      <w:r w:rsidRPr="00AD79E7">
        <w:rPr>
          <w:rStyle w:val="a7"/>
          <w:color w:val="FF0000"/>
          <w:sz w:val="16"/>
          <w:szCs w:val="16"/>
        </w:rPr>
        <w:footnoteRef/>
      </w:r>
      <w:r w:rsidRPr="00AD79E7">
        <w:rPr>
          <w:sz w:val="16"/>
          <w:szCs w:val="16"/>
        </w:rPr>
        <w:t xml:space="preserve"> </w:t>
      </w:r>
      <w:r w:rsidRPr="003A3AE3">
        <w:rPr>
          <w:rFonts w:ascii="Tahoma" w:eastAsia="Times New Roman" w:hAnsi="Tahoma" w:cs="Tahoma"/>
          <w:sz w:val="16"/>
          <w:szCs w:val="16"/>
          <w:lang w:eastAsia="ar-SA"/>
        </w:rPr>
        <w:t>Включается, если Договор является внутригрупповым и Исполнителем по Договору является ООО «Норникель Спутник».</w:t>
      </w:r>
    </w:p>
  </w:footnote>
  <w:footnote w:id="324">
    <w:p w14:paraId="67D2682E" w14:textId="77777777" w:rsidR="005D47F6" w:rsidRPr="00AD79E7" w:rsidRDefault="005D47F6" w:rsidP="00735435">
      <w:pPr>
        <w:pStyle w:val="affc"/>
        <w:spacing w:before="0" w:after="0"/>
        <w:jc w:val="left"/>
      </w:pPr>
      <w:r w:rsidRPr="003A3AE3">
        <w:rPr>
          <w:rStyle w:val="a7"/>
          <w:color w:val="FF0000"/>
        </w:rPr>
        <w:footnoteRef/>
      </w:r>
      <w:r w:rsidRPr="003A3AE3">
        <w:rPr>
          <w:rStyle w:val="a7"/>
          <w:color w:val="FF0000"/>
        </w:rPr>
        <w:t xml:space="preserve"> </w:t>
      </w:r>
      <w:r w:rsidRPr="003A3AE3">
        <w:t xml:space="preserve">Для сторонних контрагентов сроки оплаты устанавливаются в соответствии с действующими на момент заключения </w:t>
      </w:r>
      <w:r w:rsidRPr="00AD79E7">
        <w:t>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325">
    <w:p w14:paraId="0DF39F94" w14:textId="77777777" w:rsidR="005D47F6" w:rsidRPr="003A3AE3" w:rsidRDefault="005D47F6" w:rsidP="00735435">
      <w:pPr>
        <w:pStyle w:val="afff2"/>
      </w:pPr>
      <w:r w:rsidRPr="003A3AE3">
        <w:rPr>
          <w:rStyle w:val="a7"/>
          <w:color w:val="FF0000"/>
        </w:rPr>
        <w:footnoteRef/>
      </w:r>
      <w:r w:rsidRPr="003A3AE3">
        <w:rPr>
          <w:color w:val="FF0000"/>
        </w:rPr>
        <w:t xml:space="preserve"> </w:t>
      </w:r>
      <w:r w:rsidRPr="003A3AE3">
        <w:t>Исключить, если НДС не облагаются все составляющие Цены Договора.</w:t>
      </w:r>
    </w:p>
  </w:footnote>
  <w:footnote w:id="326">
    <w:p w14:paraId="563DB5B3" w14:textId="1CE6F9F3" w:rsidR="005D47F6" w:rsidRPr="00AD79E7" w:rsidRDefault="005D47F6" w:rsidP="00735435">
      <w:pPr>
        <w:pStyle w:val="a5"/>
        <w:rPr>
          <w:rFonts w:ascii="Tahoma" w:eastAsia="Times New Roman" w:hAnsi="Tahoma" w:cs="Tahoma"/>
          <w:sz w:val="16"/>
          <w:szCs w:val="16"/>
          <w:lang w:eastAsia="ar-SA"/>
        </w:rPr>
      </w:pPr>
      <w:r w:rsidRPr="003A3AE3">
        <w:rPr>
          <w:rStyle w:val="a7"/>
          <w:rFonts w:ascii="Tahoma" w:hAnsi="Tahoma" w:cs="Tahoma"/>
          <w:color w:val="FF0000"/>
          <w:sz w:val="16"/>
          <w:szCs w:val="16"/>
        </w:rPr>
        <w:footnoteRef/>
      </w:r>
      <w:r w:rsidRPr="003A3AE3">
        <w:rPr>
          <w:rFonts w:ascii="Tahoma" w:hAnsi="Tahoma" w:cs="Tahoma"/>
          <w:color w:val="FF0000"/>
          <w:sz w:val="16"/>
          <w:szCs w:val="16"/>
        </w:rPr>
        <w:t xml:space="preserve"> </w:t>
      </w:r>
      <w:r w:rsidRPr="003A3AE3">
        <w:rPr>
          <w:rFonts w:ascii="Tahoma" w:hAnsi="Tahoma" w:cs="Tahoma"/>
          <w:sz w:val="16"/>
          <w:szCs w:val="16"/>
        </w:rPr>
        <w:t>У</w:t>
      </w:r>
      <w:r w:rsidRPr="003A3AE3">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sidRPr="00AD79E7">
        <w:rPr>
          <w:rFonts w:ascii="Tahoma" w:eastAsia="Times New Roman" w:hAnsi="Tahoma" w:cs="Tahoma"/>
          <w:sz w:val="16"/>
          <w:szCs w:val="16"/>
          <w:lang w:eastAsia="ar-SA"/>
        </w:rPr>
        <w:t>.</w:t>
      </w:r>
    </w:p>
  </w:footnote>
  <w:footnote w:id="327">
    <w:p w14:paraId="18707211" w14:textId="77777777" w:rsidR="005D47F6" w:rsidRPr="003A3AE3" w:rsidRDefault="005D47F6" w:rsidP="00735435">
      <w:pPr>
        <w:pStyle w:val="a5"/>
        <w:rPr>
          <w:rFonts w:ascii="Tahoma" w:eastAsia="Times New Roman" w:hAnsi="Tahoma" w:cs="Tahoma"/>
          <w:sz w:val="16"/>
          <w:szCs w:val="16"/>
          <w:lang w:eastAsia="ar-SA"/>
        </w:rPr>
      </w:pPr>
      <w:r w:rsidRPr="003A3AE3">
        <w:rPr>
          <w:rStyle w:val="a7"/>
          <w:rFonts w:ascii="Tahoma" w:hAnsi="Tahoma" w:cs="Tahoma"/>
          <w:color w:val="FF0000"/>
          <w:sz w:val="16"/>
          <w:szCs w:val="16"/>
        </w:rPr>
        <w:footnoteRef/>
      </w:r>
      <w:r w:rsidRPr="003A3AE3">
        <w:rPr>
          <w:rFonts w:ascii="Tahoma" w:hAnsi="Tahoma" w:cs="Tahoma"/>
          <w:color w:val="FF0000"/>
          <w:sz w:val="16"/>
          <w:szCs w:val="16"/>
        </w:rPr>
        <w:t xml:space="preserve"> </w:t>
      </w:r>
      <w:r w:rsidRPr="003A3AE3">
        <w:rPr>
          <w:rFonts w:ascii="Tahoma" w:hAnsi="Tahoma" w:cs="Tahoma"/>
          <w:sz w:val="16"/>
          <w:szCs w:val="16"/>
        </w:rPr>
        <w:t>П</w:t>
      </w:r>
      <w:r w:rsidRPr="003A3AE3">
        <w:rPr>
          <w:rFonts w:ascii="Tahoma" w:eastAsia="Times New Roman" w:hAnsi="Tahoma" w:cs="Tahoma"/>
          <w:sz w:val="16"/>
          <w:szCs w:val="16"/>
          <w:lang w:eastAsia="ar-SA"/>
        </w:rPr>
        <w:t>роцентный эквивалент предоплаты.</w:t>
      </w:r>
    </w:p>
  </w:footnote>
  <w:footnote w:id="328">
    <w:p w14:paraId="2CD4A814" w14:textId="77777777" w:rsidR="005D47F6" w:rsidRPr="003A3AE3" w:rsidRDefault="005D47F6" w:rsidP="00735435">
      <w:pPr>
        <w:pStyle w:val="affc"/>
        <w:spacing w:before="0" w:after="0"/>
        <w:jc w:val="left"/>
      </w:pPr>
      <w:r w:rsidRPr="003A3AE3">
        <w:rPr>
          <w:rStyle w:val="a7"/>
          <w:color w:val="FF0000"/>
        </w:rPr>
        <w:footnoteRef/>
      </w:r>
      <w:r w:rsidRPr="003A3AE3">
        <w:rPr>
          <w:color w:val="FF0000"/>
        </w:rPr>
        <w:t xml:space="preserve"> </w:t>
      </w:r>
      <w:r w:rsidRPr="003A3AE3">
        <w:t>Исключить, если НДС не облагается</w:t>
      </w:r>
      <w:r w:rsidRPr="003A3AE3">
        <w:rPr>
          <w:lang w:eastAsia="ru-RU"/>
        </w:rPr>
        <w:t xml:space="preserve"> </w:t>
      </w:r>
      <w:r w:rsidRPr="003A3AE3">
        <w:t>или контрагент освобожден от исполнения обязанности налогоплательщика по уплате НДС.</w:t>
      </w:r>
    </w:p>
  </w:footnote>
  <w:footnote w:id="329">
    <w:p w14:paraId="7540E00D" w14:textId="77777777" w:rsidR="005D47F6" w:rsidRPr="003A3AE3" w:rsidRDefault="005D47F6" w:rsidP="00735435">
      <w:pPr>
        <w:pStyle w:val="affc"/>
        <w:spacing w:before="0" w:after="0"/>
        <w:jc w:val="left"/>
      </w:pPr>
      <w:r w:rsidRPr="003A3AE3">
        <w:rPr>
          <w:rStyle w:val="a7"/>
          <w:color w:val="FF0000"/>
        </w:rPr>
        <w:footnoteRef/>
      </w:r>
      <w:r w:rsidRPr="003A3AE3">
        <w:t xml:space="preserve"> Исключить, если НДС не облагается или контрагент освобожден от исполнения обязанности налогоплательщика по уплате НДС.</w:t>
      </w:r>
    </w:p>
  </w:footnote>
  <w:footnote w:id="330">
    <w:p w14:paraId="54E05C4A" w14:textId="77777777" w:rsidR="005D47F6" w:rsidRPr="003A3AE3" w:rsidRDefault="005D47F6" w:rsidP="00735435">
      <w:pPr>
        <w:pStyle w:val="affc"/>
        <w:spacing w:before="0" w:after="0"/>
      </w:pPr>
      <w:r w:rsidRPr="003A3AE3">
        <w:rPr>
          <w:rStyle w:val="a7"/>
          <w:color w:val="FF0000"/>
        </w:rPr>
        <w:footnoteRef/>
      </w:r>
      <w:r w:rsidRPr="003A3AE3">
        <w:t xml:space="preserve"> Исключить, если НДС не облагается или контрагент освобожден от исполнения обязанности налогоплательщика по уплате НДС.</w:t>
      </w:r>
    </w:p>
  </w:footnote>
  <w:footnote w:id="331">
    <w:p w14:paraId="3E416F9B" w14:textId="77777777" w:rsidR="005D47F6" w:rsidRPr="00AD79E7" w:rsidRDefault="005D47F6" w:rsidP="00735435">
      <w:pPr>
        <w:pStyle w:val="affc"/>
        <w:spacing w:before="0" w:after="0"/>
      </w:pPr>
      <w:r w:rsidRPr="003A3AE3">
        <w:rPr>
          <w:rStyle w:val="a7"/>
          <w:color w:val="FF0000"/>
        </w:rPr>
        <w:footnoteRef/>
      </w:r>
      <w:r w:rsidRPr="003A3AE3">
        <w:rPr>
          <w:color w:val="FF0000"/>
        </w:rPr>
        <w:t xml:space="preserve"> </w:t>
      </w:r>
      <w:r w:rsidRPr="003A3AE3">
        <w:t>Исключить, если НДС не облагается или контрагент освобожден от исполнения обязанности налогоплательщика по уплате НДС.</w:t>
      </w:r>
    </w:p>
  </w:footnote>
  <w:footnote w:id="332">
    <w:p w14:paraId="6F635649" w14:textId="77777777" w:rsidR="005D47F6" w:rsidRPr="003A3AE3" w:rsidRDefault="005D47F6" w:rsidP="00735435">
      <w:pPr>
        <w:pStyle w:val="affc"/>
        <w:spacing w:before="0" w:after="0"/>
      </w:pPr>
      <w:r w:rsidRPr="003A3AE3">
        <w:rPr>
          <w:rStyle w:val="a7"/>
          <w:color w:val="FF0000"/>
        </w:rPr>
        <w:footnoteRef/>
      </w:r>
      <w:r w:rsidRPr="003A3AE3">
        <w:rPr>
          <w:rStyle w:val="a7"/>
          <w:color w:val="FF0000"/>
        </w:rPr>
        <w:t xml:space="preserve"> </w:t>
      </w:r>
      <w:r w:rsidRPr="003A3AE3">
        <w:t>Заполняется, если выплачивается несколько авансов.</w:t>
      </w:r>
    </w:p>
  </w:footnote>
  <w:footnote w:id="333">
    <w:p w14:paraId="50F22B93" w14:textId="77777777" w:rsidR="005D47F6" w:rsidRPr="00AD79E7" w:rsidRDefault="005D47F6" w:rsidP="00735435">
      <w:pPr>
        <w:pStyle w:val="affc"/>
        <w:spacing w:before="0" w:after="0"/>
      </w:pPr>
      <w:r w:rsidRPr="00AD79E7">
        <w:rPr>
          <w:rStyle w:val="a7"/>
          <w:color w:val="FF0000"/>
        </w:rPr>
        <w:footnoteRef/>
      </w:r>
      <w:r w:rsidRPr="00AD79E7">
        <w:t xml:space="preserve"> Если авансовых платежей несколько, включить порядок оплаты (отдельную таблицу) по каждому из них. </w:t>
      </w:r>
    </w:p>
  </w:footnote>
  <w:footnote w:id="334">
    <w:p w14:paraId="757E8662" w14:textId="77777777" w:rsidR="005D47F6" w:rsidRPr="00AD79E7" w:rsidRDefault="005D47F6" w:rsidP="00735435">
      <w:pPr>
        <w:pStyle w:val="affc"/>
        <w:spacing w:before="0" w:after="0"/>
      </w:pPr>
      <w:r w:rsidRPr="00AD79E7">
        <w:rPr>
          <w:rStyle w:val="a7"/>
          <w:color w:val="FF0000"/>
        </w:rPr>
        <w:footnoteRef/>
      </w:r>
      <w:r w:rsidRPr="00AD79E7">
        <w:rPr>
          <w:color w:val="FF0000"/>
        </w:rPr>
        <w:t xml:space="preserve"> </w:t>
      </w:r>
      <w:r w:rsidRPr="00AD79E7">
        <w:t>Указывается день недели, определённый локальным актом Компании / РОКС НН, в которой введен единый платёжный день.</w:t>
      </w:r>
    </w:p>
  </w:footnote>
  <w:footnote w:id="335">
    <w:p w14:paraId="11F65198" w14:textId="77777777" w:rsidR="005D47F6" w:rsidRPr="00AD79E7" w:rsidRDefault="005D47F6" w:rsidP="00735435">
      <w:pPr>
        <w:pStyle w:val="affc"/>
        <w:spacing w:before="0" w:after="0"/>
      </w:pPr>
      <w:r w:rsidRPr="00AD79E7">
        <w:rPr>
          <w:rStyle w:val="a7"/>
          <w:color w:val="FF0000"/>
        </w:rPr>
        <w:footnoteRef/>
      </w:r>
      <w:r w:rsidRPr="00AD79E7">
        <w:t xml:space="preserve"> Включается, если ЕПД не используется.</w:t>
      </w:r>
    </w:p>
  </w:footnote>
  <w:footnote w:id="336">
    <w:p w14:paraId="31A4EE97" w14:textId="77777777" w:rsidR="005D47F6" w:rsidRPr="00AD79E7" w:rsidRDefault="005D47F6" w:rsidP="00735435">
      <w:pPr>
        <w:pStyle w:val="affc"/>
        <w:spacing w:before="0" w:after="0"/>
      </w:pPr>
      <w:r w:rsidRPr="00AD79E7">
        <w:rPr>
          <w:rStyle w:val="a7"/>
          <w:color w:val="FF0000"/>
        </w:rPr>
        <w:footnoteRef/>
      </w:r>
      <w:r w:rsidRPr="00AD79E7">
        <w:rPr>
          <w:rStyle w:val="a7"/>
        </w:rPr>
        <w:t xml:space="preserve"> </w:t>
      </w:r>
      <w:r w:rsidRPr="00AD79E7">
        <w:t>Включается, если используется ЕПД.</w:t>
      </w:r>
    </w:p>
  </w:footnote>
  <w:footnote w:id="337">
    <w:p w14:paraId="1F61DD71" w14:textId="77777777" w:rsidR="005D47F6" w:rsidRPr="00AD79E7" w:rsidRDefault="005D47F6" w:rsidP="00735435">
      <w:pPr>
        <w:pStyle w:val="affc"/>
        <w:spacing w:before="0" w:after="0"/>
      </w:pPr>
      <w:r w:rsidRPr="00AD79E7">
        <w:rPr>
          <w:rStyle w:val="a7"/>
          <w:color w:val="FF0000"/>
        </w:rPr>
        <w:footnoteRef/>
      </w:r>
      <w:r w:rsidRPr="00AD79E7">
        <w:t xml:space="preserve"> Включается, если ЕПД не используется.</w:t>
      </w:r>
    </w:p>
  </w:footnote>
  <w:footnote w:id="338">
    <w:p w14:paraId="0878EF94" w14:textId="77777777" w:rsidR="005D47F6" w:rsidRPr="00AD79E7" w:rsidRDefault="005D47F6" w:rsidP="00735435">
      <w:pPr>
        <w:pStyle w:val="affc"/>
        <w:spacing w:before="0" w:after="0"/>
      </w:pPr>
      <w:r w:rsidRPr="00AD79E7">
        <w:rPr>
          <w:rStyle w:val="a7"/>
          <w:color w:val="FF0000"/>
        </w:rPr>
        <w:footnoteRef/>
      </w:r>
      <w:r w:rsidRPr="00AD79E7">
        <w:t xml:space="preserve"> Согласно Распоряжению от 15.02.2024 № ГМК-05/003-р.</w:t>
      </w:r>
    </w:p>
  </w:footnote>
  <w:footnote w:id="339">
    <w:p w14:paraId="74B06455" w14:textId="77777777" w:rsidR="005D47F6" w:rsidRPr="00AD79E7" w:rsidRDefault="005D47F6" w:rsidP="00ED2D57">
      <w:pPr>
        <w:pStyle w:val="a5"/>
        <w:rPr>
          <w:rFonts w:ascii="Tahoma" w:hAnsi="Tahoma" w:cs="Tahoma"/>
          <w:sz w:val="16"/>
          <w:szCs w:val="16"/>
        </w:rPr>
      </w:pPr>
      <w:r w:rsidRPr="00AD79E7">
        <w:rPr>
          <w:rStyle w:val="a7"/>
          <w:rFonts w:ascii="Tahoma" w:hAnsi="Tahoma" w:cs="Tahoma"/>
          <w:color w:val="FF0000"/>
          <w:sz w:val="16"/>
          <w:szCs w:val="16"/>
        </w:rPr>
        <w:footnoteRef/>
      </w:r>
      <w:r w:rsidRPr="00AD79E7">
        <w:rPr>
          <w:rStyle w:val="a7"/>
          <w:rFonts w:ascii="Tahoma" w:hAnsi="Tahoma" w:cs="Tahoma"/>
          <w:color w:val="FF0000"/>
          <w:sz w:val="16"/>
          <w:szCs w:val="16"/>
        </w:rPr>
        <w:t xml:space="preserve"> </w:t>
      </w:r>
      <w:r w:rsidRPr="00AD79E7">
        <w:rPr>
          <w:rStyle w:val="a7"/>
          <w:rFonts w:ascii="Tahoma" w:hAnsi="Tahoma" w:cs="Tahoma"/>
          <w:sz w:val="16"/>
          <w:szCs w:val="16"/>
          <w:vertAlign w:val="baseline"/>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40">
    <w:p w14:paraId="2E05FD4D" w14:textId="77777777" w:rsidR="005D47F6" w:rsidRPr="00AD79E7" w:rsidRDefault="005D47F6" w:rsidP="00ED2D57">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аванс выплачивается после предоставления независимой гарантии.</w:t>
      </w:r>
    </w:p>
  </w:footnote>
  <w:footnote w:id="341">
    <w:p w14:paraId="36D34685" w14:textId="77777777" w:rsidR="005D47F6" w:rsidRPr="00AD79E7" w:rsidRDefault="005D47F6" w:rsidP="00ED2D57">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аванс не обеспечен независимой гарантией.</w:t>
      </w:r>
    </w:p>
  </w:footnote>
  <w:footnote w:id="342">
    <w:p w14:paraId="0B22EE35" w14:textId="77777777" w:rsidR="005D47F6" w:rsidRPr="00AD79E7" w:rsidRDefault="005D47F6" w:rsidP="00ED2D57">
      <w:pPr>
        <w:pStyle w:val="affc"/>
        <w:spacing w:before="0" w:after="0"/>
        <w:jc w:val="left"/>
      </w:pPr>
      <w:r w:rsidRPr="00AD79E7">
        <w:rPr>
          <w:rStyle w:val="a7"/>
          <w:color w:val="FF0000"/>
        </w:rPr>
        <w:footnoteRef/>
      </w:r>
      <w:r w:rsidRPr="00AD79E7">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343">
    <w:p w14:paraId="623B7AF7" w14:textId="77777777" w:rsidR="005D47F6" w:rsidRPr="00AD79E7" w:rsidRDefault="005D47F6" w:rsidP="00735435">
      <w:pPr>
        <w:pStyle w:val="a5"/>
        <w:jc w:val="both"/>
        <w:rPr>
          <w:rFonts w:ascii="Tahoma" w:eastAsia="Times New Roman" w:hAnsi="Tahoma" w:cs="Tahoma"/>
          <w:sz w:val="16"/>
          <w:szCs w:val="16"/>
          <w:lang w:eastAsia="ar-SA"/>
        </w:rPr>
      </w:pPr>
      <w:r w:rsidRPr="00AD79E7">
        <w:rPr>
          <w:rStyle w:val="a7"/>
          <w:rFonts w:ascii="Tahoma" w:eastAsia="Times New Roman" w:hAnsi="Tahoma" w:cs="Tahoma"/>
          <w:color w:val="FF0000"/>
          <w:sz w:val="16"/>
          <w:szCs w:val="16"/>
          <w:lang w:eastAsia="ar-SA"/>
        </w:rPr>
        <w:footnoteRef/>
      </w:r>
      <w:r w:rsidRPr="00AD79E7">
        <w:rPr>
          <w:rStyle w:val="a7"/>
          <w:rFonts w:ascii="Tahoma" w:hAnsi="Tahoma" w:cs="Tahoma"/>
          <w:color w:val="FF0000"/>
          <w:sz w:val="16"/>
          <w:szCs w:val="16"/>
        </w:rPr>
        <w:t xml:space="preserve"> </w:t>
      </w:r>
      <w:r w:rsidRPr="00AD79E7">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344">
    <w:p w14:paraId="1EE93830" w14:textId="77777777" w:rsidR="005D47F6" w:rsidRPr="00AD79E7" w:rsidRDefault="005D47F6" w:rsidP="00735435">
      <w:pPr>
        <w:pStyle w:val="a5"/>
        <w:jc w:val="both"/>
        <w:rPr>
          <w:rFonts w:ascii="Tahoma" w:eastAsia="Times New Roman" w:hAnsi="Tahoma" w:cs="Tahoma"/>
          <w:sz w:val="16"/>
          <w:szCs w:val="16"/>
          <w:lang w:eastAsia="ar-SA"/>
        </w:rPr>
      </w:pPr>
      <w:r w:rsidRPr="00AD79E7">
        <w:rPr>
          <w:rStyle w:val="a7"/>
          <w:rFonts w:ascii="Tahoma" w:eastAsia="Times New Roman" w:hAnsi="Tahoma" w:cs="Tahoma"/>
          <w:color w:val="FF0000"/>
          <w:sz w:val="16"/>
          <w:szCs w:val="16"/>
          <w:lang w:eastAsia="ar-SA"/>
        </w:rPr>
        <w:footnoteRef/>
      </w:r>
      <w:r w:rsidRPr="00AD79E7">
        <w:rPr>
          <w:rFonts w:ascii="Tahoma" w:hAnsi="Tahoma" w:cs="Tahoma"/>
          <w:sz w:val="16"/>
          <w:szCs w:val="16"/>
        </w:rPr>
        <w:t xml:space="preserve"> </w:t>
      </w:r>
      <w:r w:rsidRPr="00AD79E7">
        <w:rPr>
          <w:rFonts w:ascii="Tahoma" w:eastAsia="Times New Roman" w:hAnsi="Tahoma" w:cs="Tahoma"/>
          <w:sz w:val="16"/>
          <w:szCs w:val="16"/>
          <w:lang w:eastAsia="ar-SA"/>
        </w:rPr>
        <w:t>Включается, если дополнительные условия отсутствуют.</w:t>
      </w:r>
    </w:p>
  </w:footnote>
  <w:footnote w:id="345">
    <w:p w14:paraId="38748DCA" w14:textId="25A76462" w:rsidR="005D47F6" w:rsidRPr="00AD79E7" w:rsidRDefault="005D47F6" w:rsidP="00237BAD">
      <w:pPr>
        <w:pStyle w:val="a5"/>
        <w:rPr>
          <w:rFonts w:ascii="Tahoma" w:hAnsi="Tahoma" w:cs="Tahoma"/>
          <w:color w:val="FF0000"/>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w:t>
      </w:r>
      <w:r w:rsidRPr="00AD79E7">
        <w:rPr>
          <w:rFonts w:ascii="Tahoma" w:eastAsia="Times New Roman" w:hAnsi="Tahoma" w:cs="Tahoma"/>
          <w:sz w:val="16"/>
          <w:szCs w:val="16"/>
          <w:lang w:eastAsia="ar-SA"/>
        </w:rPr>
        <w:t>если Заказчиком является РОКС НН, работающий по 223-ФЗ: АО «Аэропорт Норильск». Если локальным актом Компании / РОКС НН не введен единый платежный день, строка исключается.</w:t>
      </w:r>
    </w:p>
  </w:footnote>
  <w:footnote w:id="346">
    <w:p w14:paraId="6A70561F" w14:textId="77777777" w:rsidR="005D47F6" w:rsidRPr="00AD79E7" w:rsidRDefault="005D47F6" w:rsidP="00237BAD">
      <w:pPr>
        <w:pStyle w:val="a5"/>
        <w:jc w:val="both"/>
        <w:rPr>
          <w:rFonts w:ascii="Tahoma" w:eastAsia="Times New Roman" w:hAnsi="Tahoma" w:cs="Tahoma"/>
          <w:sz w:val="16"/>
          <w:szCs w:val="16"/>
          <w:lang w:eastAsia="ar-SA"/>
        </w:rPr>
      </w:pPr>
      <w:r w:rsidRPr="00AD79E7">
        <w:rPr>
          <w:rStyle w:val="a7"/>
          <w:rFonts w:ascii="Tahoma" w:hAnsi="Tahoma" w:cs="Tahoma"/>
          <w:color w:val="FF0000"/>
          <w:sz w:val="16"/>
          <w:szCs w:val="16"/>
        </w:rPr>
        <w:footnoteRef/>
      </w:r>
      <w:r w:rsidRPr="00AD79E7">
        <w:rPr>
          <w:rFonts w:ascii="Tahoma" w:hAnsi="Tahoma" w:cs="Tahoma"/>
          <w:sz w:val="16"/>
          <w:szCs w:val="16"/>
        </w:rPr>
        <w:t xml:space="preserve"> </w:t>
      </w:r>
      <w:r w:rsidRPr="00AD79E7">
        <w:rPr>
          <w:rFonts w:ascii="Tahoma" w:eastAsia="Times New Roman" w:hAnsi="Tahoma" w:cs="Tahoma"/>
          <w:sz w:val="16"/>
          <w:szCs w:val="16"/>
          <w:lang w:eastAsia="ar-SA"/>
        </w:rPr>
        <w:t>Если Заказчиком являются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72A4D7FF" w14:textId="77777777" w:rsidR="005D47F6" w:rsidRPr="00AD79E7" w:rsidRDefault="005D47F6" w:rsidP="00237BAD">
      <w:pPr>
        <w:pStyle w:val="a5"/>
        <w:jc w:val="both"/>
        <w:rPr>
          <w:rFonts w:ascii="Tahoma" w:eastAsia="Times New Roman" w:hAnsi="Tahoma" w:cs="Tahoma"/>
          <w:sz w:val="16"/>
          <w:szCs w:val="16"/>
          <w:lang w:eastAsia="ar-SA"/>
        </w:rPr>
      </w:pPr>
      <w:r w:rsidRPr="00AD79E7">
        <w:rPr>
          <w:rFonts w:ascii="Tahoma" w:eastAsia="Times New Roman" w:hAnsi="Tahoma" w:cs="Tahoma"/>
          <w:sz w:val="16"/>
          <w:szCs w:val="16"/>
          <w:lang w:eastAsia="ar-SA"/>
        </w:rPr>
        <w:t xml:space="preserve">- Для обычных контрагентов: не позднее 7 </w:t>
      </w:r>
      <w:proofErr w:type="spellStart"/>
      <w:r w:rsidRPr="00AD79E7">
        <w:rPr>
          <w:rFonts w:ascii="Tahoma" w:eastAsia="Times New Roman" w:hAnsi="Tahoma" w:cs="Tahoma"/>
          <w:sz w:val="16"/>
          <w:szCs w:val="16"/>
          <w:lang w:eastAsia="ar-SA"/>
        </w:rPr>
        <w:t>р.д</w:t>
      </w:r>
      <w:proofErr w:type="spellEnd"/>
      <w:r w:rsidRPr="00AD79E7">
        <w:rPr>
          <w:rFonts w:ascii="Tahoma" w:eastAsia="Times New Roman"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AD79E7">
        <w:rPr>
          <w:rFonts w:ascii="Tahoma" w:eastAsia="Times New Roman" w:hAnsi="Tahoma" w:cs="Tahoma"/>
          <w:sz w:val="16"/>
          <w:szCs w:val="16"/>
          <w:lang w:eastAsia="ar-SA"/>
        </w:rPr>
        <w:t>пп</w:t>
      </w:r>
      <w:proofErr w:type="spellEnd"/>
      <w:r w:rsidRPr="00AD79E7">
        <w:rPr>
          <w:rFonts w:ascii="Tahoma" w:eastAsia="Times New Roman" w:hAnsi="Tahoma" w:cs="Tahoma"/>
          <w:sz w:val="16"/>
          <w:szCs w:val="16"/>
          <w:lang w:eastAsia="ar-SA"/>
        </w:rPr>
        <w:t>. 5.3, ст. 3 ФЗ-223).</w:t>
      </w:r>
    </w:p>
    <w:p w14:paraId="38FF51B1" w14:textId="77777777" w:rsidR="005D47F6" w:rsidRPr="00AD79E7" w:rsidRDefault="005D47F6" w:rsidP="00237BAD">
      <w:pPr>
        <w:pStyle w:val="a5"/>
        <w:jc w:val="both"/>
        <w:rPr>
          <w:rFonts w:ascii="Tahoma" w:eastAsia="Times New Roman" w:hAnsi="Tahoma" w:cs="Tahoma"/>
          <w:sz w:val="16"/>
          <w:szCs w:val="16"/>
          <w:lang w:eastAsia="ar-SA"/>
        </w:rPr>
      </w:pPr>
      <w:r w:rsidRPr="00AD79E7">
        <w:rPr>
          <w:rFonts w:ascii="Tahoma" w:eastAsia="Times New Roman" w:hAnsi="Tahoma" w:cs="Tahoma"/>
          <w:sz w:val="16"/>
          <w:szCs w:val="16"/>
          <w:lang w:eastAsia="ar-SA"/>
        </w:rPr>
        <w:t xml:space="preserve">- Для субъектов малого и среднего бизнеса: не </w:t>
      </w:r>
      <w:proofErr w:type="spellStart"/>
      <w:r w:rsidRPr="00AD79E7">
        <w:rPr>
          <w:rFonts w:ascii="Tahoma" w:eastAsia="Times New Roman" w:hAnsi="Tahoma" w:cs="Tahoma"/>
          <w:sz w:val="16"/>
          <w:szCs w:val="16"/>
          <w:lang w:eastAsia="ar-SA"/>
        </w:rPr>
        <w:t>аозднее</w:t>
      </w:r>
      <w:proofErr w:type="spellEnd"/>
      <w:r w:rsidRPr="00AD79E7">
        <w:rPr>
          <w:rFonts w:ascii="Tahoma" w:eastAsia="Times New Roman" w:hAnsi="Tahoma" w:cs="Tahoma"/>
          <w:sz w:val="16"/>
          <w:szCs w:val="16"/>
          <w:lang w:eastAsia="ar-SA"/>
        </w:rPr>
        <w:t xml:space="preserve"> 7 </w:t>
      </w:r>
      <w:proofErr w:type="spellStart"/>
      <w:r w:rsidRPr="00AD79E7">
        <w:rPr>
          <w:rFonts w:ascii="Tahoma" w:eastAsia="Times New Roman" w:hAnsi="Tahoma" w:cs="Tahoma"/>
          <w:sz w:val="16"/>
          <w:szCs w:val="16"/>
          <w:lang w:eastAsia="ar-SA"/>
        </w:rPr>
        <w:t>р.д</w:t>
      </w:r>
      <w:proofErr w:type="spellEnd"/>
      <w:r w:rsidRPr="00AD79E7">
        <w:rPr>
          <w:rFonts w:ascii="Tahoma" w:eastAsia="Times New Roman"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5EDB71D" w14:textId="77777777" w:rsidR="005D47F6" w:rsidRPr="00AD79E7" w:rsidRDefault="005D47F6" w:rsidP="00237BAD">
      <w:pPr>
        <w:pStyle w:val="a5"/>
        <w:jc w:val="both"/>
        <w:rPr>
          <w:rFonts w:ascii="Tahoma" w:eastAsia="Times New Roman" w:hAnsi="Tahoma" w:cs="Tahoma"/>
          <w:sz w:val="16"/>
          <w:szCs w:val="16"/>
          <w:lang w:eastAsia="ar-SA"/>
        </w:rPr>
      </w:pPr>
      <w:r w:rsidRPr="00AD79E7">
        <w:rPr>
          <w:rFonts w:ascii="Tahoma" w:eastAsia="Times New Roman" w:hAnsi="Tahoma" w:cs="Tahoma"/>
          <w:sz w:val="16"/>
          <w:szCs w:val="16"/>
          <w:lang w:eastAsia="ar-SA"/>
        </w:rPr>
        <w:t xml:space="preserve">Данное ограничение по сроку оплаты не распространяется на выплату аванса и иные выплаты в </w:t>
      </w:r>
      <w:proofErr w:type="spellStart"/>
      <w:r w:rsidRPr="00AD79E7">
        <w:rPr>
          <w:rFonts w:ascii="Tahoma" w:eastAsia="Times New Roman" w:hAnsi="Tahoma" w:cs="Tahoma"/>
          <w:sz w:val="16"/>
          <w:szCs w:val="16"/>
          <w:lang w:eastAsia="ar-SA"/>
        </w:rPr>
        <w:t>т.ч</w:t>
      </w:r>
      <w:proofErr w:type="spellEnd"/>
      <w:r w:rsidRPr="00AD79E7">
        <w:rPr>
          <w:rFonts w:ascii="Tahoma" w:eastAsia="Times New Roman" w:hAnsi="Tahoma" w:cs="Tahoma"/>
          <w:sz w:val="16"/>
          <w:szCs w:val="16"/>
          <w:lang w:eastAsia="ar-SA"/>
        </w:rPr>
        <w:t>. гарантийное удержание.</w:t>
      </w:r>
    </w:p>
  </w:footnote>
  <w:footnote w:id="347">
    <w:p w14:paraId="7B9695C5" w14:textId="77777777" w:rsidR="005D47F6" w:rsidRPr="00AD79E7" w:rsidRDefault="005D47F6" w:rsidP="00237BAD">
      <w:pPr>
        <w:pStyle w:val="a5"/>
        <w:rPr>
          <w:rFonts w:ascii="Tahoma" w:eastAsia="Times New Roman" w:hAnsi="Tahoma" w:cs="Tahoma"/>
          <w:sz w:val="16"/>
          <w:szCs w:val="16"/>
          <w:lang w:eastAsia="ar-SA"/>
        </w:rPr>
      </w:pPr>
      <w:r w:rsidRPr="00AD79E7">
        <w:rPr>
          <w:rStyle w:val="a7"/>
          <w:rFonts w:ascii="Tahoma" w:eastAsia="Times New Roman" w:hAnsi="Tahoma" w:cs="Tahoma"/>
          <w:color w:val="FF0000"/>
          <w:sz w:val="16"/>
          <w:szCs w:val="16"/>
          <w:lang w:eastAsia="ar-SA"/>
        </w:rPr>
        <w:footnoteRef/>
      </w:r>
      <w:r w:rsidRPr="00AD79E7">
        <w:rPr>
          <w:rFonts w:ascii="Tahoma" w:hAnsi="Tahoma" w:cs="Tahoma"/>
          <w:sz w:val="16"/>
          <w:szCs w:val="16"/>
        </w:rPr>
        <w:t xml:space="preserve"> </w:t>
      </w:r>
      <w:r w:rsidRPr="00AD79E7">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348">
    <w:p w14:paraId="5AFC9648" w14:textId="77777777" w:rsidR="005D47F6" w:rsidRPr="00AD79E7" w:rsidRDefault="005D47F6" w:rsidP="00237BAD">
      <w:pPr>
        <w:pStyle w:val="a5"/>
        <w:rPr>
          <w:rFonts w:ascii="Tahoma" w:eastAsia="Times New Roman" w:hAnsi="Tahoma" w:cs="Tahoma"/>
          <w:sz w:val="16"/>
          <w:szCs w:val="16"/>
          <w:lang w:eastAsia="ar-SA"/>
        </w:rPr>
      </w:pPr>
      <w:r w:rsidRPr="00AD79E7">
        <w:rPr>
          <w:rStyle w:val="a7"/>
          <w:rFonts w:ascii="Tahoma" w:hAnsi="Tahoma" w:cs="Tahoma"/>
          <w:color w:val="FF0000"/>
          <w:sz w:val="16"/>
          <w:szCs w:val="16"/>
        </w:rPr>
        <w:footnoteRef/>
      </w:r>
      <w:r w:rsidRPr="00AD79E7">
        <w:rPr>
          <w:rFonts w:ascii="Tahoma" w:eastAsia="Times New Roman" w:hAnsi="Tahoma" w:cs="Tahoma"/>
          <w:sz w:val="16"/>
          <w:szCs w:val="16"/>
          <w:lang w:eastAsia="ar-SA"/>
        </w:rPr>
        <w:t xml:space="preserve"> Включается, если по договору предусмотрено несколько этапов оказания услуг.</w:t>
      </w:r>
    </w:p>
  </w:footnote>
  <w:footnote w:id="349">
    <w:p w14:paraId="4ECDCE79" w14:textId="77777777" w:rsidR="005D47F6" w:rsidRPr="00AD79E7" w:rsidRDefault="005D47F6" w:rsidP="00237BAD">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заказчиком является РОКС НН, работающий по 223-ФЗ.</w:t>
      </w:r>
    </w:p>
  </w:footnote>
  <w:footnote w:id="350">
    <w:p w14:paraId="4876E2BB" w14:textId="77777777" w:rsidR="005D47F6" w:rsidRPr="00AD79E7" w:rsidRDefault="005D47F6" w:rsidP="00237BAD">
      <w:pPr>
        <w:pStyle w:val="a5"/>
        <w:jc w:val="both"/>
        <w:rPr>
          <w:rFonts w:ascii="Tahoma" w:eastAsia="Times New Roman" w:hAnsi="Tahoma" w:cs="Tahoma"/>
          <w:sz w:val="16"/>
          <w:szCs w:val="16"/>
          <w:lang w:eastAsia="ar-SA"/>
        </w:rPr>
      </w:pPr>
      <w:r w:rsidRPr="00AD79E7">
        <w:rPr>
          <w:rStyle w:val="a7"/>
          <w:rFonts w:ascii="Tahoma" w:hAnsi="Tahoma" w:cs="Tahoma"/>
          <w:color w:val="FF0000"/>
          <w:sz w:val="16"/>
          <w:szCs w:val="16"/>
        </w:rPr>
        <w:footnoteRef/>
      </w:r>
      <w:r w:rsidRPr="00AD79E7">
        <w:rPr>
          <w:rFonts w:ascii="Tahoma" w:hAnsi="Tahoma" w:cs="Tahoma"/>
          <w:sz w:val="16"/>
          <w:szCs w:val="16"/>
        </w:rPr>
        <w:t xml:space="preserve"> </w:t>
      </w:r>
      <w:r w:rsidRPr="00AD79E7">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351">
    <w:p w14:paraId="13E4F38E" w14:textId="77777777" w:rsidR="005D47F6" w:rsidRPr="00AD79E7" w:rsidRDefault="005D47F6" w:rsidP="00237BAD">
      <w:pPr>
        <w:pStyle w:val="a5"/>
        <w:jc w:val="both"/>
        <w:rPr>
          <w:rFonts w:ascii="Tahoma" w:eastAsia="Times New Roman" w:hAnsi="Tahoma" w:cs="Tahoma"/>
          <w:sz w:val="16"/>
          <w:szCs w:val="16"/>
          <w:lang w:eastAsia="ar-SA"/>
        </w:rPr>
      </w:pPr>
      <w:r w:rsidRPr="00AD79E7">
        <w:rPr>
          <w:rStyle w:val="a7"/>
          <w:rFonts w:ascii="Tahoma" w:eastAsia="Times New Roman" w:hAnsi="Tahoma" w:cs="Tahoma"/>
          <w:color w:val="FF0000"/>
          <w:sz w:val="16"/>
          <w:szCs w:val="16"/>
          <w:lang w:eastAsia="ar-SA"/>
        </w:rPr>
        <w:footnoteRef/>
      </w:r>
      <w:r w:rsidRPr="00AD79E7">
        <w:rPr>
          <w:rFonts w:ascii="Tahoma" w:hAnsi="Tahoma" w:cs="Tahoma"/>
          <w:sz w:val="16"/>
          <w:szCs w:val="16"/>
        </w:rPr>
        <w:t xml:space="preserve"> </w:t>
      </w:r>
      <w:r w:rsidRPr="00AD79E7">
        <w:rPr>
          <w:rFonts w:ascii="Tahoma" w:eastAsia="Times New Roman" w:hAnsi="Tahoma" w:cs="Tahoma"/>
          <w:sz w:val="16"/>
          <w:szCs w:val="16"/>
          <w:lang w:eastAsia="ar-SA"/>
        </w:rPr>
        <w:t>Включается, если используется ЕПД.</w:t>
      </w:r>
    </w:p>
  </w:footnote>
  <w:footnote w:id="352">
    <w:p w14:paraId="51605D56" w14:textId="77777777" w:rsidR="005D47F6" w:rsidRPr="00AD79E7" w:rsidRDefault="005D47F6" w:rsidP="00237BAD">
      <w:pPr>
        <w:pStyle w:val="a5"/>
        <w:jc w:val="both"/>
        <w:rPr>
          <w:rFonts w:ascii="Tahoma" w:eastAsia="Times New Roman" w:hAnsi="Tahoma" w:cs="Tahoma"/>
          <w:sz w:val="16"/>
          <w:szCs w:val="16"/>
          <w:lang w:eastAsia="ar-SA"/>
        </w:rPr>
      </w:pPr>
      <w:r w:rsidRPr="00AD79E7">
        <w:rPr>
          <w:rStyle w:val="a7"/>
          <w:rFonts w:ascii="Tahoma" w:eastAsia="Times New Roman" w:hAnsi="Tahoma" w:cs="Tahoma"/>
          <w:color w:val="FF0000"/>
          <w:sz w:val="16"/>
          <w:szCs w:val="16"/>
          <w:lang w:eastAsia="ar-SA"/>
        </w:rPr>
        <w:footnoteRef/>
      </w:r>
      <w:r w:rsidRPr="00AD79E7">
        <w:rPr>
          <w:rFonts w:ascii="Tahoma" w:hAnsi="Tahoma" w:cs="Tahoma"/>
          <w:sz w:val="16"/>
          <w:szCs w:val="16"/>
        </w:rPr>
        <w:t xml:space="preserve"> </w:t>
      </w:r>
      <w:r w:rsidRPr="00AD79E7">
        <w:rPr>
          <w:rFonts w:ascii="Tahoma" w:eastAsia="Times New Roman" w:hAnsi="Tahoma" w:cs="Tahoma"/>
          <w:sz w:val="16"/>
          <w:szCs w:val="16"/>
          <w:lang w:eastAsia="ar-SA"/>
        </w:rPr>
        <w:t>Включается, если ЕПД не используется.</w:t>
      </w:r>
    </w:p>
  </w:footnote>
  <w:footnote w:id="353">
    <w:p w14:paraId="78E98268" w14:textId="77777777" w:rsidR="005D47F6" w:rsidRPr="00420D86" w:rsidRDefault="005D47F6" w:rsidP="00237BAD">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sz w:val="16"/>
          <w:szCs w:val="16"/>
        </w:rPr>
        <w:t xml:space="preserve"> Включается, если заказчиком является РОКС НН, неработающий по 223-ФЗ.</w:t>
      </w:r>
    </w:p>
  </w:footnote>
  <w:footnote w:id="354">
    <w:p w14:paraId="7899B0F2" w14:textId="77777777" w:rsidR="005D47F6" w:rsidRPr="00237CDC" w:rsidRDefault="005D47F6" w:rsidP="001D73F9">
      <w:pPr>
        <w:pStyle w:val="affc"/>
        <w:spacing w:before="0" w:after="0"/>
        <w:jc w:val="left"/>
      </w:pPr>
      <w:r w:rsidRPr="00AD79E7">
        <w:rPr>
          <w:rStyle w:val="a7"/>
          <w:color w:val="FF0000"/>
        </w:rPr>
        <w:footnoteRef/>
      </w:r>
      <w:r w:rsidRPr="00AD79E7">
        <w:rPr>
          <w:color w:val="FF0000"/>
        </w:rPr>
        <w:t xml:space="preserve"> </w:t>
      </w:r>
      <w:r w:rsidRPr="00237CDC">
        <w:t>Указывается день недели, определенный локальным актом Компании / РОКС НН, в которой введен единый платежный день.</w:t>
      </w:r>
    </w:p>
  </w:footnote>
  <w:footnote w:id="355">
    <w:p w14:paraId="3A8A69A7" w14:textId="77777777" w:rsidR="005D47F6" w:rsidRPr="00237BAD" w:rsidRDefault="005D47F6" w:rsidP="00237BAD">
      <w:pPr>
        <w:pStyle w:val="a5"/>
        <w:rPr>
          <w:rFonts w:ascii="Tahoma" w:eastAsia="Times New Roman" w:hAnsi="Tahoma" w:cs="Tahoma"/>
          <w:sz w:val="16"/>
          <w:szCs w:val="16"/>
          <w:lang w:eastAsia="ar-SA"/>
        </w:rPr>
      </w:pPr>
      <w:r w:rsidRPr="00420D86">
        <w:rPr>
          <w:rStyle w:val="a7"/>
          <w:rFonts w:ascii="Tahoma" w:hAnsi="Tahoma" w:cs="Tahoma"/>
          <w:color w:val="FF0000"/>
          <w:sz w:val="16"/>
          <w:szCs w:val="16"/>
        </w:rPr>
        <w:footnoteRef/>
      </w:r>
      <w:r w:rsidRPr="00420D86">
        <w:rPr>
          <w:rFonts w:ascii="Tahoma" w:hAnsi="Tahoma" w:cs="Tahoma"/>
          <w:sz w:val="16"/>
          <w:szCs w:val="16"/>
        </w:rPr>
        <w:t xml:space="preserve"> </w:t>
      </w:r>
      <w:r w:rsidRPr="00237BAD">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356">
    <w:p w14:paraId="6941DD50" w14:textId="77777777" w:rsidR="005D47F6" w:rsidRPr="00044805" w:rsidRDefault="005D47F6" w:rsidP="00735435">
      <w:pPr>
        <w:pStyle w:val="a5"/>
        <w:rPr>
          <w:rFonts w:ascii="Tahoma" w:eastAsia="Times New Roman" w:hAnsi="Tahoma" w:cs="Tahoma"/>
          <w:sz w:val="16"/>
          <w:szCs w:val="16"/>
          <w:lang w:eastAsia="ar-SA"/>
        </w:rPr>
      </w:pPr>
      <w:r w:rsidRPr="00B656CC">
        <w:rPr>
          <w:rStyle w:val="a7"/>
          <w:rFonts w:ascii="Tahoma" w:hAnsi="Tahoma" w:cs="Tahoma"/>
          <w:color w:val="FF0000"/>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357">
    <w:p w14:paraId="4EAFC65C" w14:textId="77777777" w:rsidR="005D47F6" w:rsidRPr="00044805" w:rsidRDefault="005D47F6" w:rsidP="00735435">
      <w:pPr>
        <w:pStyle w:val="a5"/>
        <w:rPr>
          <w:rFonts w:ascii="Tahoma" w:hAnsi="Tahoma" w:cs="Tahoma"/>
          <w:sz w:val="16"/>
          <w:szCs w:val="16"/>
        </w:rPr>
      </w:pPr>
      <w:r w:rsidRPr="00B656CC">
        <w:rPr>
          <w:rStyle w:val="a7"/>
          <w:rFonts w:ascii="Tahoma" w:hAnsi="Tahoma" w:cs="Tahoma"/>
          <w:color w:val="FF0000"/>
          <w:sz w:val="16"/>
          <w:szCs w:val="16"/>
        </w:rPr>
        <w:footnoteRef/>
      </w:r>
      <w:r w:rsidRPr="00B656CC">
        <w:rPr>
          <w:rStyle w:val="a7"/>
          <w:color w:val="FF0000"/>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358">
    <w:p w14:paraId="1424A576" w14:textId="3FBCDCFD" w:rsidR="005D47F6" w:rsidRPr="00B656CC" w:rsidRDefault="005D47F6">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B656CC">
        <w:rPr>
          <w:rFonts w:ascii="Tahoma" w:hAnsi="Tahoma" w:cs="Tahoma"/>
          <w:sz w:val="16"/>
          <w:szCs w:val="16"/>
        </w:rPr>
        <w:t>Данное приложение включается, если Договором предусмотрены регламентные сроков выполнения Исполнителем отдельных действий в ходе оказания Услуг, согласованных в Задании к Договору</w:t>
      </w:r>
      <w:r>
        <w:rPr>
          <w:rFonts w:ascii="Tahoma" w:hAnsi="Tahoma" w:cs="Tahoma"/>
          <w:sz w:val="16"/>
          <w:szCs w:val="16"/>
        </w:rPr>
        <w:t>.</w:t>
      </w:r>
    </w:p>
  </w:footnote>
  <w:footnote w:id="359">
    <w:p w14:paraId="6A4550CC" w14:textId="297D0060"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sz w:val="16"/>
          <w:szCs w:val="16"/>
        </w:rPr>
        <w:t>Включается в Договор с физическим лицом.</w:t>
      </w:r>
    </w:p>
  </w:footnote>
  <w:footnote w:id="360">
    <w:p w14:paraId="3DB8C1E7" w14:textId="77777777" w:rsidR="005D47F6" w:rsidRPr="00B95490" w:rsidRDefault="005D47F6" w:rsidP="00E80061">
      <w:pPr>
        <w:pStyle w:val="afff2"/>
      </w:pPr>
      <w:r w:rsidRPr="00B656CC">
        <w:rPr>
          <w:rStyle w:val="a7"/>
          <w:color w:val="FF0000"/>
        </w:rPr>
        <w:footnoteRef/>
      </w:r>
      <w:r w:rsidRPr="00B95490">
        <w:t xml:space="preserve"> Сокращённое наименование.</w:t>
      </w:r>
    </w:p>
  </w:footnote>
  <w:footnote w:id="361">
    <w:p w14:paraId="016AF37E" w14:textId="77777777" w:rsidR="005D47F6" w:rsidRPr="00D1438D" w:rsidRDefault="005D47F6" w:rsidP="00B95490">
      <w:pPr>
        <w:pStyle w:val="a5"/>
        <w:rPr>
          <w:rFonts w:ascii="Tahoma" w:hAnsi="Tahoma" w:cs="Tahoma"/>
          <w:sz w:val="16"/>
          <w:szCs w:val="16"/>
        </w:rPr>
      </w:pPr>
      <w:r w:rsidRPr="000D1585">
        <w:rPr>
          <w:rStyle w:val="a7"/>
          <w:rFonts w:ascii="Tahoma" w:hAnsi="Tahoma" w:cs="Tahoma"/>
          <w:color w:val="FF0000"/>
          <w:sz w:val="16"/>
          <w:szCs w:val="16"/>
        </w:rPr>
        <w:footnoteRef/>
      </w:r>
      <w:r w:rsidRPr="00D1438D">
        <w:rPr>
          <w:rFonts w:ascii="Tahoma" w:hAnsi="Tahoma" w:cs="Tahoma"/>
          <w:sz w:val="16"/>
          <w:szCs w:val="16"/>
        </w:rPr>
        <w:t>Включается в Договор с физическим лицом.</w:t>
      </w:r>
    </w:p>
  </w:footnote>
  <w:footnote w:id="362">
    <w:p w14:paraId="2498F90E" w14:textId="77777777" w:rsidR="005D47F6" w:rsidRPr="008A4CBA" w:rsidRDefault="005D47F6" w:rsidP="00E80061">
      <w:pPr>
        <w:pStyle w:val="afff2"/>
      </w:pPr>
      <w:r w:rsidRPr="00B656CC">
        <w:rPr>
          <w:rStyle w:val="a7"/>
          <w:color w:val="FF0000"/>
        </w:rPr>
        <w:footnoteRef/>
      </w:r>
      <w:r w:rsidRPr="00B656CC">
        <w:rPr>
          <w:color w:val="FF0000"/>
        </w:rPr>
        <w:t xml:space="preserve"> </w:t>
      </w:r>
      <w:r w:rsidRPr="008A4CBA">
        <w:t>Сокращённое наименование.</w:t>
      </w:r>
    </w:p>
  </w:footnote>
  <w:footnote w:id="363">
    <w:p w14:paraId="3FD7A3DF" w14:textId="7449FDAB" w:rsidR="005D47F6" w:rsidRPr="00B656CC" w:rsidRDefault="005D47F6">
      <w:pPr>
        <w:pStyle w:val="a5"/>
        <w:rPr>
          <w:rFonts w:ascii="Tahoma" w:hAnsi="Tahoma" w:cs="Tahoma"/>
          <w:sz w:val="16"/>
          <w:szCs w:val="16"/>
        </w:rPr>
      </w:pPr>
      <w:r w:rsidRPr="00B656CC">
        <w:rPr>
          <w:rStyle w:val="a7"/>
          <w:rFonts w:ascii="Tahoma" w:hAnsi="Tahoma" w:cs="Tahoma"/>
          <w:color w:val="FF0000"/>
          <w:sz w:val="16"/>
          <w:szCs w:val="16"/>
        </w:rPr>
        <w:footnoteRef/>
      </w:r>
      <w:r w:rsidRPr="00B656CC">
        <w:rPr>
          <w:rFonts w:ascii="Tahoma" w:hAnsi="Tahoma" w:cs="Tahoma"/>
          <w:color w:val="FF0000"/>
          <w:sz w:val="16"/>
          <w:szCs w:val="16"/>
        </w:rPr>
        <w:t xml:space="preserve"> </w:t>
      </w:r>
      <w:r w:rsidRPr="00B656CC">
        <w:rPr>
          <w:rFonts w:ascii="Tahoma" w:hAnsi="Tahoma" w:cs="Tahoma"/>
          <w:sz w:val="16"/>
          <w:szCs w:val="16"/>
        </w:rPr>
        <w:t>Указывается должность, место работы.</w:t>
      </w:r>
    </w:p>
  </w:footnote>
  <w:footnote w:id="364">
    <w:p w14:paraId="2ED16777" w14:textId="77777777" w:rsidR="005D47F6" w:rsidRPr="00AD2005" w:rsidRDefault="005D47F6" w:rsidP="007270E8">
      <w:pPr>
        <w:pStyle w:val="afff2"/>
      </w:pPr>
      <w:r w:rsidRPr="00CD6FD6">
        <w:rPr>
          <w:rStyle w:val="a7"/>
          <w:color w:val="FF0000"/>
        </w:rPr>
        <w:footnoteRef/>
      </w:r>
      <w:r w:rsidRPr="00CD6FD6">
        <w:rPr>
          <w:color w:val="FF0000"/>
        </w:rPr>
        <w:t xml:space="preserve"> </w:t>
      </w:r>
      <w:r w:rsidRPr="00AD2005">
        <w:t>Должность, ФИО лица, подписывающего Договор.</w:t>
      </w:r>
    </w:p>
  </w:footnote>
  <w:footnote w:id="365">
    <w:p w14:paraId="327B0BD6" w14:textId="77777777" w:rsidR="005D47F6" w:rsidRPr="00AD2005" w:rsidRDefault="005D47F6" w:rsidP="007270E8">
      <w:pPr>
        <w:pStyle w:val="afff2"/>
      </w:pPr>
      <w:r w:rsidRPr="00CD6FD6">
        <w:rPr>
          <w:rStyle w:val="a7"/>
          <w:color w:val="FF0000"/>
        </w:rPr>
        <w:footnoteRef/>
      </w:r>
      <w:r w:rsidRPr="00AD2005">
        <w:t xml:space="preserve"> Должность, ФИО лица, подписывающего Договор.</w:t>
      </w:r>
    </w:p>
  </w:footnote>
  <w:footnote w:id="366">
    <w:p w14:paraId="3581CEC9" w14:textId="77777777" w:rsidR="005D47F6" w:rsidRPr="00D06E44" w:rsidRDefault="005D47F6" w:rsidP="007270E8">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D06E44">
        <w:rPr>
          <w:rFonts w:ascii="Tahoma" w:hAnsi="Tahoma" w:cs="Tahoma"/>
          <w:sz w:val="16"/>
          <w:szCs w:val="16"/>
        </w:rPr>
        <w:t>Возможно выбрать из перечисленных НПА, либо дополнить необходимыми.</w:t>
      </w:r>
    </w:p>
  </w:footnote>
  <w:footnote w:id="367">
    <w:p w14:paraId="33D47187" w14:textId="77777777" w:rsidR="005D47F6" w:rsidRPr="00B656CC" w:rsidRDefault="005D47F6" w:rsidP="00547161">
      <w:pPr>
        <w:pStyle w:val="a5"/>
        <w:rPr>
          <w:rFonts w:ascii="Tahoma" w:hAnsi="Tahoma" w:cs="Tahoma"/>
          <w:sz w:val="16"/>
          <w:szCs w:val="16"/>
        </w:rPr>
      </w:pPr>
      <w:r w:rsidRPr="00AD79E7">
        <w:rPr>
          <w:rStyle w:val="a7"/>
          <w:rFonts w:ascii="Tahoma" w:hAnsi="Tahoma" w:cs="Tahoma"/>
          <w:color w:val="FF0000"/>
          <w:sz w:val="16"/>
          <w:szCs w:val="16"/>
        </w:rPr>
        <w:footnoteRef/>
      </w:r>
      <w:r w:rsidRPr="00AD79E7">
        <w:rPr>
          <w:rFonts w:ascii="Tahoma" w:hAnsi="Tahoma" w:cs="Tahoma"/>
          <w:color w:val="FF0000"/>
          <w:sz w:val="16"/>
          <w:szCs w:val="16"/>
        </w:rPr>
        <w:t xml:space="preserve"> </w:t>
      </w:r>
      <w:r w:rsidRPr="00B656CC">
        <w:rPr>
          <w:rFonts w:ascii="Tahoma" w:hAnsi="Tahoma" w:cs="Tahoma"/>
          <w:sz w:val="16"/>
          <w:szCs w:val="16"/>
        </w:rPr>
        <w:t>Наименование оборудования, технических устройств и т.д.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725858"/>
      <w:docPartObj>
        <w:docPartGallery w:val="Page Numbers (Top of Page)"/>
        <w:docPartUnique/>
      </w:docPartObj>
    </w:sdtPr>
    <w:sdtEndPr/>
    <w:sdtContent>
      <w:p w14:paraId="78F802B5" w14:textId="6DD4729B" w:rsidR="005D47F6" w:rsidRDefault="005D47F6">
        <w:pPr>
          <w:pStyle w:val="af2"/>
          <w:jc w:val="center"/>
        </w:pPr>
        <w:r w:rsidRPr="008C755B">
          <w:rPr>
            <w:rFonts w:ascii="Tahoma" w:hAnsi="Tahoma" w:cs="Tahoma"/>
            <w:sz w:val="16"/>
            <w:szCs w:val="16"/>
          </w:rPr>
          <w:fldChar w:fldCharType="begin"/>
        </w:r>
        <w:r w:rsidRPr="008C755B">
          <w:rPr>
            <w:rFonts w:ascii="Tahoma" w:hAnsi="Tahoma" w:cs="Tahoma"/>
            <w:sz w:val="16"/>
            <w:szCs w:val="16"/>
          </w:rPr>
          <w:instrText>PAGE   \* MERGEFORMAT</w:instrText>
        </w:r>
        <w:r w:rsidRPr="008C755B">
          <w:rPr>
            <w:rFonts w:ascii="Tahoma" w:hAnsi="Tahoma" w:cs="Tahoma"/>
            <w:sz w:val="16"/>
            <w:szCs w:val="16"/>
          </w:rPr>
          <w:fldChar w:fldCharType="separate"/>
        </w:r>
        <w:r w:rsidR="00DB180F">
          <w:rPr>
            <w:rFonts w:ascii="Tahoma" w:hAnsi="Tahoma" w:cs="Tahoma"/>
            <w:noProof/>
            <w:sz w:val="16"/>
            <w:szCs w:val="16"/>
          </w:rPr>
          <w:t>21</w:t>
        </w:r>
        <w:r w:rsidRPr="008C755B">
          <w:rPr>
            <w:rFonts w:ascii="Tahoma" w:hAnsi="Tahoma" w:cs="Tahoma"/>
            <w:sz w:val="16"/>
            <w:szCs w:val="16"/>
          </w:rPr>
          <w:fldChar w:fldCharType="end"/>
        </w:r>
      </w:p>
    </w:sdtContent>
  </w:sdt>
  <w:p w14:paraId="5D8CC38D" w14:textId="77777777" w:rsidR="005D47F6" w:rsidRDefault="005D47F6">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85040" w14:textId="77777777" w:rsidR="005D47F6" w:rsidRDefault="005D47F6">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73E9" w14:textId="77777777" w:rsidR="005D47F6" w:rsidRDefault="005D47F6">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AB012" w14:textId="77777777" w:rsidR="005D47F6" w:rsidRDefault="005D47F6">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6786A6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61FB5"/>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44673"/>
    <w:multiLevelType w:val="multilevel"/>
    <w:tmpl w:val="D71E1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0DAE77E0"/>
    <w:multiLevelType w:val="multilevel"/>
    <w:tmpl w:val="6AF22ED4"/>
    <w:lvl w:ilvl="0">
      <w:start w:val="1"/>
      <w:numFmt w:val="decimal"/>
      <w:lvlText w:val="%1."/>
      <w:lvlJc w:val="left"/>
      <w:pPr>
        <w:tabs>
          <w:tab w:val="num" w:pos="1843"/>
        </w:tabs>
        <w:ind w:left="1276" w:firstLine="0"/>
      </w:pPr>
      <w:rPr>
        <w:rFonts w:hint="default"/>
        <w:vertAlign w:val="baseline"/>
      </w:rPr>
    </w:lvl>
    <w:lvl w:ilvl="1">
      <w:start w:val="1"/>
      <w:numFmt w:val="decimal"/>
      <w:lvlText w:val="%1.%2."/>
      <w:lvlJc w:val="left"/>
      <w:pPr>
        <w:tabs>
          <w:tab w:val="num" w:pos="851"/>
        </w:tabs>
        <w:ind w:left="284" w:firstLine="0"/>
      </w:pPr>
      <w:rPr>
        <w:rFonts w:ascii="Tahoma" w:hAnsi="Tahoma" w:cs="Tahoma" w:hint="default"/>
        <w:b w:val="0"/>
        <w:i w:val="0"/>
        <w:color w:val="auto"/>
        <w:sz w:val="20"/>
        <w:szCs w:val="20"/>
      </w:rPr>
    </w:lvl>
    <w:lvl w:ilvl="2">
      <w:start w:val="1"/>
      <w:numFmt w:val="decimal"/>
      <w:lvlText w:val="%1.%2.%3."/>
      <w:lvlJc w:val="left"/>
      <w:pPr>
        <w:tabs>
          <w:tab w:val="num" w:pos="3261"/>
        </w:tabs>
        <w:ind w:left="1276"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11"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 w15:restartNumberingAfterBreak="0">
    <w:nsid w:val="25461A92"/>
    <w:multiLevelType w:val="multilevel"/>
    <w:tmpl w:val="1304F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A40FB8"/>
    <w:multiLevelType w:val="multilevel"/>
    <w:tmpl w:val="318C31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b w:val="0"/>
        <w:i w:val="0"/>
        <w:color w:val="auto"/>
        <w:u w:val="no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9" w15:restartNumberingAfterBreak="0">
    <w:nsid w:val="379E774D"/>
    <w:multiLevelType w:val="hybridMultilevel"/>
    <w:tmpl w:val="FA3C9CFC"/>
    <w:lvl w:ilvl="0" w:tplc="20409068">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39353A"/>
    <w:multiLevelType w:val="hybridMultilevel"/>
    <w:tmpl w:val="424E2BB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4"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3661C5"/>
    <w:multiLevelType w:val="multilevel"/>
    <w:tmpl w:val="2870A016"/>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7"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D8E3A0A"/>
    <w:multiLevelType w:val="hybridMultilevel"/>
    <w:tmpl w:val="8D64E1BE"/>
    <w:lvl w:ilvl="0" w:tplc="E98C201A">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CC2088"/>
    <w:multiLevelType w:val="multilevel"/>
    <w:tmpl w:val="7F100690"/>
    <w:lvl w:ilvl="0">
      <w:start w:val="1"/>
      <w:numFmt w:val="decimal"/>
      <w:lvlText w:val="%1."/>
      <w:lvlJc w:val="left"/>
      <w:pPr>
        <w:ind w:left="4472" w:hanging="360"/>
      </w:pPr>
      <w:rPr>
        <w:rFonts w:hint="default"/>
      </w:rPr>
    </w:lvl>
    <w:lvl w:ilvl="1">
      <w:start w:val="1"/>
      <w:numFmt w:val="decimal"/>
      <w:pStyle w:val="10"/>
      <w:isLgl/>
      <w:lvlText w:val="%1.%2."/>
      <w:lvlJc w:val="left"/>
      <w:pPr>
        <w:ind w:left="502" w:hanging="360"/>
      </w:pPr>
      <w:rPr>
        <w:rFonts w:hint="default"/>
        <w:b w:val="0"/>
        <w:i w:val="0"/>
        <w:color w:val="auto"/>
        <w:sz w:val="24"/>
        <w:szCs w:val="24"/>
      </w:rPr>
    </w:lvl>
    <w:lvl w:ilvl="2">
      <w:start w:val="1"/>
      <w:numFmt w:val="decimal"/>
      <w:isLgl/>
      <w:lvlText w:val="%1.%2.%3."/>
      <w:lvlJc w:val="left"/>
      <w:pPr>
        <w:ind w:left="2564" w:hanging="720"/>
      </w:pPr>
      <w:rPr>
        <w:rFonts w:hint="default"/>
        <w:b w:val="0"/>
        <w:i w:val="0"/>
        <w:sz w:val="24"/>
        <w:szCs w:val="24"/>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36"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37" w15:restartNumberingAfterBreak="0">
    <w:nsid w:val="74000747"/>
    <w:multiLevelType w:val="multilevel"/>
    <w:tmpl w:val="9B4C60BA"/>
    <w:lvl w:ilvl="0">
      <w:start w:val="1"/>
      <w:numFmt w:val="decimal"/>
      <w:lvlText w:val="%1."/>
      <w:lvlJc w:val="left"/>
      <w:pPr>
        <w:ind w:left="0" w:firstLine="709"/>
      </w:pPr>
      <w:rPr>
        <w:rFonts w:hint="default"/>
        <w:b/>
        <w:i w:val="0"/>
        <w:sz w:val="24"/>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4."/>
      <w:lvlJc w:val="left"/>
      <w:pPr>
        <w:ind w:left="5352" w:hanging="360"/>
      </w:pPr>
      <w:rPr>
        <w:rFonts w:hint="default"/>
      </w:rPr>
    </w:lvl>
    <w:lvl w:ilvl="4">
      <w:start w:val="1"/>
      <w:numFmt w:val="lowerLetter"/>
      <w:lvlText w:val="%5."/>
      <w:lvlJc w:val="left"/>
      <w:pPr>
        <w:ind w:left="6072" w:hanging="360"/>
      </w:pPr>
      <w:rPr>
        <w:rFonts w:hint="default"/>
      </w:rPr>
    </w:lvl>
    <w:lvl w:ilvl="5">
      <w:start w:val="1"/>
      <w:numFmt w:val="lowerRoman"/>
      <w:lvlText w:val="%6."/>
      <w:lvlJc w:val="right"/>
      <w:pPr>
        <w:ind w:left="6792" w:hanging="180"/>
      </w:pPr>
      <w:rPr>
        <w:rFonts w:hint="default"/>
      </w:rPr>
    </w:lvl>
    <w:lvl w:ilvl="6">
      <w:start w:val="1"/>
      <w:numFmt w:val="decimal"/>
      <w:lvlText w:val="%7."/>
      <w:lvlJc w:val="left"/>
      <w:pPr>
        <w:ind w:left="7512" w:hanging="360"/>
      </w:pPr>
      <w:rPr>
        <w:rFonts w:hint="default"/>
      </w:rPr>
    </w:lvl>
    <w:lvl w:ilvl="7">
      <w:start w:val="1"/>
      <w:numFmt w:val="lowerLetter"/>
      <w:lvlText w:val="%8."/>
      <w:lvlJc w:val="left"/>
      <w:pPr>
        <w:ind w:left="8232" w:hanging="360"/>
      </w:pPr>
      <w:rPr>
        <w:rFonts w:hint="default"/>
      </w:rPr>
    </w:lvl>
    <w:lvl w:ilvl="8">
      <w:start w:val="1"/>
      <w:numFmt w:val="lowerRoman"/>
      <w:lvlText w:val="%9."/>
      <w:lvlJc w:val="right"/>
      <w:pPr>
        <w:ind w:left="8952" w:hanging="180"/>
      </w:pPr>
      <w:rPr>
        <w:rFonts w:hint="default"/>
      </w:rPr>
    </w:lvl>
  </w:abstractNum>
  <w:abstractNum w:abstractNumId="38"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0"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20"/>
  </w:num>
  <w:num w:numId="5">
    <w:abstractNumId w:val="17"/>
  </w:num>
  <w:num w:numId="6">
    <w:abstractNumId w:val="25"/>
  </w:num>
  <w:num w:numId="7">
    <w:abstractNumId w:val="4"/>
  </w:num>
  <w:num w:numId="8">
    <w:abstractNumId w:val="34"/>
  </w:num>
  <w:num w:numId="9">
    <w:abstractNumId w:val="29"/>
  </w:num>
  <w:num w:numId="10">
    <w:abstractNumId w:val="24"/>
  </w:num>
  <w:num w:numId="11">
    <w:abstractNumId w:val="26"/>
  </w:num>
  <w:num w:numId="12">
    <w:abstractNumId w:val="16"/>
  </w:num>
  <w:num w:numId="13">
    <w:abstractNumId w:val="15"/>
  </w:num>
  <w:num w:numId="14">
    <w:abstractNumId w:val="22"/>
  </w:num>
  <w:num w:numId="15">
    <w:abstractNumId w:val="31"/>
  </w:num>
  <w:num w:numId="16">
    <w:abstractNumId w:val="26"/>
  </w:num>
  <w:num w:numId="17">
    <w:abstractNumId w:val="26"/>
  </w:num>
  <w:num w:numId="18">
    <w:abstractNumId w:val="26"/>
  </w:num>
  <w:num w:numId="19">
    <w:abstractNumId w:val="26"/>
  </w:num>
  <w:num w:numId="20">
    <w:abstractNumId w:val="26"/>
  </w:num>
  <w:num w:numId="21">
    <w:abstractNumId w:val="26"/>
  </w:num>
  <w:num w:numId="22">
    <w:abstractNumId w:val="26"/>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12"/>
  </w:num>
  <w:num w:numId="30">
    <w:abstractNumId w:val="18"/>
  </w:num>
  <w:num w:numId="31">
    <w:abstractNumId w:val="23"/>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9"/>
  </w:num>
  <w:num w:numId="38">
    <w:abstractNumId w:val="26"/>
  </w:num>
  <w:num w:numId="39">
    <w:abstractNumId w:val="30"/>
  </w:num>
  <w:num w:numId="40">
    <w:abstractNumId w:val="26"/>
  </w:num>
  <w:num w:numId="41">
    <w:abstractNumId w:val="28"/>
  </w:num>
  <w:num w:numId="42">
    <w:abstractNumId w:val="26"/>
    <w:lvlOverride w:ilvl="0">
      <w:startOverride w:val="4"/>
    </w:lvlOverride>
    <w:lvlOverride w:ilvl="1">
      <w:startOverride w:val="3"/>
    </w:lvlOverride>
  </w:num>
  <w:num w:numId="43">
    <w:abstractNumId w:val="33"/>
  </w:num>
  <w:num w:numId="44">
    <w:abstractNumId w:val="26"/>
    <w:lvlOverride w:ilvl="0">
      <w:startOverride w:val="5"/>
    </w:lvlOverride>
    <w:lvlOverride w:ilvl="1">
      <w:startOverride w:val="2"/>
    </w:lvlOverride>
  </w:num>
  <w:num w:numId="45">
    <w:abstractNumId w:val="32"/>
  </w:num>
  <w:num w:numId="46">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6"/>
  </w:num>
  <w:num w:numId="55">
    <w:abstractNumId w:val="39"/>
  </w:num>
  <w:num w:numId="56">
    <w:abstractNumId w:val="40"/>
  </w:num>
  <w:num w:numId="57">
    <w:abstractNumId w:val="38"/>
  </w:num>
  <w:num w:numId="58">
    <w:abstractNumId w:val="19"/>
  </w:num>
  <w:num w:numId="59">
    <w:abstractNumId w:val="35"/>
  </w:num>
  <w:num w:numId="60">
    <w:abstractNumId w:val="27"/>
  </w:num>
  <w:num w:numId="61">
    <w:abstractNumId w:val="0"/>
  </w:num>
  <w:num w:numId="62">
    <w:abstractNumId w:val="2"/>
  </w:num>
  <w:num w:numId="63">
    <w:abstractNumId w:val="21"/>
  </w:num>
  <w:num w:numId="64">
    <w:abstractNumId w:val="37"/>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num>
  <w:num w:numId="67">
    <w:abstractNumId w:val="13"/>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Шимановская Юлия Владимировна">
    <w15:presenceInfo w15:providerId="AD" w15:userId="S-1-5-21-1427493287-2892074134-283380318-1136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76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01F1"/>
    <w:rsid w:val="00001193"/>
    <w:rsid w:val="000024CD"/>
    <w:rsid w:val="0000264C"/>
    <w:rsid w:val="00003083"/>
    <w:rsid w:val="000035CD"/>
    <w:rsid w:val="0000495C"/>
    <w:rsid w:val="00004CE9"/>
    <w:rsid w:val="00006F5B"/>
    <w:rsid w:val="00007C5D"/>
    <w:rsid w:val="000111E3"/>
    <w:rsid w:val="000117B6"/>
    <w:rsid w:val="00011B5D"/>
    <w:rsid w:val="00013187"/>
    <w:rsid w:val="000135E2"/>
    <w:rsid w:val="00013BF9"/>
    <w:rsid w:val="00013DD7"/>
    <w:rsid w:val="000146E6"/>
    <w:rsid w:val="00014AFA"/>
    <w:rsid w:val="000154B3"/>
    <w:rsid w:val="00015B14"/>
    <w:rsid w:val="0001663E"/>
    <w:rsid w:val="00017C44"/>
    <w:rsid w:val="00020DEC"/>
    <w:rsid w:val="000226F3"/>
    <w:rsid w:val="00022DE0"/>
    <w:rsid w:val="000257F8"/>
    <w:rsid w:val="00026018"/>
    <w:rsid w:val="00026727"/>
    <w:rsid w:val="00030120"/>
    <w:rsid w:val="000306BE"/>
    <w:rsid w:val="00031EE3"/>
    <w:rsid w:val="000323C0"/>
    <w:rsid w:val="00032977"/>
    <w:rsid w:val="000349B5"/>
    <w:rsid w:val="0003509B"/>
    <w:rsid w:val="00036786"/>
    <w:rsid w:val="00036AC4"/>
    <w:rsid w:val="00037327"/>
    <w:rsid w:val="00037461"/>
    <w:rsid w:val="0004174E"/>
    <w:rsid w:val="00041D94"/>
    <w:rsid w:val="00043358"/>
    <w:rsid w:val="000435CA"/>
    <w:rsid w:val="00044805"/>
    <w:rsid w:val="00044B22"/>
    <w:rsid w:val="00044BCF"/>
    <w:rsid w:val="00045016"/>
    <w:rsid w:val="000450AA"/>
    <w:rsid w:val="0004526E"/>
    <w:rsid w:val="000465F6"/>
    <w:rsid w:val="00047988"/>
    <w:rsid w:val="000503BA"/>
    <w:rsid w:val="00050889"/>
    <w:rsid w:val="00051980"/>
    <w:rsid w:val="00052036"/>
    <w:rsid w:val="00052742"/>
    <w:rsid w:val="0005304D"/>
    <w:rsid w:val="00053520"/>
    <w:rsid w:val="00054FE7"/>
    <w:rsid w:val="00055B3C"/>
    <w:rsid w:val="00055FEC"/>
    <w:rsid w:val="000560A7"/>
    <w:rsid w:val="00056DA5"/>
    <w:rsid w:val="00056E25"/>
    <w:rsid w:val="00060CD7"/>
    <w:rsid w:val="000622D8"/>
    <w:rsid w:val="00062AE8"/>
    <w:rsid w:val="00063453"/>
    <w:rsid w:val="00064F45"/>
    <w:rsid w:val="00064F86"/>
    <w:rsid w:val="0006523F"/>
    <w:rsid w:val="000655CF"/>
    <w:rsid w:val="000658B2"/>
    <w:rsid w:val="00065BB7"/>
    <w:rsid w:val="00065C46"/>
    <w:rsid w:val="000669CA"/>
    <w:rsid w:val="000706AC"/>
    <w:rsid w:val="000723B2"/>
    <w:rsid w:val="00072413"/>
    <w:rsid w:val="0007295C"/>
    <w:rsid w:val="0007315B"/>
    <w:rsid w:val="000732D3"/>
    <w:rsid w:val="000742AC"/>
    <w:rsid w:val="00074E6C"/>
    <w:rsid w:val="00075271"/>
    <w:rsid w:val="00075847"/>
    <w:rsid w:val="00080CFD"/>
    <w:rsid w:val="0008236A"/>
    <w:rsid w:val="000833A7"/>
    <w:rsid w:val="00084799"/>
    <w:rsid w:val="000855D8"/>
    <w:rsid w:val="00085D4E"/>
    <w:rsid w:val="000865C4"/>
    <w:rsid w:val="00086E89"/>
    <w:rsid w:val="00087241"/>
    <w:rsid w:val="0008774E"/>
    <w:rsid w:val="00090477"/>
    <w:rsid w:val="00090496"/>
    <w:rsid w:val="00094214"/>
    <w:rsid w:val="00095993"/>
    <w:rsid w:val="00096542"/>
    <w:rsid w:val="000972A0"/>
    <w:rsid w:val="00097A9E"/>
    <w:rsid w:val="000A0257"/>
    <w:rsid w:val="000A1A15"/>
    <w:rsid w:val="000A3197"/>
    <w:rsid w:val="000A455D"/>
    <w:rsid w:val="000A57B0"/>
    <w:rsid w:val="000A5ABA"/>
    <w:rsid w:val="000A6655"/>
    <w:rsid w:val="000A6C81"/>
    <w:rsid w:val="000A6E47"/>
    <w:rsid w:val="000A7149"/>
    <w:rsid w:val="000B0D3F"/>
    <w:rsid w:val="000B236B"/>
    <w:rsid w:val="000B2D6E"/>
    <w:rsid w:val="000B2F15"/>
    <w:rsid w:val="000B4271"/>
    <w:rsid w:val="000B542A"/>
    <w:rsid w:val="000B5B57"/>
    <w:rsid w:val="000B7306"/>
    <w:rsid w:val="000C0029"/>
    <w:rsid w:val="000C044D"/>
    <w:rsid w:val="000C0D2F"/>
    <w:rsid w:val="000C0D60"/>
    <w:rsid w:val="000C3A71"/>
    <w:rsid w:val="000C3BFF"/>
    <w:rsid w:val="000C4028"/>
    <w:rsid w:val="000C4C09"/>
    <w:rsid w:val="000C4D45"/>
    <w:rsid w:val="000C4DFB"/>
    <w:rsid w:val="000C4E2A"/>
    <w:rsid w:val="000D0600"/>
    <w:rsid w:val="000D1585"/>
    <w:rsid w:val="000D16F2"/>
    <w:rsid w:val="000D2383"/>
    <w:rsid w:val="000D32EB"/>
    <w:rsid w:val="000D4778"/>
    <w:rsid w:val="000D4793"/>
    <w:rsid w:val="000D610E"/>
    <w:rsid w:val="000D7D90"/>
    <w:rsid w:val="000E0F48"/>
    <w:rsid w:val="000E3C85"/>
    <w:rsid w:val="000E3EAC"/>
    <w:rsid w:val="000E4AF6"/>
    <w:rsid w:val="000E56FB"/>
    <w:rsid w:val="000E75CC"/>
    <w:rsid w:val="000E75E3"/>
    <w:rsid w:val="000F1826"/>
    <w:rsid w:val="000F2E55"/>
    <w:rsid w:val="000F313B"/>
    <w:rsid w:val="000F534F"/>
    <w:rsid w:val="000F5E1F"/>
    <w:rsid w:val="00101406"/>
    <w:rsid w:val="0010193D"/>
    <w:rsid w:val="00101A74"/>
    <w:rsid w:val="00101EEA"/>
    <w:rsid w:val="00102241"/>
    <w:rsid w:val="001022B8"/>
    <w:rsid w:val="001024F9"/>
    <w:rsid w:val="00102E78"/>
    <w:rsid w:val="0010343A"/>
    <w:rsid w:val="00103CCC"/>
    <w:rsid w:val="00104F20"/>
    <w:rsid w:val="00106307"/>
    <w:rsid w:val="001070EA"/>
    <w:rsid w:val="001102C6"/>
    <w:rsid w:val="00110995"/>
    <w:rsid w:val="00110AED"/>
    <w:rsid w:val="00110BB5"/>
    <w:rsid w:val="00111124"/>
    <w:rsid w:val="00111A2A"/>
    <w:rsid w:val="00113F0D"/>
    <w:rsid w:val="00113F3D"/>
    <w:rsid w:val="001154B4"/>
    <w:rsid w:val="00116887"/>
    <w:rsid w:val="00121BD2"/>
    <w:rsid w:val="00122006"/>
    <w:rsid w:val="001225EF"/>
    <w:rsid w:val="00122E00"/>
    <w:rsid w:val="001263C0"/>
    <w:rsid w:val="0013002B"/>
    <w:rsid w:val="00130AAB"/>
    <w:rsid w:val="00130C7B"/>
    <w:rsid w:val="00131AE5"/>
    <w:rsid w:val="00133469"/>
    <w:rsid w:val="001334AA"/>
    <w:rsid w:val="001335F0"/>
    <w:rsid w:val="001344D5"/>
    <w:rsid w:val="001348F1"/>
    <w:rsid w:val="00134B80"/>
    <w:rsid w:val="00134E76"/>
    <w:rsid w:val="00135DCD"/>
    <w:rsid w:val="00136C81"/>
    <w:rsid w:val="00137CB4"/>
    <w:rsid w:val="00137F22"/>
    <w:rsid w:val="001403B8"/>
    <w:rsid w:val="00141FD1"/>
    <w:rsid w:val="001426C1"/>
    <w:rsid w:val="00142E26"/>
    <w:rsid w:val="00143B8A"/>
    <w:rsid w:val="00143F06"/>
    <w:rsid w:val="00144830"/>
    <w:rsid w:val="001465AB"/>
    <w:rsid w:val="00146C32"/>
    <w:rsid w:val="00147DE7"/>
    <w:rsid w:val="00150030"/>
    <w:rsid w:val="00150A10"/>
    <w:rsid w:val="00151431"/>
    <w:rsid w:val="001514C1"/>
    <w:rsid w:val="0015308C"/>
    <w:rsid w:val="001577CA"/>
    <w:rsid w:val="00157A69"/>
    <w:rsid w:val="00160365"/>
    <w:rsid w:val="00160E1C"/>
    <w:rsid w:val="00160FED"/>
    <w:rsid w:val="0016105F"/>
    <w:rsid w:val="00162086"/>
    <w:rsid w:val="001621FE"/>
    <w:rsid w:val="00162733"/>
    <w:rsid w:val="0016293A"/>
    <w:rsid w:val="001632DC"/>
    <w:rsid w:val="00163872"/>
    <w:rsid w:val="00164F43"/>
    <w:rsid w:val="00165645"/>
    <w:rsid w:val="00165D2A"/>
    <w:rsid w:val="001662BB"/>
    <w:rsid w:val="001663A6"/>
    <w:rsid w:val="001663BD"/>
    <w:rsid w:val="00166456"/>
    <w:rsid w:val="00166E55"/>
    <w:rsid w:val="00167233"/>
    <w:rsid w:val="00170041"/>
    <w:rsid w:val="00171D09"/>
    <w:rsid w:val="00172175"/>
    <w:rsid w:val="0017260A"/>
    <w:rsid w:val="0017536B"/>
    <w:rsid w:val="001811F2"/>
    <w:rsid w:val="00181597"/>
    <w:rsid w:val="00182543"/>
    <w:rsid w:val="001845E4"/>
    <w:rsid w:val="001854B7"/>
    <w:rsid w:val="00185896"/>
    <w:rsid w:val="001904D5"/>
    <w:rsid w:val="00190E15"/>
    <w:rsid w:val="00192138"/>
    <w:rsid w:val="00192696"/>
    <w:rsid w:val="0019301D"/>
    <w:rsid w:val="00193075"/>
    <w:rsid w:val="00193458"/>
    <w:rsid w:val="00194392"/>
    <w:rsid w:val="00196E1C"/>
    <w:rsid w:val="0019703D"/>
    <w:rsid w:val="00197B92"/>
    <w:rsid w:val="001A0210"/>
    <w:rsid w:val="001A04D6"/>
    <w:rsid w:val="001A0603"/>
    <w:rsid w:val="001A0D2B"/>
    <w:rsid w:val="001A1415"/>
    <w:rsid w:val="001A1508"/>
    <w:rsid w:val="001A274C"/>
    <w:rsid w:val="001A407E"/>
    <w:rsid w:val="001A5825"/>
    <w:rsid w:val="001A597F"/>
    <w:rsid w:val="001A5F6F"/>
    <w:rsid w:val="001A7209"/>
    <w:rsid w:val="001A7576"/>
    <w:rsid w:val="001A7925"/>
    <w:rsid w:val="001B061E"/>
    <w:rsid w:val="001B0730"/>
    <w:rsid w:val="001B11B6"/>
    <w:rsid w:val="001B4DCA"/>
    <w:rsid w:val="001B57D1"/>
    <w:rsid w:val="001B6645"/>
    <w:rsid w:val="001C020B"/>
    <w:rsid w:val="001C17A8"/>
    <w:rsid w:val="001C1FB9"/>
    <w:rsid w:val="001C3AA8"/>
    <w:rsid w:val="001C46EF"/>
    <w:rsid w:val="001C5CB2"/>
    <w:rsid w:val="001C6980"/>
    <w:rsid w:val="001C7308"/>
    <w:rsid w:val="001D0FBE"/>
    <w:rsid w:val="001D0FD2"/>
    <w:rsid w:val="001D1815"/>
    <w:rsid w:val="001D1C33"/>
    <w:rsid w:val="001D2C0D"/>
    <w:rsid w:val="001D4E53"/>
    <w:rsid w:val="001D7017"/>
    <w:rsid w:val="001D73F9"/>
    <w:rsid w:val="001D7D8C"/>
    <w:rsid w:val="001E0599"/>
    <w:rsid w:val="001E14D0"/>
    <w:rsid w:val="001E1A7F"/>
    <w:rsid w:val="001E228E"/>
    <w:rsid w:val="001E23BA"/>
    <w:rsid w:val="001E2F5C"/>
    <w:rsid w:val="001E3350"/>
    <w:rsid w:val="001E366B"/>
    <w:rsid w:val="001E387C"/>
    <w:rsid w:val="001E3C06"/>
    <w:rsid w:val="001E3E3B"/>
    <w:rsid w:val="001E47CA"/>
    <w:rsid w:val="001E5C31"/>
    <w:rsid w:val="001E682D"/>
    <w:rsid w:val="001F006A"/>
    <w:rsid w:val="001F0AE2"/>
    <w:rsid w:val="001F1C00"/>
    <w:rsid w:val="001F4198"/>
    <w:rsid w:val="001F507F"/>
    <w:rsid w:val="001F5F11"/>
    <w:rsid w:val="001F7300"/>
    <w:rsid w:val="001F7AFE"/>
    <w:rsid w:val="002006D2"/>
    <w:rsid w:val="0020193D"/>
    <w:rsid w:val="002021F8"/>
    <w:rsid w:val="0020445F"/>
    <w:rsid w:val="00204EDF"/>
    <w:rsid w:val="0020509B"/>
    <w:rsid w:val="00205395"/>
    <w:rsid w:val="00206BE0"/>
    <w:rsid w:val="002116D1"/>
    <w:rsid w:val="00211A4C"/>
    <w:rsid w:val="00212262"/>
    <w:rsid w:val="00212799"/>
    <w:rsid w:val="002129F9"/>
    <w:rsid w:val="00214165"/>
    <w:rsid w:val="00214451"/>
    <w:rsid w:val="00214F3C"/>
    <w:rsid w:val="002157F1"/>
    <w:rsid w:val="002164DC"/>
    <w:rsid w:val="00216855"/>
    <w:rsid w:val="00216B6E"/>
    <w:rsid w:val="00216BC8"/>
    <w:rsid w:val="00216D66"/>
    <w:rsid w:val="00217A3E"/>
    <w:rsid w:val="00220647"/>
    <w:rsid w:val="0022109A"/>
    <w:rsid w:val="00221B09"/>
    <w:rsid w:val="00221C90"/>
    <w:rsid w:val="00222732"/>
    <w:rsid w:val="00223D28"/>
    <w:rsid w:val="00224059"/>
    <w:rsid w:val="002245DB"/>
    <w:rsid w:val="0022491B"/>
    <w:rsid w:val="00225CF4"/>
    <w:rsid w:val="00225D9B"/>
    <w:rsid w:val="00227023"/>
    <w:rsid w:val="00232323"/>
    <w:rsid w:val="002327D2"/>
    <w:rsid w:val="0023565E"/>
    <w:rsid w:val="00235B51"/>
    <w:rsid w:val="00236B36"/>
    <w:rsid w:val="002371E8"/>
    <w:rsid w:val="002376EC"/>
    <w:rsid w:val="00237B4A"/>
    <w:rsid w:val="00237BAD"/>
    <w:rsid w:val="00237F1B"/>
    <w:rsid w:val="00241B85"/>
    <w:rsid w:val="00241E7A"/>
    <w:rsid w:val="002439F5"/>
    <w:rsid w:val="00244006"/>
    <w:rsid w:val="002465C9"/>
    <w:rsid w:val="00247C3E"/>
    <w:rsid w:val="00247D5D"/>
    <w:rsid w:val="00247ED7"/>
    <w:rsid w:val="00252016"/>
    <w:rsid w:val="002531C8"/>
    <w:rsid w:val="002532DE"/>
    <w:rsid w:val="002572BC"/>
    <w:rsid w:val="00257DF5"/>
    <w:rsid w:val="00257E49"/>
    <w:rsid w:val="00260305"/>
    <w:rsid w:val="0026078D"/>
    <w:rsid w:val="002633BA"/>
    <w:rsid w:val="00263EB4"/>
    <w:rsid w:val="002647D6"/>
    <w:rsid w:val="002676D8"/>
    <w:rsid w:val="002679EF"/>
    <w:rsid w:val="00270755"/>
    <w:rsid w:val="00271295"/>
    <w:rsid w:val="00271D01"/>
    <w:rsid w:val="0027274D"/>
    <w:rsid w:val="00273CE9"/>
    <w:rsid w:val="002758E5"/>
    <w:rsid w:val="00275D12"/>
    <w:rsid w:val="0027676A"/>
    <w:rsid w:val="00280B70"/>
    <w:rsid w:val="002811B5"/>
    <w:rsid w:val="00281C0D"/>
    <w:rsid w:val="00281D1E"/>
    <w:rsid w:val="00281EE4"/>
    <w:rsid w:val="002826C8"/>
    <w:rsid w:val="00282F7E"/>
    <w:rsid w:val="002832A5"/>
    <w:rsid w:val="002844F3"/>
    <w:rsid w:val="00285659"/>
    <w:rsid w:val="00285C6F"/>
    <w:rsid w:val="00290573"/>
    <w:rsid w:val="00290FE7"/>
    <w:rsid w:val="00292468"/>
    <w:rsid w:val="00292666"/>
    <w:rsid w:val="002929F9"/>
    <w:rsid w:val="002939CC"/>
    <w:rsid w:val="00293ACB"/>
    <w:rsid w:val="00293E14"/>
    <w:rsid w:val="002950C9"/>
    <w:rsid w:val="00295194"/>
    <w:rsid w:val="00296966"/>
    <w:rsid w:val="002A069B"/>
    <w:rsid w:val="002A0843"/>
    <w:rsid w:val="002A08F8"/>
    <w:rsid w:val="002A167E"/>
    <w:rsid w:val="002A289C"/>
    <w:rsid w:val="002A4DBA"/>
    <w:rsid w:val="002A58EB"/>
    <w:rsid w:val="002A58F4"/>
    <w:rsid w:val="002A632C"/>
    <w:rsid w:val="002B09DB"/>
    <w:rsid w:val="002B1194"/>
    <w:rsid w:val="002B1196"/>
    <w:rsid w:val="002B15B2"/>
    <w:rsid w:val="002B2B5B"/>
    <w:rsid w:val="002B3386"/>
    <w:rsid w:val="002B3DFB"/>
    <w:rsid w:val="002B5BFA"/>
    <w:rsid w:val="002B5F7F"/>
    <w:rsid w:val="002B7039"/>
    <w:rsid w:val="002B73E2"/>
    <w:rsid w:val="002B7E2E"/>
    <w:rsid w:val="002C09C9"/>
    <w:rsid w:val="002C0FCD"/>
    <w:rsid w:val="002C688F"/>
    <w:rsid w:val="002C7A9C"/>
    <w:rsid w:val="002D25C0"/>
    <w:rsid w:val="002D27A0"/>
    <w:rsid w:val="002D5A58"/>
    <w:rsid w:val="002D61F4"/>
    <w:rsid w:val="002D7BD3"/>
    <w:rsid w:val="002E10D2"/>
    <w:rsid w:val="002E167B"/>
    <w:rsid w:val="002E2035"/>
    <w:rsid w:val="002E231A"/>
    <w:rsid w:val="002E3A78"/>
    <w:rsid w:val="002E3D61"/>
    <w:rsid w:val="002E4C38"/>
    <w:rsid w:val="002E6F5E"/>
    <w:rsid w:val="002E7312"/>
    <w:rsid w:val="002F0E83"/>
    <w:rsid w:val="002F1291"/>
    <w:rsid w:val="002F15FB"/>
    <w:rsid w:val="002F1CF3"/>
    <w:rsid w:val="002F371F"/>
    <w:rsid w:val="002F3A2C"/>
    <w:rsid w:val="002F3C32"/>
    <w:rsid w:val="002F4476"/>
    <w:rsid w:val="002F7802"/>
    <w:rsid w:val="00300654"/>
    <w:rsid w:val="00301369"/>
    <w:rsid w:val="00302B94"/>
    <w:rsid w:val="003036C8"/>
    <w:rsid w:val="00303DC2"/>
    <w:rsid w:val="003060DE"/>
    <w:rsid w:val="003061CA"/>
    <w:rsid w:val="003078A9"/>
    <w:rsid w:val="00307BD0"/>
    <w:rsid w:val="0031127F"/>
    <w:rsid w:val="003118F2"/>
    <w:rsid w:val="00312764"/>
    <w:rsid w:val="00313F7D"/>
    <w:rsid w:val="00314177"/>
    <w:rsid w:val="00314323"/>
    <w:rsid w:val="0031450B"/>
    <w:rsid w:val="003161D1"/>
    <w:rsid w:val="00316C2B"/>
    <w:rsid w:val="00317417"/>
    <w:rsid w:val="00320120"/>
    <w:rsid w:val="003207A9"/>
    <w:rsid w:val="0032093D"/>
    <w:rsid w:val="00320A81"/>
    <w:rsid w:val="003217A6"/>
    <w:rsid w:val="00321CDB"/>
    <w:rsid w:val="00321CE7"/>
    <w:rsid w:val="00324537"/>
    <w:rsid w:val="003256DE"/>
    <w:rsid w:val="00325EDB"/>
    <w:rsid w:val="003263B8"/>
    <w:rsid w:val="0032674F"/>
    <w:rsid w:val="003274DB"/>
    <w:rsid w:val="003306EA"/>
    <w:rsid w:val="00331556"/>
    <w:rsid w:val="00332EFE"/>
    <w:rsid w:val="00335249"/>
    <w:rsid w:val="00336573"/>
    <w:rsid w:val="003369E5"/>
    <w:rsid w:val="00336C7B"/>
    <w:rsid w:val="003373FD"/>
    <w:rsid w:val="00337CF6"/>
    <w:rsid w:val="00340CB6"/>
    <w:rsid w:val="003411D7"/>
    <w:rsid w:val="00341370"/>
    <w:rsid w:val="00341396"/>
    <w:rsid w:val="003428C7"/>
    <w:rsid w:val="00342B1E"/>
    <w:rsid w:val="00342ED8"/>
    <w:rsid w:val="00343409"/>
    <w:rsid w:val="00344160"/>
    <w:rsid w:val="00344C0B"/>
    <w:rsid w:val="00345088"/>
    <w:rsid w:val="003462D0"/>
    <w:rsid w:val="00347C0D"/>
    <w:rsid w:val="00350773"/>
    <w:rsid w:val="00350A34"/>
    <w:rsid w:val="00351883"/>
    <w:rsid w:val="0035341A"/>
    <w:rsid w:val="0035345C"/>
    <w:rsid w:val="00353F56"/>
    <w:rsid w:val="00354EBE"/>
    <w:rsid w:val="00354F07"/>
    <w:rsid w:val="003564A8"/>
    <w:rsid w:val="0035768C"/>
    <w:rsid w:val="003612FF"/>
    <w:rsid w:val="00362966"/>
    <w:rsid w:val="00362C27"/>
    <w:rsid w:val="00363018"/>
    <w:rsid w:val="003648C3"/>
    <w:rsid w:val="00365092"/>
    <w:rsid w:val="0036555A"/>
    <w:rsid w:val="00365A63"/>
    <w:rsid w:val="003667F5"/>
    <w:rsid w:val="00367F58"/>
    <w:rsid w:val="00367FDE"/>
    <w:rsid w:val="003701F2"/>
    <w:rsid w:val="003707F4"/>
    <w:rsid w:val="00370B97"/>
    <w:rsid w:val="00371A18"/>
    <w:rsid w:val="00373242"/>
    <w:rsid w:val="00374357"/>
    <w:rsid w:val="00374523"/>
    <w:rsid w:val="003745AB"/>
    <w:rsid w:val="00374779"/>
    <w:rsid w:val="003754BA"/>
    <w:rsid w:val="00375A19"/>
    <w:rsid w:val="00376995"/>
    <w:rsid w:val="0037757C"/>
    <w:rsid w:val="00377775"/>
    <w:rsid w:val="003808DA"/>
    <w:rsid w:val="0038393B"/>
    <w:rsid w:val="003844B5"/>
    <w:rsid w:val="00384AE8"/>
    <w:rsid w:val="00384E1D"/>
    <w:rsid w:val="00385108"/>
    <w:rsid w:val="00387B4F"/>
    <w:rsid w:val="00390DE7"/>
    <w:rsid w:val="00391579"/>
    <w:rsid w:val="00391FBC"/>
    <w:rsid w:val="003950BC"/>
    <w:rsid w:val="003A0910"/>
    <w:rsid w:val="003A17F9"/>
    <w:rsid w:val="003A38B6"/>
    <w:rsid w:val="003A3AE3"/>
    <w:rsid w:val="003A658F"/>
    <w:rsid w:val="003B1011"/>
    <w:rsid w:val="003B240A"/>
    <w:rsid w:val="003B30B7"/>
    <w:rsid w:val="003B342F"/>
    <w:rsid w:val="003B3CA7"/>
    <w:rsid w:val="003B5AB4"/>
    <w:rsid w:val="003B5B0C"/>
    <w:rsid w:val="003B6674"/>
    <w:rsid w:val="003C0301"/>
    <w:rsid w:val="003C05BF"/>
    <w:rsid w:val="003C1C7F"/>
    <w:rsid w:val="003C2F52"/>
    <w:rsid w:val="003C348D"/>
    <w:rsid w:val="003C5D29"/>
    <w:rsid w:val="003C6661"/>
    <w:rsid w:val="003D1250"/>
    <w:rsid w:val="003D1B92"/>
    <w:rsid w:val="003D4991"/>
    <w:rsid w:val="003D5FF9"/>
    <w:rsid w:val="003E09F9"/>
    <w:rsid w:val="003E1BE3"/>
    <w:rsid w:val="003E1FB3"/>
    <w:rsid w:val="003E34D4"/>
    <w:rsid w:val="003E4490"/>
    <w:rsid w:val="003E5711"/>
    <w:rsid w:val="003E63C8"/>
    <w:rsid w:val="003E75D3"/>
    <w:rsid w:val="003E77C9"/>
    <w:rsid w:val="003F1700"/>
    <w:rsid w:val="003F33E0"/>
    <w:rsid w:val="003F3FCB"/>
    <w:rsid w:val="003F5256"/>
    <w:rsid w:val="003F6A28"/>
    <w:rsid w:val="003F76E1"/>
    <w:rsid w:val="003F7F5E"/>
    <w:rsid w:val="00400ACD"/>
    <w:rsid w:val="004010E1"/>
    <w:rsid w:val="004026FB"/>
    <w:rsid w:val="004028FF"/>
    <w:rsid w:val="004037ED"/>
    <w:rsid w:val="004038DF"/>
    <w:rsid w:val="00404137"/>
    <w:rsid w:val="004055FA"/>
    <w:rsid w:val="00406BC4"/>
    <w:rsid w:val="004073C7"/>
    <w:rsid w:val="0040751B"/>
    <w:rsid w:val="00411298"/>
    <w:rsid w:val="00412410"/>
    <w:rsid w:val="00414B6F"/>
    <w:rsid w:val="00415A18"/>
    <w:rsid w:val="004166BD"/>
    <w:rsid w:val="0041705A"/>
    <w:rsid w:val="00421969"/>
    <w:rsid w:val="00422984"/>
    <w:rsid w:val="00422E4A"/>
    <w:rsid w:val="00422FCE"/>
    <w:rsid w:val="004231C6"/>
    <w:rsid w:val="004232C1"/>
    <w:rsid w:val="0042343C"/>
    <w:rsid w:val="00423643"/>
    <w:rsid w:val="004236C4"/>
    <w:rsid w:val="0042575C"/>
    <w:rsid w:val="004264E9"/>
    <w:rsid w:val="004275FC"/>
    <w:rsid w:val="004304A7"/>
    <w:rsid w:val="00431595"/>
    <w:rsid w:val="004316BE"/>
    <w:rsid w:val="00431F94"/>
    <w:rsid w:val="004320DD"/>
    <w:rsid w:val="004327EB"/>
    <w:rsid w:val="004328C9"/>
    <w:rsid w:val="00432929"/>
    <w:rsid w:val="00432D04"/>
    <w:rsid w:val="00432E68"/>
    <w:rsid w:val="004338B9"/>
    <w:rsid w:val="00435086"/>
    <w:rsid w:val="00435944"/>
    <w:rsid w:val="00436554"/>
    <w:rsid w:val="004424D1"/>
    <w:rsid w:val="00442500"/>
    <w:rsid w:val="00442A10"/>
    <w:rsid w:val="0044337D"/>
    <w:rsid w:val="00443412"/>
    <w:rsid w:val="0044376A"/>
    <w:rsid w:val="0044616E"/>
    <w:rsid w:val="00450D31"/>
    <w:rsid w:val="00451BE7"/>
    <w:rsid w:val="00451DDC"/>
    <w:rsid w:val="004526B9"/>
    <w:rsid w:val="00452EB0"/>
    <w:rsid w:val="00453232"/>
    <w:rsid w:val="004536EF"/>
    <w:rsid w:val="00453C43"/>
    <w:rsid w:val="00456233"/>
    <w:rsid w:val="004576F5"/>
    <w:rsid w:val="00460038"/>
    <w:rsid w:val="004604C3"/>
    <w:rsid w:val="00461265"/>
    <w:rsid w:val="00461BB2"/>
    <w:rsid w:val="00464F6F"/>
    <w:rsid w:val="00465738"/>
    <w:rsid w:val="00466A18"/>
    <w:rsid w:val="004679F9"/>
    <w:rsid w:val="00470061"/>
    <w:rsid w:val="0047069F"/>
    <w:rsid w:val="004712F7"/>
    <w:rsid w:val="00471CD7"/>
    <w:rsid w:val="0047385D"/>
    <w:rsid w:val="004739B3"/>
    <w:rsid w:val="00477F81"/>
    <w:rsid w:val="00480AF9"/>
    <w:rsid w:val="00481438"/>
    <w:rsid w:val="00481C2E"/>
    <w:rsid w:val="00482376"/>
    <w:rsid w:val="00483651"/>
    <w:rsid w:val="00483982"/>
    <w:rsid w:val="0048413D"/>
    <w:rsid w:val="00484BF1"/>
    <w:rsid w:val="00485A19"/>
    <w:rsid w:val="004868AC"/>
    <w:rsid w:val="004900F9"/>
    <w:rsid w:val="004902DC"/>
    <w:rsid w:val="004917D7"/>
    <w:rsid w:val="0049225D"/>
    <w:rsid w:val="00492D88"/>
    <w:rsid w:val="004933A7"/>
    <w:rsid w:val="00493D8D"/>
    <w:rsid w:val="00494EFB"/>
    <w:rsid w:val="004950DC"/>
    <w:rsid w:val="00495EDE"/>
    <w:rsid w:val="00496C69"/>
    <w:rsid w:val="004977AF"/>
    <w:rsid w:val="004A0242"/>
    <w:rsid w:val="004A03DE"/>
    <w:rsid w:val="004A0A69"/>
    <w:rsid w:val="004A0C58"/>
    <w:rsid w:val="004A0D98"/>
    <w:rsid w:val="004A1229"/>
    <w:rsid w:val="004A2465"/>
    <w:rsid w:val="004A2932"/>
    <w:rsid w:val="004A2AE1"/>
    <w:rsid w:val="004A2AF9"/>
    <w:rsid w:val="004A3946"/>
    <w:rsid w:val="004A3EB1"/>
    <w:rsid w:val="004A47C6"/>
    <w:rsid w:val="004A4A5A"/>
    <w:rsid w:val="004A6E69"/>
    <w:rsid w:val="004A75C9"/>
    <w:rsid w:val="004B2585"/>
    <w:rsid w:val="004B2D50"/>
    <w:rsid w:val="004B3071"/>
    <w:rsid w:val="004B3FD1"/>
    <w:rsid w:val="004B4183"/>
    <w:rsid w:val="004B5347"/>
    <w:rsid w:val="004B6D83"/>
    <w:rsid w:val="004B76A9"/>
    <w:rsid w:val="004B7897"/>
    <w:rsid w:val="004C1BDA"/>
    <w:rsid w:val="004C23B4"/>
    <w:rsid w:val="004C4436"/>
    <w:rsid w:val="004C4FE9"/>
    <w:rsid w:val="004C5B8E"/>
    <w:rsid w:val="004C6272"/>
    <w:rsid w:val="004C65B4"/>
    <w:rsid w:val="004C67D0"/>
    <w:rsid w:val="004C6B99"/>
    <w:rsid w:val="004D0FBC"/>
    <w:rsid w:val="004D16D2"/>
    <w:rsid w:val="004D26F0"/>
    <w:rsid w:val="004D2BEC"/>
    <w:rsid w:val="004D3D38"/>
    <w:rsid w:val="004D4DF8"/>
    <w:rsid w:val="004D52E4"/>
    <w:rsid w:val="004D548D"/>
    <w:rsid w:val="004D676E"/>
    <w:rsid w:val="004D6F45"/>
    <w:rsid w:val="004D79EB"/>
    <w:rsid w:val="004D7A9C"/>
    <w:rsid w:val="004D7C79"/>
    <w:rsid w:val="004E002A"/>
    <w:rsid w:val="004E06F7"/>
    <w:rsid w:val="004E09EE"/>
    <w:rsid w:val="004E1040"/>
    <w:rsid w:val="004E1A1D"/>
    <w:rsid w:val="004E1C72"/>
    <w:rsid w:val="004E1CC9"/>
    <w:rsid w:val="004E2180"/>
    <w:rsid w:val="004E300C"/>
    <w:rsid w:val="004E38CF"/>
    <w:rsid w:val="004E4BA7"/>
    <w:rsid w:val="004E59F2"/>
    <w:rsid w:val="004E6880"/>
    <w:rsid w:val="004E6B2E"/>
    <w:rsid w:val="004E71B8"/>
    <w:rsid w:val="004E7EE1"/>
    <w:rsid w:val="004E7F4C"/>
    <w:rsid w:val="004F009E"/>
    <w:rsid w:val="004F0C16"/>
    <w:rsid w:val="004F0FEB"/>
    <w:rsid w:val="004F3A32"/>
    <w:rsid w:val="004F3C65"/>
    <w:rsid w:val="004F665E"/>
    <w:rsid w:val="00503878"/>
    <w:rsid w:val="00504AF5"/>
    <w:rsid w:val="00504E07"/>
    <w:rsid w:val="00504E54"/>
    <w:rsid w:val="00507430"/>
    <w:rsid w:val="005105A0"/>
    <w:rsid w:val="00510AAF"/>
    <w:rsid w:val="005110E7"/>
    <w:rsid w:val="00515ADE"/>
    <w:rsid w:val="00517961"/>
    <w:rsid w:val="00517C21"/>
    <w:rsid w:val="0052007B"/>
    <w:rsid w:val="00520B1E"/>
    <w:rsid w:val="00521293"/>
    <w:rsid w:val="00521651"/>
    <w:rsid w:val="00523BF2"/>
    <w:rsid w:val="00524116"/>
    <w:rsid w:val="0053007C"/>
    <w:rsid w:val="005312E7"/>
    <w:rsid w:val="005333A3"/>
    <w:rsid w:val="00533B94"/>
    <w:rsid w:val="00534912"/>
    <w:rsid w:val="00535504"/>
    <w:rsid w:val="00540019"/>
    <w:rsid w:val="0054143D"/>
    <w:rsid w:val="005429F2"/>
    <w:rsid w:val="005447DE"/>
    <w:rsid w:val="00544CDC"/>
    <w:rsid w:val="00546A5F"/>
    <w:rsid w:val="00547161"/>
    <w:rsid w:val="00550554"/>
    <w:rsid w:val="00553F1E"/>
    <w:rsid w:val="00556910"/>
    <w:rsid w:val="00557996"/>
    <w:rsid w:val="005613E9"/>
    <w:rsid w:val="00561B1E"/>
    <w:rsid w:val="00561ED7"/>
    <w:rsid w:val="005625A0"/>
    <w:rsid w:val="00562FCD"/>
    <w:rsid w:val="00567043"/>
    <w:rsid w:val="00567E6B"/>
    <w:rsid w:val="00570557"/>
    <w:rsid w:val="0057175D"/>
    <w:rsid w:val="005717A7"/>
    <w:rsid w:val="0057541B"/>
    <w:rsid w:val="00575DA1"/>
    <w:rsid w:val="005765D6"/>
    <w:rsid w:val="0057692C"/>
    <w:rsid w:val="0057739B"/>
    <w:rsid w:val="005809F7"/>
    <w:rsid w:val="0058127E"/>
    <w:rsid w:val="00582836"/>
    <w:rsid w:val="00582B8E"/>
    <w:rsid w:val="00584535"/>
    <w:rsid w:val="00585276"/>
    <w:rsid w:val="00586806"/>
    <w:rsid w:val="00586FF7"/>
    <w:rsid w:val="00587753"/>
    <w:rsid w:val="005911D6"/>
    <w:rsid w:val="0059160C"/>
    <w:rsid w:val="00591B19"/>
    <w:rsid w:val="00592474"/>
    <w:rsid w:val="0059258F"/>
    <w:rsid w:val="0059289A"/>
    <w:rsid w:val="00592CBF"/>
    <w:rsid w:val="00593A64"/>
    <w:rsid w:val="005A0453"/>
    <w:rsid w:val="005A0F44"/>
    <w:rsid w:val="005A1392"/>
    <w:rsid w:val="005A1E7D"/>
    <w:rsid w:val="005A53F1"/>
    <w:rsid w:val="005A5CAD"/>
    <w:rsid w:val="005A6447"/>
    <w:rsid w:val="005A758C"/>
    <w:rsid w:val="005B38CB"/>
    <w:rsid w:val="005C07B2"/>
    <w:rsid w:val="005C0F2F"/>
    <w:rsid w:val="005C1D86"/>
    <w:rsid w:val="005C2274"/>
    <w:rsid w:val="005C284A"/>
    <w:rsid w:val="005C43A7"/>
    <w:rsid w:val="005C53F1"/>
    <w:rsid w:val="005C56C8"/>
    <w:rsid w:val="005C56D0"/>
    <w:rsid w:val="005C5780"/>
    <w:rsid w:val="005C636D"/>
    <w:rsid w:val="005C6D96"/>
    <w:rsid w:val="005C726C"/>
    <w:rsid w:val="005C73A2"/>
    <w:rsid w:val="005D01C6"/>
    <w:rsid w:val="005D0B60"/>
    <w:rsid w:val="005D0CA7"/>
    <w:rsid w:val="005D0F8F"/>
    <w:rsid w:val="005D3437"/>
    <w:rsid w:val="005D3BDC"/>
    <w:rsid w:val="005D47F6"/>
    <w:rsid w:val="005D5240"/>
    <w:rsid w:val="005D5612"/>
    <w:rsid w:val="005D5634"/>
    <w:rsid w:val="005D6BC6"/>
    <w:rsid w:val="005D6C86"/>
    <w:rsid w:val="005D6F5E"/>
    <w:rsid w:val="005E035C"/>
    <w:rsid w:val="005E09AF"/>
    <w:rsid w:val="005E0B49"/>
    <w:rsid w:val="005E0F6D"/>
    <w:rsid w:val="005E200C"/>
    <w:rsid w:val="005E253E"/>
    <w:rsid w:val="005E2690"/>
    <w:rsid w:val="005E54A0"/>
    <w:rsid w:val="005E5BAD"/>
    <w:rsid w:val="005E5FF3"/>
    <w:rsid w:val="005E66E0"/>
    <w:rsid w:val="005E6D06"/>
    <w:rsid w:val="005E7757"/>
    <w:rsid w:val="005E776C"/>
    <w:rsid w:val="005E788F"/>
    <w:rsid w:val="005E7C5B"/>
    <w:rsid w:val="005F0B52"/>
    <w:rsid w:val="005F0DE1"/>
    <w:rsid w:val="005F24C8"/>
    <w:rsid w:val="005F24FA"/>
    <w:rsid w:val="005F283B"/>
    <w:rsid w:val="005F3BFB"/>
    <w:rsid w:val="005F4180"/>
    <w:rsid w:val="005F4A6B"/>
    <w:rsid w:val="005F5829"/>
    <w:rsid w:val="005F6B57"/>
    <w:rsid w:val="005F71AF"/>
    <w:rsid w:val="006016D8"/>
    <w:rsid w:val="006021F0"/>
    <w:rsid w:val="00602255"/>
    <w:rsid w:val="00603584"/>
    <w:rsid w:val="006048F0"/>
    <w:rsid w:val="00604E3C"/>
    <w:rsid w:val="00607793"/>
    <w:rsid w:val="006110B3"/>
    <w:rsid w:val="0061235D"/>
    <w:rsid w:val="00612C9A"/>
    <w:rsid w:val="0061338C"/>
    <w:rsid w:val="00613A5B"/>
    <w:rsid w:val="00613C5B"/>
    <w:rsid w:val="00613E0D"/>
    <w:rsid w:val="00614343"/>
    <w:rsid w:val="00615977"/>
    <w:rsid w:val="006207DB"/>
    <w:rsid w:val="0062242F"/>
    <w:rsid w:val="006226CE"/>
    <w:rsid w:val="00622740"/>
    <w:rsid w:val="00623840"/>
    <w:rsid w:val="0062445A"/>
    <w:rsid w:val="00625A81"/>
    <w:rsid w:val="00626AB7"/>
    <w:rsid w:val="00631D18"/>
    <w:rsid w:val="00632D36"/>
    <w:rsid w:val="00634C1C"/>
    <w:rsid w:val="00635ABA"/>
    <w:rsid w:val="006361B8"/>
    <w:rsid w:val="006364BC"/>
    <w:rsid w:val="00637164"/>
    <w:rsid w:val="006371B3"/>
    <w:rsid w:val="00637F9A"/>
    <w:rsid w:val="00640C04"/>
    <w:rsid w:val="00644C7B"/>
    <w:rsid w:val="00644ECC"/>
    <w:rsid w:val="006455C8"/>
    <w:rsid w:val="00645D45"/>
    <w:rsid w:val="00646432"/>
    <w:rsid w:val="00647670"/>
    <w:rsid w:val="00650CC7"/>
    <w:rsid w:val="00651185"/>
    <w:rsid w:val="006515AE"/>
    <w:rsid w:val="00651836"/>
    <w:rsid w:val="006525A7"/>
    <w:rsid w:val="00652684"/>
    <w:rsid w:val="00652A01"/>
    <w:rsid w:val="00652E71"/>
    <w:rsid w:val="00654081"/>
    <w:rsid w:val="00654A97"/>
    <w:rsid w:val="00656ACB"/>
    <w:rsid w:val="00656C45"/>
    <w:rsid w:val="00656C4D"/>
    <w:rsid w:val="00657743"/>
    <w:rsid w:val="00657837"/>
    <w:rsid w:val="006603AC"/>
    <w:rsid w:val="00662540"/>
    <w:rsid w:val="00663746"/>
    <w:rsid w:val="00663CC6"/>
    <w:rsid w:val="0066447C"/>
    <w:rsid w:val="00665B7C"/>
    <w:rsid w:val="00666C3D"/>
    <w:rsid w:val="00667646"/>
    <w:rsid w:val="00670B41"/>
    <w:rsid w:val="00670F8A"/>
    <w:rsid w:val="00672025"/>
    <w:rsid w:val="00672A32"/>
    <w:rsid w:val="00672F1C"/>
    <w:rsid w:val="00672FE4"/>
    <w:rsid w:val="00676812"/>
    <w:rsid w:val="00676DE4"/>
    <w:rsid w:val="006809EC"/>
    <w:rsid w:val="00680A8F"/>
    <w:rsid w:val="006822F7"/>
    <w:rsid w:val="00684402"/>
    <w:rsid w:val="00684572"/>
    <w:rsid w:val="00684882"/>
    <w:rsid w:val="0068556C"/>
    <w:rsid w:val="00685AE6"/>
    <w:rsid w:val="00687A50"/>
    <w:rsid w:val="00687B2F"/>
    <w:rsid w:val="00690F5C"/>
    <w:rsid w:val="00692240"/>
    <w:rsid w:val="00692628"/>
    <w:rsid w:val="00692C9A"/>
    <w:rsid w:val="00694101"/>
    <w:rsid w:val="00695292"/>
    <w:rsid w:val="00695E74"/>
    <w:rsid w:val="00696106"/>
    <w:rsid w:val="006973E2"/>
    <w:rsid w:val="00697A3F"/>
    <w:rsid w:val="00697F3F"/>
    <w:rsid w:val="006A02A4"/>
    <w:rsid w:val="006A0BD9"/>
    <w:rsid w:val="006A1254"/>
    <w:rsid w:val="006A32E0"/>
    <w:rsid w:val="006A39DA"/>
    <w:rsid w:val="006A47D3"/>
    <w:rsid w:val="006A5BCA"/>
    <w:rsid w:val="006A620A"/>
    <w:rsid w:val="006A6FCB"/>
    <w:rsid w:val="006A7728"/>
    <w:rsid w:val="006B014B"/>
    <w:rsid w:val="006B0867"/>
    <w:rsid w:val="006B0C06"/>
    <w:rsid w:val="006B2DA1"/>
    <w:rsid w:val="006B5435"/>
    <w:rsid w:val="006B6102"/>
    <w:rsid w:val="006B6414"/>
    <w:rsid w:val="006B6F09"/>
    <w:rsid w:val="006C1267"/>
    <w:rsid w:val="006C192F"/>
    <w:rsid w:val="006C26E8"/>
    <w:rsid w:val="006C3877"/>
    <w:rsid w:val="006C4967"/>
    <w:rsid w:val="006C4CD9"/>
    <w:rsid w:val="006C565D"/>
    <w:rsid w:val="006C6C94"/>
    <w:rsid w:val="006D128E"/>
    <w:rsid w:val="006D1469"/>
    <w:rsid w:val="006D1CA6"/>
    <w:rsid w:val="006D1F37"/>
    <w:rsid w:val="006D3225"/>
    <w:rsid w:val="006D3464"/>
    <w:rsid w:val="006D36DF"/>
    <w:rsid w:val="006D4176"/>
    <w:rsid w:val="006D53BA"/>
    <w:rsid w:val="006D6987"/>
    <w:rsid w:val="006D6D70"/>
    <w:rsid w:val="006D7307"/>
    <w:rsid w:val="006E001B"/>
    <w:rsid w:val="006E093F"/>
    <w:rsid w:val="006E0C40"/>
    <w:rsid w:val="006E0C8F"/>
    <w:rsid w:val="006E1F62"/>
    <w:rsid w:val="006E212C"/>
    <w:rsid w:val="006E47FC"/>
    <w:rsid w:val="006E4E12"/>
    <w:rsid w:val="006E527B"/>
    <w:rsid w:val="006E6A29"/>
    <w:rsid w:val="006E6E53"/>
    <w:rsid w:val="006E70D6"/>
    <w:rsid w:val="006F08E8"/>
    <w:rsid w:val="006F330A"/>
    <w:rsid w:val="006F4B22"/>
    <w:rsid w:val="006F4F16"/>
    <w:rsid w:val="006F58FB"/>
    <w:rsid w:val="006F736C"/>
    <w:rsid w:val="006F79D3"/>
    <w:rsid w:val="00700069"/>
    <w:rsid w:val="00703A0C"/>
    <w:rsid w:val="00704A6B"/>
    <w:rsid w:val="00705911"/>
    <w:rsid w:val="007074EE"/>
    <w:rsid w:val="007113F1"/>
    <w:rsid w:val="00711C13"/>
    <w:rsid w:val="00712180"/>
    <w:rsid w:val="0071338C"/>
    <w:rsid w:val="00713C65"/>
    <w:rsid w:val="00716603"/>
    <w:rsid w:val="007171D2"/>
    <w:rsid w:val="00717C07"/>
    <w:rsid w:val="00720172"/>
    <w:rsid w:val="007227B7"/>
    <w:rsid w:val="00722C63"/>
    <w:rsid w:val="007230FC"/>
    <w:rsid w:val="00723113"/>
    <w:rsid w:val="007244B7"/>
    <w:rsid w:val="00724AAC"/>
    <w:rsid w:val="00725E07"/>
    <w:rsid w:val="00726803"/>
    <w:rsid w:val="007270E8"/>
    <w:rsid w:val="00727BA1"/>
    <w:rsid w:val="00730167"/>
    <w:rsid w:val="00730B3F"/>
    <w:rsid w:val="0073167E"/>
    <w:rsid w:val="0073242A"/>
    <w:rsid w:val="007329C1"/>
    <w:rsid w:val="00734589"/>
    <w:rsid w:val="00735435"/>
    <w:rsid w:val="00735C7E"/>
    <w:rsid w:val="00737A06"/>
    <w:rsid w:val="00740C35"/>
    <w:rsid w:val="00741474"/>
    <w:rsid w:val="00744DB7"/>
    <w:rsid w:val="00745621"/>
    <w:rsid w:val="0075201B"/>
    <w:rsid w:val="00752746"/>
    <w:rsid w:val="00752C2F"/>
    <w:rsid w:val="00753E15"/>
    <w:rsid w:val="0075437C"/>
    <w:rsid w:val="00754BDD"/>
    <w:rsid w:val="00756CC1"/>
    <w:rsid w:val="007579F7"/>
    <w:rsid w:val="00757B4C"/>
    <w:rsid w:val="00757C01"/>
    <w:rsid w:val="0076056E"/>
    <w:rsid w:val="0076077C"/>
    <w:rsid w:val="00762E9A"/>
    <w:rsid w:val="00763109"/>
    <w:rsid w:val="00765D34"/>
    <w:rsid w:val="00770C6B"/>
    <w:rsid w:val="0077206B"/>
    <w:rsid w:val="00772327"/>
    <w:rsid w:val="00772997"/>
    <w:rsid w:val="00772ADF"/>
    <w:rsid w:val="00773021"/>
    <w:rsid w:val="0077370C"/>
    <w:rsid w:val="00773EA8"/>
    <w:rsid w:val="0077534C"/>
    <w:rsid w:val="00775FB4"/>
    <w:rsid w:val="00776283"/>
    <w:rsid w:val="00777CB1"/>
    <w:rsid w:val="00777FFE"/>
    <w:rsid w:val="00781DDD"/>
    <w:rsid w:val="0078206E"/>
    <w:rsid w:val="0078283C"/>
    <w:rsid w:val="00782AC8"/>
    <w:rsid w:val="00783FBE"/>
    <w:rsid w:val="007848AD"/>
    <w:rsid w:val="00785DBC"/>
    <w:rsid w:val="0079017E"/>
    <w:rsid w:val="007931A9"/>
    <w:rsid w:val="007934B5"/>
    <w:rsid w:val="0079376B"/>
    <w:rsid w:val="00793951"/>
    <w:rsid w:val="0079539A"/>
    <w:rsid w:val="00795FAB"/>
    <w:rsid w:val="007962CD"/>
    <w:rsid w:val="007A0288"/>
    <w:rsid w:val="007A076A"/>
    <w:rsid w:val="007A3295"/>
    <w:rsid w:val="007A32D4"/>
    <w:rsid w:val="007A4DFB"/>
    <w:rsid w:val="007A52A0"/>
    <w:rsid w:val="007A6C43"/>
    <w:rsid w:val="007A70B1"/>
    <w:rsid w:val="007A732D"/>
    <w:rsid w:val="007B0659"/>
    <w:rsid w:val="007B2F93"/>
    <w:rsid w:val="007B40C7"/>
    <w:rsid w:val="007B4154"/>
    <w:rsid w:val="007B44C7"/>
    <w:rsid w:val="007B4D3C"/>
    <w:rsid w:val="007B4F73"/>
    <w:rsid w:val="007B4FE0"/>
    <w:rsid w:val="007B531F"/>
    <w:rsid w:val="007B59CC"/>
    <w:rsid w:val="007B5CB2"/>
    <w:rsid w:val="007B67C3"/>
    <w:rsid w:val="007B7C3A"/>
    <w:rsid w:val="007C01D7"/>
    <w:rsid w:val="007C0BE7"/>
    <w:rsid w:val="007C1D34"/>
    <w:rsid w:val="007C276E"/>
    <w:rsid w:val="007C404F"/>
    <w:rsid w:val="007C4277"/>
    <w:rsid w:val="007C52E9"/>
    <w:rsid w:val="007C599D"/>
    <w:rsid w:val="007C680B"/>
    <w:rsid w:val="007C682A"/>
    <w:rsid w:val="007C6CF0"/>
    <w:rsid w:val="007C7296"/>
    <w:rsid w:val="007C77CA"/>
    <w:rsid w:val="007C7E47"/>
    <w:rsid w:val="007D0963"/>
    <w:rsid w:val="007D156B"/>
    <w:rsid w:val="007D3B42"/>
    <w:rsid w:val="007D488B"/>
    <w:rsid w:val="007D5D20"/>
    <w:rsid w:val="007D66BB"/>
    <w:rsid w:val="007D7514"/>
    <w:rsid w:val="007D7673"/>
    <w:rsid w:val="007D76DA"/>
    <w:rsid w:val="007E0F3D"/>
    <w:rsid w:val="007E1087"/>
    <w:rsid w:val="007E12D0"/>
    <w:rsid w:val="007E2B3C"/>
    <w:rsid w:val="007E359E"/>
    <w:rsid w:val="007E4075"/>
    <w:rsid w:val="007E5EE4"/>
    <w:rsid w:val="007E6203"/>
    <w:rsid w:val="007E6C2B"/>
    <w:rsid w:val="007F02AA"/>
    <w:rsid w:val="007F0DD8"/>
    <w:rsid w:val="007F10FF"/>
    <w:rsid w:val="007F296F"/>
    <w:rsid w:val="007F40B8"/>
    <w:rsid w:val="007F49E9"/>
    <w:rsid w:val="007F577F"/>
    <w:rsid w:val="007F5F18"/>
    <w:rsid w:val="008013FF"/>
    <w:rsid w:val="008014AC"/>
    <w:rsid w:val="00801898"/>
    <w:rsid w:val="0080364B"/>
    <w:rsid w:val="008038BA"/>
    <w:rsid w:val="00804564"/>
    <w:rsid w:val="00810074"/>
    <w:rsid w:val="008105D6"/>
    <w:rsid w:val="00810DE5"/>
    <w:rsid w:val="00811E32"/>
    <w:rsid w:val="008132B1"/>
    <w:rsid w:val="00817ACB"/>
    <w:rsid w:val="0082010B"/>
    <w:rsid w:val="00820AF7"/>
    <w:rsid w:val="0082122C"/>
    <w:rsid w:val="00824C12"/>
    <w:rsid w:val="00825B62"/>
    <w:rsid w:val="00827511"/>
    <w:rsid w:val="0083258C"/>
    <w:rsid w:val="0083280D"/>
    <w:rsid w:val="0083363A"/>
    <w:rsid w:val="00833EE0"/>
    <w:rsid w:val="0083603D"/>
    <w:rsid w:val="00836324"/>
    <w:rsid w:val="00837308"/>
    <w:rsid w:val="00840C23"/>
    <w:rsid w:val="008419C4"/>
    <w:rsid w:val="00842E52"/>
    <w:rsid w:val="008433E9"/>
    <w:rsid w:val="00843508"/>
    <w:rsid w:val="00843C3F"/>
    <w:rsid w:val="00845499"/>
    <w:rsid w:val="00850E67"/>
    <w:rsid w:val="00851839"/>
    <w:rsid w:val="0085368F"/>
    <w:rsid w:val="00854950"/>
    <w:rsid w:val="00854F10"/>
    <w:rsid w:val="00855700"/>
    <w:rsid w:val="00855A57"/>
    <w:rsid w:val="0085787B"/>
    <w:rsid w:val="00860F1F"/>
    <w:rsid w:val="00863681"/>
    <w:rsid w:val="008636E1"/>
    <w:rsid w:val="008666DC"/>
    <w:rsid w:val="0086673F"/>
    <w:rsid w:val="00867B10"/>
    <w:rsid w:val="0087079F"/>
    <w:rsid w:val="0087121E"/>
    <w:rsid w:val="0087228F"/>
    <w:rsid w:val="008722BC"/>
    <w:rsid w:val="0087234C"/>
    <w:rsid w:val="00872FF9"/>
    <w:rsid w:val="00873212"/>
    <w:rsid w:val="00874125"/>
    <w:rsid w:val="0087436F"/>
    <w:rsid w:val="00876FFE"/>
    <w:rsid w:val="00877749"/>
    <w:rsid w:val="008825B9"/>
    <w:rsid w:val="00882C2E"/>
    <w:rsid w:val="00885C70"/>
    <w:rsid w:val="00885F9D"/>
    <w:rsid w:val="008869EA"/>
    <w:rsid w:val="008871B8"/>
    <w:rsid w:val="00890792"/>
    <w:rsid w:val="008907CA"/>
    <w:rsid w:val="008911E2"/>
    <w:rsid w:val="008931AB"/>
    <w:rsid w:val="00894C08"/>
    <w:rsid w:val="00895406"/>
    <w:rsid w:val="008956CA"/>
    <w:rsid w:val="00895CE9"/>
    <w:rsid w:val="008965AC"/>
    <w:rsid w:val="00896E90"/>
    <w:rsid w:val="00896F85"/>
    <w:rsid w:val="008A24D0"/>
    <w:rsid w:val="008A2AB6"/>
    <w:rsid w:val="008A411A"/>
    <w:rsid w:val="008A413A"/>
    <w:rsid w:val="008A422F"/>
    <w:rsid w:val="008A46B4"/>
    <w:rsid w:val="008A4CBA"/>
    <w:rsid w:val="008A4FA8"/>
    <w:rsid w:val="008A5F40"/>
    <w:rsid w:val="008A658E"/>
    <w:rsid w:val="008B0350"/>
    <w:rsid w:val="008B2976"/>
    <w:rsid w:val="008B3518"/>
    <w:rsid w:val="008B4586"/>
    <w:rsid w:val="008B4B8E"/>
    <w:rsid w:val="008B53BE"/>
    <w:rsid w:val="008B5606"/>
    <w:rsid w:val="008B726F"/>
    <w:rsid w:val="008B7883"/>
    <w:rsid w:val="008B7C97"/>
    <w:rsid w:val="008C088C"/>
    <w:rsid w:val="008C0A48"/>
    <w:rsid w:val="008C1BE9"/>
    <w:rsid w:val="008C1F79"/>
    <w:rsid w:val="008C2B88"/>
    <w:rsid w:val="008C3C9B"/>
    <w:rsid w:val="008C3F07"/>
    <w:rsid w:val="008C4832"/>
    <w:rsid w:val="008C5AD4"/>
    <w:rsid w:val="008C6259"/>
    <w:rsid w:val="008C62D9"/>
    <w:rsid w:val="008C755B"/>
    <w:rsid w:val="008D029C"/>
    <w:rsid w:val="008D0956"/>
    <w:rsid w:val="008D350C"/>
    <w:rsid w:val="008D4DC1"/>
    <w:rsid w:val="008D58D9"/>
    <w:rsid w:val="008D7334"/>
    <w:rsid w:val="008D7AF3"/>
    <w:rsid w:val="008E109A"/>
    <w:rsid w:val="008E1471"/>
    <w:rsid w:val="008E3F38"/>
    <w:rsid w:val="008E41BE"/>
    <w:rsid w:val="008E4EBF"/>
    <w:rsid w:val="008E578E"/>
    <w:rsid w:val="008E6F70"/>
    <w:rsid w:val="008E70A3"/>
    <w:rsid w:val="008E7BD2"/>
    <w:rsid w:val="008F197F"/>
    <w:rsid w:val="008F1E25"/>
    <w:rsid w:val="008F2334"/>
    <w:rsid w:val="008F3607"/>
    <w:rsid w:val="008F4F72"/>
    <w:rsid w:val="008F5488"/>
    <w:rsid w:val="009003C9"/>
    <w:rsid w:val="00903277"/>
    <w:rsid w:val="00904554"/>
    <w:rsid w:val="00904768"/>
    <w:rsid w:val="00904FE7"/>
    <w:rsid w:val="009074BA"/>
    <w:rsid w:val="00912459"/>
    <w:rsid w:val="00912731"/>
    <w:rsid w:val="00912741"/>
    <w:rsid w:val="009130BF"/>
    <w:rsid w:val="00914286"/>
    <w:rsid w:val="00914EF3"/>
    <w:rsid w:val="00914FC4"/>
    <w:rsid w:val="0091551A"/>
    <w:rsid w:val="00916EC1"/>
    <w:rsid w:val="00920E78"/>
    <w:rsid w:val="009217D4"/>
    <w:rsid w:val="00922FA4"/>
    <w:rsid w:val="00923016"/>
    <w:rsid w:val="00923EF1"/>
    <w:rsid w:val="00925CDC"/>
    <w:rsid w:val="0092649F"/>
    <w:rsid w:val="0092742F"/>
    <w:rsid w:val="009279FD"/>
    <w:rsid w:val="00930384"/>
    <w:rsid w:val="00930A6A"/>
    <w:rsid w:val="0093172A"/>
    <w:rsid w:val="009325A1"/>
    <w:rsid w:val="00932A89"/>
    <w:rsid w:val="00932DBA"/>
    <w:rsid w:val="00933825"/>
    <w:rsid w:val="0093422B"/>
    <w:rsid w:val="00934843"/>
    <w:rsid w:val="00934F5A"/>
    <w:rsid w:val="009378D1"/>
    <w:rsid w:val="00937ACA"/>
    <w:rsid w:val="009400E7"/>
    <w:rsid w:val="009406C8"/>
    <w:rsid w:val="00940E74"/>
    <w:rsid w:val="00941214"/>
    <w:rsid w:val="009418EB"/>
    <w:rsid w:val="0094465B"/>
    <w:rsid w:val="00946AE0"/>
    <w:rsid w:val="00946FE1"/>
    <w:rsid w:val="009479E0"/>
    <w:rsid w:val="00950D13"/>
    <w:rsid w:val="009515ED"/>
    <w:rsid w:val="009516DD"/>
    <w:rsid w:val="00952D74"/>
    <w:rsid w:val="009534B8"/>
    <w:rsid w:val="00953F1D"/>
    <w:rsid w:val="00954C31"/>
    <w:rsid w:val="009551FD"/>
    <w:rsid w:val="0095560B"/>
    <w:rsid w:val="00960835"/>
    <w:rsid w:val="00963A93"/>
    <w:rsid w:val="0096419B"/>
    <w:rsid w:val="00964CAC"/>
    <w:rsid w:val="00964F7A"/>
    <w:rsid w:val="00965F1B"/>
    <w:rsid w:val="00966046"/>
    <w:rsid w:val="00966493"/>
    <w:rsid w:val="009665BA"/>
    <w:rsid w:val="00967460"/>
    <w:rsid w:val="00967FDC"/>
    <w:rsid w:val="009703FE"/>
    <w:rsid w:val="00970AE2"/>
    <w:rsid w:val="009710E9"/>
    <w:rsid w:val="00971931"/>
    <w:rsid w:val="009723A3"/>
    <w:rsid w:val="00972517"/>
    <w:rsid w:val="00972FB0"/>
    <w:rsid w:val="009737C2"/>
    <w:rsid w:val="00973975"/>
    <w:rsid w:val="00973E7A"/>
    <w:rsid w:val="00975198"/>
    <w:rsid w:val="00976260"/>
    <w:rsid w:val="009762EA"/>
    <w:rsid w:val="00981294"/>
    <w:rsid w:val="009813DC"/>
    <w:rsid w:val="00981D05"/>
    <w:rsid w:val="00981DE4"/>
    <w:rsid w:val="00981EF4"/>
    <w:rsid w:val="00982AC3"/>
    <w:rsid w:val="009830ED"/>
    <w:rsid w:val="00983160"/>
    <w:rsid w:val="0098480F"/>
    <w:rsid w:val="00987578"/>
    <w:rsid w:val="009877F4"/>
    <w:rsid w:val="00987A38"/>
    <w:rsid w:val="00990B24"/>
    <w:rsid w:val="00990E27"/>
    <w:rsid w:val="0099171D"/>
    <w:rsid w:val="00992251"/>
    <w:rsid w:val="0099249F"/>
    <w:rsid w:val="0099396C"/>
    <w:rsid w:val="0099587B"/>
    <w:rsid w:val="0099673D"/>
    <w:rsid w:val="009969ED"/>
    <w:rsid w:val="009974CF"/>
    <w:rsid w:val="00997ED0"/>
    <w:rsid w:val="009A11AF"/>
    <w:rsid w:val="009A1FDA"/>
    <w:rsid w:val="009A2AB2"/>
    <w:rsid w:val="009A3320"/>
    <w:rsid w:val="009A3DC9"/>
    <w:rsid w:val="009A41AF"/>
    <w:rsid w:val="009A50A4"/>
    <w:rsid w:val="009A5DFC"/>
    <w:rsid w:val="009B10C4"/>
    <w:rsid w:val="009B2784"/>
    <w:rsid w:val="009B3604"/>
    <w:rsid w:val="009B3819"/>
    <w:rsid w:val="009B662C"/>
    <w:rsid w:val="009B6F7B"/>
    <w:rsid w:val="009B7370"/>
    <w:rsid w:val="009C2872"/>
    <w:rsid w:val="009C3145"/>
    <w:rsid w:val="009C46E5"/>
    <w:rsid w:val="009C4E06"/>
    <w:rsid w:val="009C5CE9"/>
    <w:rsid w:val="009C775E"/>
    <w:rsid w:val="009D25D5"/>
    <w:rsid w:val="009D3100"/>
    <w:rsid w:val="009D3D65"/>
    <w:rsid w:val="009D3E6B"/>
    <w:rsid w:val="009D403D"/>
    <w:rsid w:val="009D482E"/>
    <w:rsid w:val="009D4886"/>
    <w:rsid w:val="009D5A54"/>
    <w:rsid w:val="009D630F"/>
    <w:rsid w:val="009D74EF"/>
    <w:rsid w:val="009D77A7"/>
    <w:rsid w:val="009E03D3"/>
    <w:rsid w:val="009E2B19"/>
    <w:rsid w:val="009E322E"/>
    <w:rsid w:val="009E3AAC"/>
    <w:rsid w:val="009E5269"/>
    <w:rsid w:val="009E5651"/>
    <w:rsid w:val="009E6776"/>
    <w:rsid w:val="009E7010"/>
    <w:rsid w:val="009E7FB7"/>
    <w:rsid w:val="009F1174"/>
    <w:rsid w:val="009F152B"/>
    <w:rsid w:val="009F1A7D"/>
    <w:rsid w:val="009F1D63"/>
    <w:rsid w:val="009F1EC5"/>
    <w:rsid w:val="009F303C"/>
    <w:rsid w:val="009F3A40"/>
    <w:rsid w:val="009F3FAD"/>
    <w:rsid w:val="009F4012"/>
    <w:rsid w:val="009F5B64"/>
    <w:rsid w:val="009F5FB5"/>
    <w:rsid w:val="009F6118"/>
    <w:rsid w:val="009F6423"/>
    <w:rsid w:val="009F6A08"/>
    <w:rsid w:val="009F76ED"/>
    <w:rsid w:val="00A000B3"/>
    <w:rsid w:val="00A00A4E"/>
    <w:rsid w:val="00A00C9D"/>
    <w:rsid w:val="00A00D51"/>
    <w:rsid w:val="00A01B2B"/>
    <w:rsid w:val="00A02361"/>
    <w:rsid w:val="00A024EE"/>
    <w:rsid w:val="00A0354F"/>
    <w:rsid w:val="00A03FDA"/>
    <w:rsid w:val="00A04EF2"/>
    <w:rsid w:val="00A0582D"/>
    <w:rsid w:val="00A05B77"/>
    <w:rsid w:val="00A0766F"/>
    <w:rsid w:val="00A076BF"/>
    <w:rsid w:val="00A07A7F"/>
    <w:rsid w:val="00A1127E"/>
    <w:rsid w:val="00A11762"/>
    <w:rsid w:val="00A1201E"/>
    <w:rsid w:val="00A12673"/>
    <w:rsid w:val="00A12CBB"/>
    <w:rsid w:val="00A14845"/>
    <w:rsid w:val="00A15561"/>
    <w:rsid w:val="00A15A78"/>
    <w:rsid w:val="00A15D3F"/>
    <w:rsid w:val="00A21FF5"/>
    <w:rsid w:val="00A24100"/>
    <w:rsid w:val="00A26B79"/>
    <w:rsid w:val="00A2728F"/>
    <w:rsid w:val="00A315A9"/>
    <w:rsid w:val="00A34B46"/>
    <w:rsid w:val="00A35BE3"/>
    <w:rsid w:val="00A36CCB"/>
    <w:rsid w:val="00A37254"/>
    <w:rsid w:val="00A41107"/>
    <w:rsid w:val="00A41C43"/>
    <w:rsid w:val="00A42565"/>
    <w:rsid w:val="00A42AA0"/>
    <w:rsid w:val="00A42E04"/>
    <w:rsid w:val="00A4423B"/>
    <w:rsid w:val="00A44ABB"/>
    <w:rsid w:val="00A45E6A"/>
    <w:rsid w:val="00A45EF0"/>
    <w:rsid w:val="00A46FF7"/>
    <w:rsid w:val="00A47A01"/>
    <w:rsid w:val="00A50281"/>
    <w:rsid w:val="00A50BBF"/>
    <w:rsid w:val="00A50F4F"/>
    <w:rsid w:val="00A518EF"/>
    <w:rsid w:val="00A523DA"/>
    <w:rsid w:val="00A54EE9"/>
    <w:rsid w:val="00A55055"/>
    <w:rsid w:val="00A55062"/>
    <w:rsid w:val="00A5539B"/>
    <w:rsid w:val="00A564C4"/>
    <w:rsid w:val="00A56BFB"/>
    <w:rsid w:val="00A57F65"/>
    <w:rsid w:val="00A6017D"/>
    <w:rsid w:val="00A60551"/>
    <w:rsid w:val="00A6075F"/>
    <w:rsid w:val="00A62965"/>
    <w:rsid w:val="00A639CC"/>
    <w:rsid w:val="00A6426C"/>
    <w:rsid w:val="00A64BAB"/>
    <w:rsid w:val="00A66CF2"/>
    <w:rsid w:val="00A70C93"/>
    <w:rsid w:val="00A70E49"/>
    <w:rsid w:val="00A71AE1"/>
    <w:rsid w:val="00A72880"/>
    <w:rsid w:val="00A72B9D"/>
    <w:rsid w:val="00A72C46"/>
    <w:rsid w:val="00A73278"/>
    <w:rsid w:val="00A74C93"/>
    <w:rsid w:val="00A77D55"/>
    <w:rsid w:val="00A77E90"/>
    <w:rsid w:val="00A80CB2"/>
    <w:rsid w:val="00A8120A"/>
    <w:rsid w:val="00A81536"/>
    <w:rsid w:val="00A8195D"/>
    <w:rsid w:val="00A81B65"/>
    <w:rsid w:val="00A82D6C"/>
    <w:rsid w:val="00A82E4D"/>
    <w:rsid w:val="00A8427E"/>
    <w:rsid w:val="00A84942"/>
    <w:rsid w:val="00A84A09"/>
    <w:rsid w:val="00A85564"/>
    <w:rsid w:val="00A86AC0"/>
    <w:rsid w:val="00A86B6C"/>
    <w:rsid w:val="00A86C2B"/>
    <w:rsid w:val="00A86CBA"/>
    <w:rsid w:val="00A87364"/>
    <w:rsid w:val="00A879E0"/>
    <w:rsid w:val="00A87EB1"/>
    <w:rsid w:val="00A9110D"/>
    <w:rsid w:val="00A9276B"/>
    <w:rsid w:val="00A940A7"/>
    <w:rsid w:val="00A94626"/>
    <w:rsid w:val="00A95FED"/>
    <w:rsid w:val="00A962F0"/>
    <w:rsid w:val="00A96506"/>
    <w:rsid w:val="00A96FFE"/>
    <w:rsid w:val="00A97A74"/>
    <w:rsid w:val="00AA1551"/>
    <w:rsid w:val="00AA2135"/>
    <w:rsid w:val="00AA291E"/>
    <w:rsid w:val="00AA31CB"/>
    <w:rsid w:val="00AA42D8"/>
    <w:rsid w:val="00AA4BF1"/>
    <w:rsid w:val="00AA50CB"/>
    <w:rsid w:val="00AA5C7F"/>
    <w:rsid w:val="00AA66CA"/>
    <w:rsid w:val="00AA6A61"/>
    <w:rsid w:val="00AA75CA"/>
    <w:rsid w:val="00AA7757"/>
    <w:rsid w:val="00AA7D15"/>
    <w:rsid w:val="00AB0478"/>
    <w:rsid w:val="00AB1777"/>
    <w:rsid w:val="00AB1BCE"/>
    <w:rsid w:val="00AB2797"/>
    <w:rsid w:val="00AB3C0E"/>
    <w:rsid w:val="00AB3C75"/>
    <w:rsid w:val="00AB4269"/>
    <w:rsid w:val="00AB496E"/>
    <w:rsid w:val="00AB4AC3"/>
    <w:rsid w:val="00AB5294"/>
    <w:rsid w:val="00AB5F87"/>
    <w:rsid w:val="00AB60B9"/>
    <w:rsid w:val="00AC0E57"/>
    <w:rsid w:val="00AC2246"/>
    <w:rsid w:val="00AC34D0"/>
    <w:rsid w:val="00AC43EC"/>
    <w:rsid w:val="00AC6930"/>
    <w:rsid w:val="00AC6F17"/>
    <w:rsid w:val="00AD08A8"/>
    <w:rsid w:val="00AD2005"/>
    <w:rsid w:val="00AD4FB7"/>
    <w:rsid w:val="00AD5112"/>
    <w:rsid w:val="00AD60C4"/>
    <w:rsid w:val="00AD6284"/>
    <w:rsid w:val="00AD79E7"/>
    <w:rsid w:val="00AD7CEE"/>
    <w:rsid w:val="00AE0017"/>
    <w:rsid w:val="00AE3324"/>
    <w:rsid w:val="00AE4DD6"/>
    <w:rsid w:val="00AE6076"/>
    <w:rsid w:val="00AE68C2"/>
    <w:rsid w:val="00AE70F7"/>
    <w:rsid w:val="00AE73CC"/>
    <w:rsid w:val="00AE7F06"/>
    <w:rsid w:val="00AF12ED"/>
    <w:rsid w:val="00AF18C2"/>
    <w:rsid w:val="00AF1BB7"/>
    <w:rsid w:val="00AF1CB7"/>
    <w:rsid w:val="00AF32D5"/>
    <w:rsid w:val="00AF4736"/>
    <w:rsid w:val="00AF4E84"/>
    <w:rsid w:val="00AF536E"/>
    <w:rsid w:val="00AF5B61"/>
    <w:rsid w:val="00AF5FB7"/>
    <w:rsid w:val="00AF6906"/>
    <w:rsid w:val="00AF6CF8"/>
    <w:rsid w:val="00AF721F"/>
    <w:rsid w:val="00B001AD"/>
    <w:rsid w:val="00B011AD"/>
    <w:rsid w:val="00B014DB"/>
    <w:rsid w:val="00B04528"/>
    <w:rsid w:val="00B056E4"/>
    <w:rsid w:val="00B0598C"/>
    <w:rsid w:val="00B05EAC"/>
    <w:rsid w:val="00B064DB"/>
    <w:rsid w:val="00B0661A"/>
    <w:rsid w:val="00B073B0"/>
    <w:rsid w:val="00B1006F"/>
    <w:rsid w:val="00B106D8"/>
    <w:rsid w:val="00B109DA"/>
    <w:rsid w:val="00B11008"/>
    <w:rsid w:val="00B11634"/>
    <w:rsid w:val="00B11AB8"/>
    <w:rsid w:val="00B11C5F"/>
    <w:rsid w:val="00B11CA1"/>
    <w:rsid w:val="00B1264D"/>
    <w:rsid w:val="00B13877"/>
    <w:rsid w:val="00B14513"/>
    <w:rsid w:val="00B147CB"/>
    <w:rsid w:val="00B1533D"/>
    <w:rsid w:val="00B163AE"/>
    <w:rsid w:val="00B17758"/>
    <w:rsid w:val="00B20C0F"/>
    <w:rsid w:val="00B21FAA"/>
    <w:rsid w:val="00B22426"/>
    <w:rsid w:val="00B2253D"/>
    <w:rsid w:val="00B22CF4"/>
    <w:rsid w:val="00B22DEB"/>
    <w:rsid w:val="00B230EC"/>
    <w:rsid w:val="00B255C8"/>
    <w:rsid w:val="00B256D9"/>
    <w:rsid w:val="00B259AA"/>
    <w:rsid w:val="00B26D66"/>
    <w:rsid w:val="00B26EF7"/>
    <w:rsid w:val="00B2794F"/>
    <w:rsid w:val="00B27CB8"/>
    <w:rsid w:val="00B31C60"/>
    <w:rsid w:val="00B346AA"/>
    <w:rsid w:val="00B368FE"/>
    <w:rsid w:val="00B37AAC"/>
    <w:rsid w:val="00B41291"/>
    <w:rsid w:val="00B41354"/>
    <w:rsid w:val="00B41D1E"/>
    <w:rsid w:val="00B437A2"/>
    <w:rsid w:val="00B43AD7"/>
    <w:rsid w:val="00B47B82"/>
    <w:rsid w:val="00B47C7F"/>
    <w:rsid w:val="00B50359"/>
    <w:rsid w:val="00B50652"/>
    <w:rsid w:val="00B510BC"/>
    <w:rsid w:val="00B51773"/>
    <w:rsid w:val="00B5198C"/>
    <w:rsid w:val="00B523F9"/>
    <w:rsid w:val="00B5287E"/>
    <w:rsid w:val="00B53982"/>
    <w:rsid w:val="00B542EE"/>
    <w:rsid w:val="00B5462D"/>
    <w:rsid w:val="00B54D03"/>
    <w:rsid w:val="00B54FC2"/>
    <w:rsid w:val="00B60BEA"/>
    <w:rsid w:val="00B624F8"/>
    <w:rsid w:val="00B627CF"/>
    <w:rsid w:val="00B63759"/>
    <w:rsid w:val="00B638A2"/>
    <w:rsid w:val="00B63D0E"/>
    <w:rsid w:val="00B64065"/>
    <w:rsid w:val="00B64D2B"/>
    <w:rsid w:val="00B65030"/>
    <w:rsid w:val="00B652D0"/>
    <w:rsid w:val="00B656CC"/>
    <w:rsid w:val="00B6722F"/>
    <w:rsid w:val="00B715F8"/>
    <w:rsid w:val="00B72E8C"/>
    <w:rsid w:val="00B746CF"/>
    <w:rsid w:val="00B74B6C"/>
    <w:rsid w:val="00B75B0B"/>
    <w:rsid w:val="00B75BE8"/>
    <w:rsid w:val="00B75D94"/>
    <w:rsid w:val="00B76703"/>
    <w:rsid w:val="00B76886"/>
    <w:rsid w:val="00B77AAE"/>
    <w:rsid w:val="00B82262"/>
    <w:rsid w:val="00B826AD"/>
    <w:rsid w:val="00B82717"/>
    <w:rsid w:val="00B841A3"/>
    <w:rsid w:val="00B849C8"/>
    <w:rsid w:val="00B85B33"/>
    <w:rsid w:val="00B860FA"/>
    <w:rsid w:val="00B87013"/>
    <w:rsid w:val="00B87E47"/>
    <w:rsid w:val="00B90C87"/>
    <w:rsid w:val="00B91264"/>
    <w:rsid w:val="00B91526"/>
    <w:rsid w:val="00B91945"/>
    <w:rsid w:val="00B9212A"/>
    <w:rsid w:val="00B92873"/>
    <w:rsid w:val="00B92B91"/>
    <w:rsid w:val="00B936BC"/>
    <w:rsid w:val="00B93EF0"/>
    <w:rsid w:val="00B947A7"/>
    <w:rsid w:val="00B95064"/>
    <w:rsid w:val="00B95490"/>
    <w:rsid w:val="00B95738"/>
    <w:rsid w:val="00B95798"/>
    <w:rsid w:val="00B9650B"/>
    <w:rsid w:val="00B971DC"/>
    <w:rsid w:val="00BA0F61"/>
    <w:rsid w:val="00BA1D0D"/>
    <w:rsid w:val="00BA21D5"/>
    <w:rsid w:val="00BA32C1"/>
    <w:rsid w:val="00BA350E"/>
    <w:rsid w:val="00BA3597"/>
    <w:rsid w:val="00BA3682"/>
    <w:rsid w:val="00BA49C4"/>
    <w:rsid w:val="00BA561F"/>
    <w:rsid w:val="00BA5985"/>
    <w:rsid w:val="00BA6741"/>
    <w:rsid w:val="00BA6CB0"/>
    <w:rsid w:val="00BA6CEB"/>
    <w:rsid w:val="00BA7263"/>
    <w:rsid w:val="00BB234D"/>
    <w:rsid w:val="00BB287B"/>
    <w:rsid w:val="00BB5BFB"/>
    <w:rsid w:val="00BB5CE5"/>
    <w:rsid w:val="00BB66D7"/>
    <w:rsid w:val="00BB6C4A"/>
    <w:rsid w:val="00BB7208"/>
    <w:rsid w:val="00BC057F"/>
    <w:rsid w:val="00BC08AB"/>
    <w:rsid w:val="00BC1D48"/>
    <w:rsid w:val="00BC2407"/>
    <w:rsid w:val="00BC2EDD"/>
    <w:rsid w:val="00BC37DC"/>
    <w:rsid w:val="00BC5657"/>
    <w:rsid w:val="00BC6617"/>
    <w:rsid w:val="00BC68DE"/>
    <w:rsid w:val="00BC703C"/>
    <w:rsid w:val="00BC726F"/>
    <w:rsid w:val="00BC7399"/>
    <w:rsid w:val="00BC7600"/>
    <w:rsid w:val="00BC797E"/>
    <w:rsid w:val="00BD0A17"/>
    <w:rsid w:val="00BD0AA8"/>
    <w:rsid w:val="00BD193E"/>
    <w:rsid w:val="00BD2D09"/>
    <w:rsid w:val="00BD3E3F"/>
    <w:rsid w:val="00BD5877"/>
    <w:rsid w:val="00BD632E"/>
    <w:rsid w:val="00BD7439"/>
    <w:rsid w:val="00BE055C"/>
    <w:rsid w:val="00BE1711"/>
    <w:rsid w:val="00BE1BE8"/>
    <w:rsid w:val="00BE1FDF"/>
    <w:rsid w:val="00BE2C40"/>
    <w:rsid w:val="00BE4052"/>
    <w:rsid w:val="00BE4606"/>
    <w:rsid w:val="00BE49BF"/>
    <w:rsid w:val="00BE4A87"/>
    <w:rsid w:val="00BE4BE3"/>
    <w:rsid w:val="00BE7640"/>
    <w:rsid w:val="00BF06D8"/>
    <w:rsid w:val="00BF097F"/>
    <w:rsid w:val="00BF1031"/>
    <w:rsid w:val="00BF1581"/>
    <w:rsid w:val="00BF28C9"/>
    <w:rsid w:val="00BF39CC"/>
    <w:rsid w:val="00BF4475"/>
    <w:rsid w:val="00BF4C83"/>
    <w:rsid w:val="00BF59D6"/>
    <w:rsid w:val="00BF7543"/>
    <w:rsid w:val="00BF7BFF"/>
    <w:rsid w:val="00C002AC"/>
    <w:rsid w:val="00C00745"/>
    <w:rsid w:val="00C02DCC"/>
    <w:rsid w:val="00C034A4"/>
    <w:rsid w:val="00C04784"/>
    <w:rsid w:val="00C05E3A"/>
    <w:rsid w:val="00C0711F"/>
    <w:rsid w:val="00C074C3"/>
    <w:rsid w:val="00C10748"/>
    <w:rsid w:val="00C10BD2"/>
    <w:rsid w:val="00C11954"/>
    <w:rsid w:val="00C135A5"/>
    <w:rsid w:val="00C142B5"/>
    <w:rsid w:val="00C14899"/>
    <w:rsid w:val="00C1635B"/>
    <w:rsid w:val="00C20F00"/>
    <w:rsid w:val="00C21C7D"/>
    <w:rsid w:val="00C220F6"/>
    <w:rsid w:val="00C22A56"/>
    <w:rsid w:val="00C23A54"/>
    <w:rsid w:val="00C24554"/>
    <w:rsid w:val="00C24851"/>
    <w:rsid w:val="00C24BA5"/>
    <w:rsid w:val="00C2599C"/>
    <w:rsid w:val="00C30745"/>
    <w:rsid w:val="00C30C46"/>
    <w:rsid w:val="00C313BB"/>
    <w:rsid w:val="00C3184F"/>
    <w:rsid w:val="00C31B04"/>
    <w:rsid w:val="00C324BA"/>
    <w:rsid w:val="00C328BB"/>
    <w:rsid w:val="00C333A0"/>
    <w:rsid w:val="00C346DB"/>
    <w:rsid w:val="00C35248"/>
    <w:rsid w:val="00C35392"/>
    <w:rsid w:val="00C357A6"/>
    <w:rsid w:val="00C36382"/>
    <w:rsid w:val="00C36F4B"/>
    <w:rsid w:val="00C37224"/>
    <w:rsid w:val="00C37CA0"/>
    <w:rsid w:val="00C37D20"/>
    <w:rsid w:val="00C41448"/>
    <w:rsid w:val="00C41A92"/>
    <w:rsid w:val="00C42175"/>
    <w:rsid w:val="00C4241C"/>
    <w:rsid w:val="00C4451C"/>
    <w:rsid w:val="00C44857"/>
    <w:rsid w:val="00C45CBD"/>
    <w:rsid w:val="00C46791"/>
    <w:rsid w:val="00C46F18"/>
    <w:rsid w:val="00C47EF1"/>
    <w:rsid w:val="00C50258"/>
    <w:rsid w:val="00C502C9"/>
    <w:rsid w:val="00C504A8"/>
    <w:rsid w:val="00C5175A"/>
    <w:rsid w:val="00C51881"/>
    <w:rsid w:val="00C51D7F"/>
    <w:rsid w:val="00C5233B"/>
    <w:rsid w:val="00C5288D"/>
    <w:rsid w:val="00C52E58"/>
    <w:rsid w:val="00C531F3"/>
    <w:rsid w:val="00C5348B"/>
    <w:rsid w:val="00C53F36"/>
    <w:rsid w:val="00C54695"/>
    <w:rsid w:val="00C54D8E"/>
    <w:rsid w:val="00C5543A"/>
    <w:rsid w:val="00C557A8"/>
    <w:rsid w:val="00C5616F"/>
    <w:rsid w:val="00C561A0"/>
    <w:rsid w:val="00C56804"/>
    <w:rsid w:val="00C575D0"/>
    <w:rsid w:val="00C60979"/>
    <w:rsid w:val="00C6122C"/>
    <w:rsid w:val="00C6123B"/>
    <w:rsid w:val="00C62D30"/>
    <w:rsid w:val="00C64607"/>
    <w:rsid w:val="00C65379"/>
    <w:rsid w:val="00C65F40"/>
    <w:rsid w:val="00C660EE"/>
    <w:rsid w:val="00C66790"/>
    <w:rsid w:val="00C67565"/>
    <w:rsid w:val="00C67DCF"/>
    <w:rsid w:val="00C70A08"/>
    <w:rsid w:val="00C70A7D"/>
    <w:rsid w:val="00C71DC3"/>
    <w:rsid w:val="00C7285C"/>
    <w:rsid w:val="00C72911"/>
    <w:rsid w:val="00C73884"/>
    <w:rsid w:val="00C73AB2"/>
    <w:rsid w:val="00C766FD"/>
    <w:rsid w:val="00C76A9F"/>
    <w:rsid w:val="00C7703D"/>
    <w:rsid w:val="00C7751C"/>
    <w:rsid w:val="00C77A07"/>
    <w:rsid w:val="00C77D16"/>
    <w:rsid w:val="00C80539"/>
    <w:rsid w:val="00C825F1"/>
    <w:rsid w:val="00C829C5"/>
    <w:rsid w:val="00C82DA2"/>
    <w:rsid w:val="00C838AD"/>
    <w:rsid w:val="00C8406B"/>
    <w:rsid w:val="00C8499E"/>
    <w:rsid w:val="00C85A5B"/>
    <w:rsid w:val="00C86910"/>
    <w:rsid w:val="00C86F35"/>
    <w:rsid w:val="00C87032"/>
    <w:rsid w:val="00C878B7"/>
    <w:rsid w:val="00CA0C33"/>
    <w:rsid w:val="00CA0DA7"/>
    <w:rsid w:val="00CA10E3"/>
    <w:rsid w:val="00CA10E4"/>
    <w:rsid w:val="00CA2AA5"/>
    <w:rsid w:val="00CA44DA"/>
    <w:rsid w:val="00CA5750"/>
    <w:rsid w:val="00CB02A5"/>
    <w:rsid w:val="00CB037F"/>
    <w:rsid w:val="00CB1C66"/>
    <w:rsid w:val="00CB1EE7"/>
    <w:rsid w:val="00CB218C"/>
    <w:rsid w:val="00CB2779"/>
    <w:rsid w:val="00CB4C70"/>
    <w:rsid w:val="00CB4EDC"/>
    <w:rsid w:val="00CB7B08"/>
    <w:rsid w:val="00CB7B7C"/>
    <w:rsid w:val="00CC0A59"/>
    <w:rsid w:val="00CC4812"/>
    <w:rsid w:val="00CC5EA0"/>
    <w:rsid w:val="00CC66EF"/>
    <w:rsid w:val="00CC6FB7"/>
    <w:rsid w:val="00CD2319"/>
    <w:rsid w:val="00CD2953"/>
    <w:rsid w:val="00CD2B70"/>
    <w:rsid w:val="00CD2BEA"/>
    <w:rsid w:val="00CD3C3B"/>
    <w:rsid w:val="00CD7FC3"/>
    <w:rsid w:val="00CE05B2"/>
    <w:rsid w:val="00CE1477"/>
    <w:rsid w:val="00CE1494"/>
    <w:rsid w:val="00CE2EA6"/>
    <w:rsid w:val="00CE5539"/>
    <w:rsid w:val="00CE6006"/>
    <w:rsid w:val="00CE6A00"/>
    <w:rsid w:val="00CE751E"/>
    <w:rsid w:val="00CF0AB9"/>
    <w:rsid w:val="00CF2861"/>
    <w:rsid w:val="00CF2945"/>
    <w:rsid w:val="00CF2ED2"/>
    <w:rsid w:val="00CF306D"/>
    <w:rsid w:val="00CF5CB2"/>
    <w:rsid w:val="00CF673C"/>
    <w:rsid w:val="00CF7950"/>
    <w:rsid w:val="00D009A9"/>
    <w:rsid w:val="00D00FE9"/>
    <w:rsid w:val="00D03E17"/>
    <w:rsid w:val="00D03E4A"/>
    <w:rsid w:val="00D04290"/>
    <w:rsid w:val="00D04C89"/>
    <w:rsid w:val="00D05168"/>
    <w:rsid w:val="00D05365"/>
    <w:rsid w:val="00D060EA"/>
    <w:rsid w:val="00D06467"/>
    <w:rsid w:val="00D06937"/>
    <w:rsid w:val="00D06DBD"/>
    <w:rsid w:val="00D07651"/>
    <w:rsid w:val="00D07A65"/>
    <w:rsid w:val="00D10623"/>
    <w:rsid w:val="00D10F8A"/>
    <w:rsid w:val="00D11512"/>
    <w:rsid w:val="00D119DA"/>
    <w:rsid w:val="00D11AAE"/>
    <w:rsid w:val="00D11ADD"/>
    <w:rsid w:val="00D12450"/>
    <w:rsid w:val="00D13BDB"/>
    <w:rsid w:val="00D14C33"/>
    <w:rsid w:val="00D1679F"/>
    <w:rsid w:val="00D17752"/>
    <w:rsid w:val="00D17CB8"/>
    <w:rsid w:val="00D20C2C"/>
    <w:rsid w:val="00D20DB0"/>
    <w:rsid w:val="00D212E2"/>
    <w:rsid w:val="00D212EB"/>
    <w:rsid w:val="00D2258F"/>
    <w:rsid w:val="00D23CE8"/>
    <w:rsid w:val="00D23E63"/>
    <w:rsid w:val="00D24530"/>
    <w:rsid w:val="00D250AF"/>
    <w:rsid w:val="00D25DBA"/>
    <w:rsid w:val="00D25F3C"/>
    <w:rsid w:val="00D26EBF"/>
    <w:rsid w:val="00D27304"/>
    <w:rsid w:val="00D300F7"/>
    <w:rsid w:val="00D305A9"/>
    <w:rsid w:val="00D30622"/>
    <w:rsid w:val="00D31F9F"/>
    <w:rsid w:val="00D3279C"/>
    <w:rsid w:val="00D33181"/>
    <w:rsid w:val="00D3465C"/>
    <w:rsid w:val="00D346A0"/>
    <w:rsid w:val="00D359FD"/>
    <w:rsid w:val="00D360D7"/>
    <w:rsid w:val="00D36B3A"/>
    <w:rsid w:val="00D36D06"/>
    <w:rsid w:val="00D370D1"/>
    <w:rsid w:val="00D401D1"/>
    <w:rsid w:val="00D40CDB"/>
    <w:rsid w:val="00D412C8"/>
    <w:rsid w:val="00D41872"/>
    <w:rsid w:val="00D43CED"/>
    <w:rsid w:val="00D448FC"/>
    <w:rsid w:val="00D45769"/>
    <w:rsid w:val="00D4581E"/>
    <w:rsid w:val="00D45BC9"/>
    <w:rsid w:val="00D46160"/>
    <w:rsid w:val="00D50CDB"/>
    <w:rsid w:val="00D50E5C"/>
    <w:rsid w:val="00D54257"/>
    <w:rsid w:val="00D548DA"/>
    <w:rsid w:val="00D54FCF"/>
    <w:rsid w:val="00D6010C"/>
    <w:rsid w:val="00D60925"/>
    <w:rsid w:val="00D62129"/>
    <w:rsid w:val="00D62308"/>
    <w:rsid w:val="00D62C88"/>
    <w:rsid w:val="00D6593B"/>
    <w:rsid w:val="00D67295"/>
    <w:rsid w:val="00D70DEF"/>
    <w:rsid w:val="00D7119F"/>
    <w:rsid w:val="00D71A3D"/>
    <w:rsid w:val="00D722BA"/>
    <w:rsid w:val="00D72729"/>
    <w:rsid w:val="00D72BC8"/>
    <w:rsid w:val="00D73147"/>
    <w:rsid w:val="00D735F9"/>
    <w:rsid w:val="00D75C63"/>
    <w:rsid w:val="00D76365"/>
    <w:rsid w:val="00D81013"/>
    <w:rsid w:val="00D81499"/>
    <w:rsid w:val="00D8540C"/>
    <w:rsid w:val="00D90911"/>
    <w:rsid w:val="00D90A32"/>
    <w:rsid w:val="00D91390"/>
    <w:rsid w:val="00D91C2A"/>
    <w:rsid w:val="00D91CC7"/>
    <w:rsid w:val="00D923A9"/>
    <w:rsid w:val="00D93FBE"/>
    <w:rsid w:val="00D944FB"/>
    <w:rsid w:val="00D9582E"/>
    <w:rsid w:val="00D964B8"/>
    <w:rsid w:val="00D96A76"/>
    <w:rsid w:val="00D970A5"/>
    <w:rsid w:val="00D97543"/>
    <w:rsid w:val="00DA0CEB"/>
    <w:rsid w:val="00DA101F"/>
    <w:rsid w:val="00DA11F7"/>
    <w:rsid w:val="00DA1CDB"/>
    <w:rsid w:val="00DA20FE"/>
    <w:rsid w:val="00DA38C4"/>
    <w:rsid w:val="00DA463A"/>
    <w:rsid w:val="00DA4B61"/>
    <w:rsid w:val="00DA675C"/>
    <w:rsid w:val="00DA6AB2"/>
    <w:rsid w:val="00DA6AE4"/>
    <w:rsid w:val="00DA6FCB"/>
    <w:rsid w:val="00DA7E27"/>
    <w:rsid w:val="00DB180F"/>
    <w:rsid w:val="00DB2F70"/>
    <w:rsid w:val="00DB39F0"/>
    <w:rsid w:val="00DB47D7"/>
    <w:rsid w:val="00DB5158"/>
    <w:rsid w:val="00DB7797"/>
    <w:rsid w:val="00DC086B"/>
    <w:rsid w:val="00DC0BAA"/>
    <w:rsid w:val="00DC100E"/>
    <w:rsid w:val="00DC30BB"/>
    <w:rsid w:val="00DC4FD6"/>
    <w:rsid w:val="00DC59C7"/>
    <w:rsid w:val="00DC6F23"/>
    <w:rsid w:val="00DC7E0D"/>
    <w:rsid w:val="00DD0195"/>
    <w:rsid w:val="00DD0794"/>
    <w:rsid w:val="00DD10B6"/>
    <w:rsid w:val="00DD145A"/>
    <w:rsid w:val="00DD1D96"/>
    <w:rsid w:val="00DD4DCF"/>
    <w:rsid w:val="00DD5EE1"/>
    <w:rsid w:val="00DD6140"/>
    <w:rsid w:val="00DD66E8"/>
    <w:rsid w:val="00DD6864"/>
    <w:rsid w:val="00DD73B8"/>
    <w:rsid w:val="00DD742A"/>
    <w:rsid w:val="00DD79BD"/>
    <w:rsid w:val="00DD7D23"/>
    <w:rsid w:val="00DD7E12"/>
    <w:rsid w:val="00DE0DDE"/>
    <w:rsid w:val="00DE1795"/>
    <w:rsid w:val="00DE1CA2"/>
    <w:rsid w:val="00DE3DB8"/>
    <w:rsid w:val="00DE4E28"/>
    <w:rsid w:val="00DE5544"/>
    <w:rsid w:val="00DE71E6"/>
    <w:rsid w:val="00DE7478"/>
    <w:rsid w:val="00DE7727"/>
    <w:rsid w:val="00DE7F3A"/>
    <w:rsid w:val="00DF2592"/>
    <w:rsid w:val="00DF2DC4"/>
    <w:rsid w:val="00DF3200"/>
    <w:rsid w:val="00DF3D9D"/>
    <w:rsid w:val="00DF46D7"/>
    <w:rsid w:val="00DF5B48"/>
    <w:rsid w:val="00DF6B94"/>
    <w:rsid w:val="00DF7FF9"/>
    <w:rsid w:val="00E00A1C"/>
    <w:rsid w:val="00E00C72"/>
    <w:rsid w:val="00E02246"/>
    <w:rsid w:val="00E02E3F"/>
    <w:rsid w:val="00E03CDB"/>
    <w:rsid w:val="00E03E87"/>
    <w:rsid w:val="00E040E8"/>
    <w:rsid w:val="00E06B4C"/>
    <w:rsid w:val="00E06F72"/>
    <w:rsid w:val="00E070A3"/>
    <w:rsid w:val="00E07CEB"/>
    <w:rsid w:val="00E07E21"/>
    <w:rsid w:val="00E1001F"/>
    <w:rsid w:val="00E11DA3"/>
    <w:rsid w:val="00E121EC"/>
    <w:rsid w:val="00E12BD2"/>
    <w:rsid w:val="00E13640"/>
    <w:rsid w:val="00E1407F"/>
    <w:rsid w:val="00E17B69"/>
    <w:rsid w:val="00E208DB"/>
    <w:rsid w:val="00E20981"/>
    <w:rsid w:val="00E209F7"/>
    <w:rsid w:val="00E20FE2"/>
    <w:rsid w:val="00E21034"/>
    <w:rsid w:val="00E2342B"/>
    <w:rsid w:val="00E23A74"/>
    <w:rsid w:val="00E253F9"/>
    <w:rsid w:val="00E33222"/>
    <w:rsid w:val="00E3402A"/>
    <w:rsid w:val="00E34948"/>
    <w:rsid w:val="00E368B8"/>
    <w:rsid w:val="00E36FA4"/>
    <w:rsid w:val="00E4050C"/>
    <w:rsid w:val="00E405F0"/>
    <w:rsid w:val="00E40631"/>
    <w:rsid w:val="00E413E7"/>
    <w:rsid w:val="00E42F5B"/>
    <w:rsid w:val="00E431DB"/>
    <w:rsid w:val="00E45264"/>
    <w:rsid w:val="00E4549B"/>
    <w:rsid w:val="00E4639C"/>
    <w:rsid w:val="00E4678E"/>
    <w:rsid w:val="00E46CD5"/>
    <w:rsid w:val="00E4724F"/>
    <w:rsid w:val="00E51E22"/>
    <w:rsid w:val="00E54012"/>
    <w:rsid w:val="00E5578D"/>
    <w:rsid w:val="00E55CF8"/>
    <w:rsid w:val="00E57B6F"/>
    <w:rsid w:val="00E61114"/>
    <w:rsid w:val="00E61244"/>
    <w:rsid w:val="00E61CB2"/>
    <w:rsid w:val="00E628BA"/>
    <w:rsid w:val="00E62AB8"/>
    <w:rsid w:val="00E6699D"/>
    <w:rsid w:val="00E71DFE"/>
    <w:rsid w:val="00E72558"/>
    <w:rsid w:val="00E726C1"/>
    <w:rsid w:val="00E73F8A"/>
    <w:rsid w:val="00E75878"/>
    <w:rsid w:val="00E7593A"/>
    <w:rsid w:val="00E7649A"/>
    <w:rsid w:val="00E765F3"/>
    <w:rsid w:val="00E77521"/>
    <w:rsid w:val="00E77B29"/>
    <w:rsid w:val="00E80061"/>
    <w:rsid w:val="00E80E07"/>
    <w:rsid w:val="00E81D23"/>
    <w:rsid w:val="00E824A2"/>
    <w:rsid w:val="00E83FBD"/>
    <w:rsid w:val="00E85171"/>
    <w:rsid w:val="00E8546D"/>
    <w:rsid w:val="00E8597D"/>
    <w:rsid w:val="00E859F1"/>
    <w:rsid w:val="00E8635B"/>
    <w:rsid w:val="00E86B1E"/>
    <w:rsid w:val="00E86E3A"/>
    <w:rsid w:val="00E873AB"/>
    <w:rsid w:val="00E908B8"/>
    <w:rsid w:val="00E9170F"/>
    <w:rsid w:val="00E922C2"/>
    <w:rsid w:val="00E92C9B"/>
    <w:rsid w:val="00E930D5"/>
    <w:rsid w:val="00E95DE7"/>
    <w:rsid w:val="00E96B2A"/>
    <w:rsid w:val="00E96E8E"/>
    <w:rsid w:val="00EA04F6"/>
    <w:rsid w:val="00EA100A"/>
    <w:rsid w:val="00EA2683"/>
    <w:rsid w:val="00EA3878"/>
    <w:rsid w:val="00EA3FA6"/>
    <w:rsid w:val="00EA4FB8"/>
    <w:rsid w:val="00EA7F4A"/>
    <w:rsid w:val="00EB139A"/>
    <w:rsid w:val="00EB1485"/>
    <w:rsid w:val="00EB2835"/>
    <w:rsid w:val="00EB3EED"/>
    <w:rsid w:val="00EB4488"/>
    <w:rsid w:val="00EB576B"/>
    <w:rsid w:val="00EB6015"/>
    <w:rsid w:val="00EB72DC"/>
    <w:rsid w:val="00EC1B77"/>
    <w:rsid w:val="00EC1FDB"/>
    <w:rsid w:val="00EC206D"/>
    <w:rsid w:val="00EC2337"/>
    <w:rsid w:val="00EC50CF"/>
    <w:rsid w:val="00EC5775"/>
    <w:rsid w:val="00EC7F24"/>
    <w:rsid w:val="00ED1B01"/>
    <w:rsid w:val="00ED2D57"/>
    <w:rsid w:val="00ED4750"/>
    <w:rsid w:val="00ED5EAA"/>
    <w:rsid w:val="00ED6C00"/>
    <w:rsid w:val="00ED7880"/>
    <w:rsid w:val="00EE00B1"/>
    <w:rsid w:val="00EE1F38"/>
    <w:rsid w:val="00EE3E97"/>
    <w:rsid w:val="00EE626E"/>
    <w:rsid w:val="00EE67F5"/>
    <w:rsid w:val="00EF10C9"/>
    <w:rsid w:val="00EF112E"/>
    <w:rsid w:val="00EF1801"/>
    <w:rsid w:val="00EF28A6"/>
    <w:rsid w:val="00EF2AA2"/>
    <w:rsid w:val="00EF2C35"/>
    <w:rsid w:val="00EF3DD4"/>
    <w:rsid w:val="00EF4269"/>
    <w:rsid w:val="00EF57C0"/>
    <w:rsid w:val="00EF5E5C"/>
    <w:rsid w:val="00F011E7"/>
    <w:rsid w:val="00F02604"/>
    <w:rsid w:val="00F03942"/>
    <w:rsid w:val="00F05C41"/>
    <w:rsid w:val="00F05E5B"/>
    <w:rsid w:val="00F06208"/>
    <w:rsid w:val="00F068A3"/>
    <w:rsid w:val="00F06DEF"/>
    <w:rsid w:val="00F10991"/>
    <w:rsid w:val="00F10DE6"/>
    <w:rsid w:val="00F11786"/>
    <w:rsid w:val="00F122EC"/>
    <w:rsid w:val="00F22339"/>
    <w:rsid w:val="00F24E42"/>
    <w:rsid w:val="00F2549A"/>
    <w:rsid w:val="00F25967"/>
    <w:rsid w:val="00F3003D"/>
    <w:rsid w:val="00F3015F"/>
    <w:rsid w:val="00F303F1"/>
    <w:rsid w:val="00F303F2"/>
    <w:rsid w:val="00F30873"/>
    <w:rsid w:val="00F31721"/>
    <w:rsid w:val="00F319FD"/>
    <w:rsid w:val="00F31D5C"/>
    <w:rsid w:val="00F32050"/>
    <w:rsid w:val="00F32661"/>
    <w:rsid w:val="00F32E64"/>
    <w:rsid w:val="00F33630"/>
    <w:rsid w:val="00F340D1"/>
    <w:rsid w:val="00F34A85"/>
    <w:rsid w:val="00F3607D"/>
    <w:rsid w:val="00F36606"/>
    <w:rsid w:val="00F40715"/>
    <w:rsid w:val="00F40A59"/>
    <w:rsid w:val="00F40BD8"/>
    <w:rsid w:val="00F4305A"/>
    <w:rsid w:val="00F43CBF"/>
    <w:rsid w:val="00F458E3"/>
    <w:rsid w:val="00F47480"/>
    <w:rsid w:val="00F47B33"/>
    <w:rsid w:val="00F50902"/>
    <w:rsid w:val="00F51976"/>
    <w:rsid w:val="00F52E0F"/>
    <w:rsid w:val="00F53CF7"/>
    <w:rsid w:val="00F5419B"/>
    <w:rsid w:val="00F541D7"/>
    <w:rsid w:val="00F56118"/>
    <w:rsid w:val="00F565D0"/>
    <w:rsid w:val="00F57EA4"/>
    <w:rsid w:val="00F604AA"/>
    <w:rsid w:val="00F60551"/>
    <w:rsid w:val="00F6104F"/>
    <w:rsid w:val="00F61A69"/>
    <w:rsid w:val="00F62239"/>
    <w:rsid w:val="00F62D49"/>
    <w:rsid w:val="00F63099"/>
    <w:rsid w:val="00F63F2A"/>
    <w:rsid w:val="00F6446D"/>
    <w:rsid w:val="00F64DE9"/>
    <w:rsid w:val="00F64F09"/>
    <w:rsid w:val="00F67288"/>
    <w:rsid w:val="00F676F2"/>
    <w:rsid w:val="00F67FFA"/>
    <w:rsid w:val="00F72C04"/>
    <w:rsid w:val="00F746CB"/>
    <w:rsid w:val="00F7504F"/>
    <w:rsid w:val="00F7552A"/>
    <w:rsid w:val="00F8148D"/>
    <w:rsid w:val="00F81975"/>
    <w:rsid w:val="00F81ACA"/>
    <w:rsid w:val="00F8243D"/>
    <w:rsid w:val="00F82E7C"/>
    <w:rsid w:val="00F84D27"/>
    <w:rsid w:val="00F85177"/>
    <w:rsid w:val="00F86334"/>
    <w:rsid w:val="00F86E58"/>
    <w:rsid w:val="00F87E71"/>
    <w:rsid w:val="00F90271"/>
    <w:rsid w:val="00F92D2C"/>
    <w:rsid w:val="00F93F3E"/>
    <w:rsid w:val="00F9543B"/>
    <w:rsid w:val="00F955B2"/>
    <w:rsid w:val="00F95AF7"/>
    <w:rsid w:val="00F96FF1"/>
    <w:rsid w:val="00F979D1"/>
    <w:rsid w:val="00F97C08"/>
    <w:rsid w:val="00FA2004"/>
    <w:rsid w:val="00FA2040"/>
    <w:rsid w:val="00FA57D1"/>
    <w:rsid w:val="00FA7F8E"/>
    <w:rsid w:val="00FB1460"/>
    <w:rsid w:val="00FB1D32"/>
    <w:rsid w:val="00FB22FC"/>
    <w:rsid w:val="00FB3C58"/>
    <w:rsid w:val="00FB3C6D"/>
    <w:rsid w:val="00FB5F50"/>
    <w:rsid w:val="00FB6ECA"/>
    <w:rsid w:val="00FC0074"/>
    <w:rsid w:val="00FC0B7E"/>
    <w:rsid w:val="00FC16B4"/>
    <w:rsid w:val="00FC2D22"/>
    <w:rsid w:val="00FC3547"/>
    <w:rsid w:val="00FC3D3A"/>
    <w:rsid w:val="00FC52C5"/>
    <w:rsid w:val="00FC6D17"/>
    <w:rsid w:val="00FC6D50"/>
    <w:rsid w:val="00FC6E5C"/>
    <w:rsid w:val="00FC773B"/>
    <w:rsid w:val="00FD0074"/>
    <w:rsid w:val="00FD028B"/>
    <w:rsid w:val="00FD0C79"/>
    <w:rsid w:val="00FD1325"/>
    <w:rsid w:val="00FD1ABA"/>
    <w:rsid w:val="00FD1B69"/>
    <w:rsid w:val="00FD3DC2"/>
    <w:rsid w:val="00FD4C2A"/>
    <w:rsid w:val="00FD5C92"/>
    <w:rsid w:val="00FD66CB"/>
    <w:rsid w:val="00FD7209"/>
    <w:rsid w:val="00FD7F23"/>
    <w:rsid w:val="00FE0031"/>
    <w:rsid w:val="00FE0972"/>
    <w:rsid w:val="00FE0B4F"/>
    <w:rsid w:val="00FE5891"/>
    <w:rsid w:val="00FE5CE9"/>
    <w:rsid w:val="00FE6961"/>
    <w:rsid w:val="00FE7EA3"/>
    <w:rsid w:val="00FF03E7"/>
    <w:rsid w:val="00FF28A2"/>
    <w:rsid w:val="00FF36C4"/>
    <w:rsid w:val="00FF3DC1"/>
    <w:rsid w:val="00FF405D"/>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5C3ADDD1"/>
  <w15:docId w15:val="{D965DCE8-CA92-4919-A0A8-F6BEE4D32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40E8"/>
  </w:style>
  <w:style w:type="paragraph" w:styleId="1">
    <w:name w:val="heading 1"/>
    <w:basedOn w:val="a1"/>
    <w:next w:val="a0"/>
    <w:link w:val="11"/>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0"/>
    <w:next w:val="a0"/>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0"/>
    <w:next w:val="a0"/>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0"/>
    <w:next w:val="a0"/>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0"/>
    <w:next w:val="a0"/>
    <w:link w:val="70"/>
    <w:uiPriority w:val="9"/>
    <w:semiHidden/>
    <w:unhideWhenUsed/>
    <w:qFormat/>
    <w:rsid w:val="001F5F1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0"/>
    <w:link w:val="a6"/>
    <w:unhideWhenUsed/>
    <w:qFormat/>
    <w:rsid w:val="008C2B88"/>
    <w:pPr>
      <w:spacing w:after="0" w:line="240" w:lineRule="auto"/>
    </w:pPr>
    <w:rPr>
      <w:sz w:val="20"/>
      <w:szCs w:val="20"/>
    </w:rPr>
  </w:style>
  <w:style w:type="character" w:customStyle="1" w:styleId="a6">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5"/>
    <w:uiPriority w:val="99"/>
    <w:rsid w:val="008C2B88"/>
    <w:rPr>
      <w:sz w:val="20"/>
      <w:szCs w:val="20"/>
    </w:rPr>
  </w:style>
  <w:style w:type="character" w:styleId="a7">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basedOn w:val="a2"/>
    <w:uiPriority w:val="99"/>
    <w:unhideWhenUsed/>
    <w:qFormat/>
    <w:rsid w:val="008C2B88"/>
    <w:rPr>
      <w:vertAlign w:val="superscript"/>
    </w:rPr>
  </w:style>
  <w:style w:type="paragraph" w:styleId="a8">
    <w:name w:val="Normal Indent"/>
    <w:basedOn w:val="a0"/>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9">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0"/>
    <w:link w:val="aa"/>
    <w:uiPriority w:val="34"/>
    <w:qFormat/>
    <w:rsid w:val="008C2B88"/>
    <w:pPr>
      <w:ind w:left="720"/>
      <w:contextualSpacing/>
    </w:pPr>
  </w:style>
  <w:style w:type="paragraph" w:styleId="ab">
    <w:name w:val="footer"/>
    <w:basedOn w:val="a0"/>
    <w:link w:val="ac"/>
    <w:uiPriority w:val="99"/>
    <w:unhideWhenUsed/>
    <w:rsid w:val="008C2B88"/>
    <w:pPr>
      <w:tabs>
        <w:tab w:val="center" w:pos="4677"/>
        <w:tab w:val="right" w:pos="9355"/>
      </w:tabs>
      <w:spacing w:after="0" w:line="240" w:lineRule="auto"/>
    </w:pPr>
  </w:style>
  <w:style w:type="character" w:customStyle="1" w:styleId="ac">
    <w:name w:val="Нижний колонтитул Знак"/>
    <w:basedOn w:val="a2"/>
    <w:link w:val="ab"/>
    <w:uiPriority w:val="99"/>
    <w:rsid w:val="008C2B88"/>
  </w:style>
  <w:style w:type="character" w:styleId="ad">
    <w:name w:val="page number"/>
    <w:rsid w:val="008C2B88"/>
    <w:rPr>
      <w:rFonts w:ascii="Arial" w:hAnsi="Arial"/>
      <w:sz w:val="16"/>
    </w:rPr>
  </w:style>
  <w:style w:type="paragraph" w:styleId="ae">
    <w:name w:val="Body Text Indent"/>
    <w:basedOn w:val="a0"/>
    <w:link w:val="af"/>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f">
    <w:name w:val="Основной текст с отступом Знак"/>
    <w:basedOn w:val="a2"/>
    <w:link w:val="ae"/>
    <w:semiHidden/>
    <w:rsid w:val="008C2B88"/>
    <w:rPr>
      <w:rFonts w:ascii="Gazeta Titul" w:eastAsia="Times New Roman" w:hAnsi="Gazeta Titul" w:cs="Times New Roman"/>
      <w:sz w:val="24"/>
      <w:szCs w:val="20"/>
      <w:lang w:eastAsia="zh-CN"/>
    </w:rPr>
  </w:style>
  <w:style w:type="paragraph" w:customStyle="1" w:styleId="MyList1">
    <w:name w:val="My List 1"/>
    <w:basedOn w:val="a0"/>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0"/>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1">
    <w:name w:val="Normal (Web)"/>
    <w:basedOn w:val="a0"/>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0"/>
    <w:link w:val="af1"/>
    <w:uiPriority w:val="99"/>
    <w:semiHidden/>
    <w:unhideWhenUsed/>
    <w:rsid w:val="001A274C"/>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2"/>
    <w:link w:val="2"/>
    <w:uiPriority w:val="9"/>
    <w:semiHidden/>
    <w:rsid w:val="00F5419B"/>
    <w:rPr>
      <w:rFonts w:asciiTheme="majorHAnsi" w:eastAsiaTheme="majorEastAsia" w:hAnsiTheme="majorHAnsi" w:cstheme="majorBidi"/>
      <w:b/>
      <w:bCs/>
      <w:color w:val="4F81BD" w:themeColor="accent1"/>
      <w:sz w:val="26"/>
      <w:szCs w:val="26"/>
    </w:rPr>
  </w:style>
  <w:style w:type="paragraph" w:styleId="af2">
    <w:name w:val="header"/>
    <w:basedOn w:val="a0"/>
    <w:link w:val="af3"/>
    <w:uiPriority w:val="99"/>
    <w:unhideWhenUsed/>
    <w:rsid w:val="00165D2A"/>
    <w:pPr>
      <w:tabs>
        <w:tab w:val="center" w:pos="4677"/>
        <w:tab w:val="right" w:pos="9355"/>
      </w:tabs>
      <w:spacing w:after="0" w:line="240" w:lineRule="auto"/>
    </w:pPr>
  </w:style>
  <w:style w:type="character" w:customStyle="1" w:styleId="af3">
    <w:name w:val="Верхний колонтитул Знак"/>
    <w:basedOn w:val="a2"/>
    <w:link w:val="af2"/>
    <w:uiPriority w:val="99"/>
    <w:rsid w:val="00165D2A"/>
  </w:style>
  <w:style w:type="character" w:customStyle="1" w:styleId="mainfont1">
    <w:name w:val="main_font1"/>
    <w:basedOn w:val="a2"/>
    <w:rsid w:val="007C6CF0"/>
    <w:rPr>
      <w:rFonts w:ascii="Arial" w:hAnsi="Arial" w:cs="Arial" w:hint="default"/>
      <w:b w:val="0"/>
      <w:bCs w:val="0"/>
      <w:color w:val="333333"/>
      <w:sz w:val="20"/>
      <w:szCs w:val="20"/>
    </w:rPr>
  </w:style>
  <w:style w:type="character" w:styleId="af4">
    <w:name w:val="Hyperlink"/>
    <w:basedOn w:val="a2"/>
    <w:uiPriority w:val="99"/>
    <w:unhideWhenUsed/>
    <w:rsid w:val="000F534F"/>
    <w:rPr>
      <w:color w:val="0000FF"/>
      <w:u w:val="single"/>
    </w:rPr>
  </w:style>
  <w:style w:type="character" w:customStyle="1" w:styleId="30">
    <w:name w:val="Заголовок 3 Знак"/>
    <w:aliases w:val="SL H3 — Simplawyer Знак"/>
    <w:basedOn w:val="a2"/>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1">
    <w:name w:val="Заголовок 1 Знак"/>
    <w:basedOn w:val="a2"/>
    <w:link w:val="1"/>
    <w:uiPriority w:val="9"/>
    <w:rsid w:val="005C726C"/>
    <w:rPr>
      <w:rFonts w:ascii="Times New Roman" w:eastAsiaTheme="minorHAnsi" w:hAnsi="Times New Roman" w:cs="Times New Roman"/>
      <w:b/>
      <w:sz w:val="24"/>
      <w:szCs w:val="24"/>
      <w:lang w:eastAsia="en-US"/>
    </w:rPr>
  </w:style>
  <w:style w:type="character" w:styleId="af5">
    <w:name w:val="Emphasis"/>
    <w:basedOn w:val="a2"/>
    <w:uiPriority w:val="20"/>
    <w:qFormat/>
    <w:rsid w:val="002F3A2C"/>
    <w:rPr>
      <w:i/>
      <w:iCs/>
    </w:rPr>
  </w:style>
  <w:style w:type="character" w:styleId="af6">
    <w:name w:val="annotation reference"/>
    <w:basedOn w:val="a2"/>
    <w:uiPriority w:val="99"/>
    <w:unhideWhenUsed/>
    <w:qFormat/>
    <w:rsid w:val="00456233"/>
    <w:rPr>
      <w:sz w:val="16"/>
      <w:szCs w:val="16"/>
    </w:rPr>
  </w:style>
  <w:style w:type="paragraph" w:styleId="af7">
    <w:name w:val="annotation text"/>
    <w:basedOn w:val="a0"/>
    <w:link w:val="af8"/>
    <w:uiPriority w:val="99"/>
    <w:unhideWhenUsed/>
    <w:qFormat/>
    <w:rsid w:val="00456233"/>
    <w:pPr>
      <w:spacing w:line="240" w:lineRule="auto"/>
    </w:pPr>
    <w:rPr>
      <w:sz w:val="20"/>
      <w:szCs w:val="20"/>
    </w:rPr>
  </w:style>
  <w:style w:type="character" w:customStyle="1" w:styleId="af8">
    <w:name w:val="Текст примечания Знак"/>
    <w:basedOn w:val="a2"/>
    <w:link w:val="af7"/>
    <w:uiPriority w:val="99"/>
    <w:rsid w:val="00456233"/>
    <w:rPr>
      <w:sz w:val="20"/>
      <w:szCs w:val="20"/>
    </w:rPr>
  </w:style>
  <w:style w:type="paragraph" w:styleId="af9">
    <w:name w:val="annotation subject"/>
    <w:basedOn w:val="af7"/>
    <w:next w:val="af7"/>
    <w:link w:val="afa"/>
    <w:unhideWhenUsed/>
    <w:rsid w:val="00456233"/>
    <w:rPr>
      <w:b/>
      <w:bCs/>
    </w:rPr>
  </w:style>
  <w:style w:type="character" w:customStyle="1" w:styleId="afa">
    <w:name w:val="Тема примечания Знак"/>
    <w:basedOn w:val="af8"/>
    <w:link w:val="af9"/>
    <w:rsid w:val="00456233"/>
    <w:rPr>
      <w:b/>
      <w:bCs/>
      <w:sz w:val="20"/>
      <w:szCs w:val="20"/>
    </w:rPr>
  </w:style>
  <w:style w:type="paragraph" w:styleId="afb">
    <w:name w:val="Revision"/>
    <w:hidden/>
    <w:uiPriority w:val="99"/>
    <w:semiHidden/>
    <w:rsid w:val="00877749"/>
    <w:pPr>
      <w:spacing w:after="0" w:line="240" w:lineRule="auto"/>
    </w:pPr>
  </w:style>
  <w:style w:type="paragraph" w:customStyle="1" w:styleId="ZEBRA-">
    <w:name w:val="ZEBRA- Основной текст"/>
    <w:basedOn w:val="a0"/>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0"/>
    <w:link w:val="22"/>
    <w:uiPriority w:val="99"/>
    <w:unhideWhenUsed/>
    <w:rsid w:val="008965AC"/>
    <w:pPr>
      <w:spacing w:after="120" w:line="480" w:lineRule="auto"/>
      <w:ind w:left="283"/>
    </w:pPr>
  </w:style>
  <w:style w:type="character" w:customStyle="1" w:styleId="22">
    <w:name w:val="Основной текст с отступом 2 Знак"/>
    <w:basedOn w:val="a2"/>
    <w:link w:val="21"/>
    <w:uiPriority w:val="99"/>
    <w:rsid w:val="008965AC"/>
  </w:style>
  <w:style w:type="character" w:customStyle="1" w:styleId="40">
    <w:name w:val="Заголовок 4 Знак"/>
    <w:basedOn w:val="a2"/>
    <w:link w:val="4"/>
    <w:uiPriority w:val="9"/>
    <w:rsid w:val="00111124"/>
    <w:rPr>
      <w:rFonts w:asciiTheme="majorHAnsi" w:eastAsiaTheme="majorEastAsia" w:hAnsiTheme="majorHAnsi" w:cstheme="majorBidi"/>
      <w:b/>
      <w:bCs/>
      <w:i/>
      <w:iCs/>
      <w:color w:val="4F81BD" w:themeColor="accent1"/>
    </w:rPr>
  </w:style>
  <w:style w:type="paragraph" w:styleId="afc">
    <w:name w:val="Title"/>
    <w:aliases w:val="SL Doc Title — Simplawyer"/>
    <w:basedOn w:val="a0"/>
    <w:next w:val="a0"/>
    <w:link w:val="afd"/>
    <w:uiPriority w:val="49"/>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Заголовок Знак"/>
    <w:aliases w:val="SL Doc Title — Simplawyer Знак"/>
    <w:basedOn w:val="a2"/>
    <w:link w:val="afc"/>
    <w:uiPriority w:val="49"/>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e">
    <w:name w:val="endnote text"/>
    <w:basedOn w:val="a0"/>
    <w:link w:val="aff"/>
    <w:uiPriority w:val="99"/>
    <w:semiHidden/>
    <w:unhideWhenUsed/>
    <w:rsid w:val="00CF7950"/>
    <w:pPr>
      <w:spacing w:after="0" w:line="240" w:lineRule="auto"/>
    </w:pPr>
    <w:rPr>
      <w:sz w:val="20"/>
      <w:szCs w:val="20"/>
    </w:rPr>
  </w:style>
  <w:style w:type="character" w:customStyle="1" w:styleId="aff">
    <w:name w:val="Текст концевой сноски Знак"/>
    <w:basedOn w:val="a2"/>
    <w:link w:val="afe"/>
    <w:uiPriority w:val="99"/>
    <w:semiHidden/>
    <w:rsid w:val="00CF7950"/>
    <w:rPr>
      <w:sz w:val="20"/>
      <w:szCs w:val="20"/>
    </w:rPr>
  </w:style>
  <w:style w:type="character" w:styleId="aff0">
    <w:name w:val="endnote reference"/>
    <w:basedOn w:val="a2"/>
    <w:uiPriority w:val="99"/>
    <w:semiHidden/>
    <w:unhideWhenUsed/>
    <w:rsid w:val="00CF7950"/>
    <w:rPr>
      <w:vertAlign w:val="superscript"/>
    </w:rPr>
  </w:style>
  <w:style w:type="table" w:styleId="aff1">
    <w:name w:val="Table Grid"/>
    <w:basedOn w:val="a3"/>
    <w:uiPriority w:val="3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0"/>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0"/>
    <w:link w:val="32"/>
    <w:uiPriority w:val="99"/>
    <w:semiHidden/>
    <w:unhideWhenUsed/>
    <w:rsid w:val="005D0B60"/>
    <w:pPr>
      <w:spacing w:after="120"/>
    </w:pPr>
    <w:rPr>
      <w:sz w:val="16"/>
      <w:szCs w:val="16"/>
    </w:rPr>
  </w:style>
  <w:style w:type="character" w:customStyle="1" w:styleId="32">
    <w:name w:val="Основной текст 3 Знак"/>
    <w:basedOn w:val="a2"/>
    <w:link w:val="31"/>
    <w:uiPriority w:val="99"/>
    <w:semiHidden/>
    <w:rsid w:val="005D0B60"/>
    <w:rPr>
      <w:sz w:val="16"/>
      <w:szCs w:val="16"/>
    </w:rPr>
  </w:style>
  <w:style w:type="table" w:customStyle="1" w:styleId="13">
    <w:name w:val="Сетка таблицы1"/>
    <w:basedOn w:val="a3"/>
    <w:next w:val="aff1"/>
    <w:uiPriority w:val="39"/>
    <w:rsid w:val="003A0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uiPriority w:val="9"/>
    <w:semiHidden/>
    <w:rsid w:val="001F5F11"/>
    <w:rPr>
      <w:rFonts w:asciiTheme="majorHAnsi" w:eastAsiaTheme="majorEastAsia" w:hAnsiTheme="majorHAnsi" w:cstheme="majorBidi"/>
      <w:i/>
      <w:iCs/>
      <w:color w:val="243F60" w:themeColor="accent1" w:themeShade="7F"/>
    </w:rPr>
  </w:style>
  <w:style w:type="table" w:customStyle="1" w:styleId="110">
    <w:name w:val="Сетка таблицы11"/>
    <w:basedOn w:val="a3"/>
    <w:next w:val="aff1"/>
    <w:rsid w:val="001F5F11"/>
    <w:pPr>
      <w:spacing w:before="60" w:after="6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9"/>
    <w:uiPriority w:val="34"/>
    <w:qFormat/>
    <w:locked/>
    <w:rsid w:val="000503BA"/>
  </w:style>
  <w:style w:type="paragraph" w:styleId="aff2">
    <w:name w:val="caption"/>
    <w:basedOn w:val="a0"/>
    <w:next w:val="a0"/>
    <w:qFormat/>
    <w:rsid w:val="00C36F4B"/>
    <w:pPr>
      <w:keepLines/>
      <w:widowControl w:val="0"/>
      <w:spacing w:before="120" w:after="360" w:line="288" w:lineRule="auto"/>
      <w:jc w:val="center"/>
    </w:pPr>
    <w:rPr>
      <w:rFonts w:ascii="Times New Roman" w:eastAsia="Times New Roman" w:hAnsi="Times New Roman" w:cs="Times New Roman"/>
      <w:bCs/>
      <w:sz w:val="24"/>
      <w:szCs w:val="24"/>
      <w:lang w:eastAsia="en-US"/>
    </w:rPr>
  </w:style>
  <w:style w:type="paragraph" w:customStyle="1" w:styleId="210">
    <w:name w:val="Основной текст (2)1"/>
    <w:basedOn w:val="a0"/>
    <w:rsid w:val="009E2B19"/>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3">
    <w:name w:val="No Spacing"/>
    <w:uiPriority w:val="1"/>
    <w:qFormat/>
    <w:rsid w:val="009E2B19"/>
    <w:pPr>
      <w:spacing w:after="0" w:line="240" w:lineRule="auto"/>
    </w:pPr>
  </w:style>
  <w:style w:type="paragraph" w:customStyle="1" w:styleId="aff4">
    <w:name w:val="Приложение_Разделы"/>
    <w:basedOn w:val="a0"/>
    <w:rsid w:val="009E2B19"/>
    <w:pPr>
      <w:spacing w:after="0" w:line="240" w:lineRule="auto"/>
      <w:jc w:val="both"/>
    </w:pPr>
    <w:rPr>
      <w:rFonts w:ascii="Tahoma" w:eastAsia="Times New Roman" w:hAnsi="Tahoma" w:cs="Tahoma"/>
      <w:sz w:val="24"/>
      <w:szCs w:val="24"/>
    </w:rPr>
  </w:style>
  <w:style w:type="character" w:styleId="aff5">
    <w:name w:val="FollowedHyperlink"/>
    <w:basedOn w:val="a2"/>
    <w:uiPriority w:val="99"/>
    <w:semiHidden/>
    <w:unhideWhenUsed/>
    <w:rsid w:val="009E2B19"/>
    <w:rPr>
      <w:color w:val="800080" w:themeColor="followedHyperlink"/>
      <w:u w:val="single"/>
    </w:rPr>
  </w:style>
  <w:style w:type="paragraph" w:customStyle="1" w:styleId="111">
    <w:name w:val="Лучш 1.1.1"/>
    <w:basedOn w:val="a9"/>
    <w:link w:val="1110"/>
    <w:qFormat/>
    <w:rsid w:val="009E2B19"/>
    <w:pPr>
      <w:widowControl w:val="0"/>
      <w:numPr>
        <w:ilvl w:val="2"/>
        <w:numId w:val="53"/>
      </w:numPr>
      <w:tabs>
        <w:tab w:val="num" w:pos="360"/>
      </w:tabs>
      <w:autoSpaceDE w:val="0"/>
      <w:autoSpaceDN w:val="0"/>
      <w:adjustRightInd w:val="0"/>
      <w:spacing w:after="0" w:line="240" w:lineRule="auto"/>
      <w:ind w:left="720" w:firstLine="0"/>
      <w:contextualSpacing w:val="0"/>
      <w:jc w:val="both"/>
    </w:pPr>
    <w:rPr>
      <w:rFonts w:ascii="Times New Roman" w:eastAsia="Calibri" w:hAnsi="Times New Roman" w:cs="Times New Roman"/>
      <w:sz w:val="24"/>
      <w:szCs w:val="24"/>
    </w:rPr>
  </w:style>
  <w:style w:type="character" w:customStyle="1" w:styleId="1110">
    <w:name w:val="Лучш 1.1.1 Знак"/>
    <w:basedOn w:val="a2"/>
    <w:link w:val="111"/>
    <w:rsid w:val="009E2B19"/>
    <w:rPr>
      <w:rFonts w:ascii="Times New Roman" w:eastAsia="Calibri" w:hAnsi="Times New Roman" w:cs="Times New Roman"/>
      <w:sz w:val="24"/>
      <w:szCs w:val="24"/>
    </w:rPr>
  </w:style>
  <w:style w:type="table" w:customStyle="1" w:styleId="6">
    <w:name w:val="Сетка таблицы6"/>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ункт без номера"/>
    <w:basedOn w:val="3"/>
    <w:link w:val="aff7"/>
    <w:qFormat/>
    <w:rsid w:val="00BC057F"/>
    <w:pPr>
      <w:keepNext w:val="0"/>
      <w:tabs>
        <w:tab w:val="clear" w:pos="720"/>
        <w:tab w:val="left" w:pos="851"/>
        <w:tab w:val="left" w:pos="1418"/>
        <w:tab w:val="left" w:pos="3119"/>
      </w:tabs>
      <w:suppressAutoHyphens/>
      <w:spacing w:before="120" w:after="240"/>
      <w:ind w:left="851" w:firstLine="0"/>
    </w:pPr>
    <w:rPr>
      <w:rFonts w:ascii="Tahoma" w:eastAsia="Tahoma" w:hAnsi="Tahoma" w:cs="Tahoma"/>
      <w:bCs w:val="0"/>
      <w:sz w:val="20"/>
      <w:szCs w:val="20"/>
      <w:lang w:eastAsia="en-US"/>
    </w:rPr>
  </w:style>
  <w:style w:type="character" w:customStyle="1" w:styleId="aff7">
    <w:name w:val="Пункт без номера Знак"/>
    <w:basedOn w:val="30"/>
    <w:link w:val="aff6"/>
    <w:rsid w:val="00BC057F"/>
    <w:rPr>
      <w:rFonts w:ascii="Tahoma" w:eastAsia="Tahoma" w:hAnsi="Tahoma" w:cs="Tahoma"/>
      <w:bCs w:val="0"/>
      <w:sz w:val="20"/>
      <w:szCs w:val="20"/>
      <w:lang w:eastAsia="en-US"/>
    </w:rPr>
  </w:style>
  <w:style w:type="paragraph" w:customStyle="1" w:styleId="aff8">
    <w:name w:val="Наименование договора"/>
    <w:basedOn w:val="afc"/>
    <w:link w:val="aff9"/>
    <w:qFormat/>
    <w:rsid w:val="00BC057F"/>
    <w:pPr>
      <w:keepNext/>
      <w:pBdr>
        <w:bottom w:val="none" w:sz="0" w:space="0" w:color="auto"/>
      </w:pBdr>
      <w:tabs>
        <w:tab w:val="left" w:pos="0"/>
      </w:tabs>
      <w:suppressAutoHyphens/>
      <w:spacing w:after="640"/>
      <w:contextualSpacing w:val="0"/>
      <w:jc w:val="center"/>
    </w:pPr>
    <w:rPr>
      <w:rFonts w:ascii="Tahoma" w:eastAsia="Tahoma" w:hAnsi="Tahoma" w:cs="Tahoma"/>
      <w:b/>
      <w:bCs/>
      <w:color w:val="2263A2"/>
      <w:spacing w:val="0"/>
      <w:kern w:val="0"/>
      <w:sz w:val="28"/>
      <w:szCs w:val="28"/>
      <w:lang w:eastAsia="en-US"/>
    </w:rPr>
  </w:style>
  <w:style w:type="character" w:customStyle="1" w:styleId="aff9">
    <w:name w:val="Наименование договора Знак"/>
    <w:basedOn w:val="a2"/>
    <w:link w:val="aff8"/>
    <w:rsid w:val="00BC057F"/>
    <w:rPr>
      <w:rFonts w:ascii="Tahoma" w:eastAsia="Tahoma" w:hAnsi="Tahoma" w:cs="Tahoma"/>
      <w:b/>
      <w:bCs/>
      <w:color w:val="2263A2"/>
      <w:sz w:val="28"/>
      <w:szCs w:val="28"/>
      <w:lang w:eastAsia="en-US"/>
    </w:rPr>
  </w:style>
  <w:style w:type="paragraph" w:styleId="affa">
    <w:name w:val="Body Text"/>
    <w:basedOn w:val="a0"/>
    <w:link w:val="affb"/>
    <w:rsid w:val="00BC057F"/>
    <w:pPr>
      <w:suppressAutoHyphens/>
      <w:spacing w:after="120" w:line="240" w:lineRule="auto"/>
      <w:ind w:firstLine="709"/>
      <w:jc w:val="both"/>
    </w:pPr>
    <w:rPr>
      <w:rFonts w:ascii="Times New Roman" w:eastAsia="Times New Roman" w:hAnsi="Times New Roman" w:cs="Calibri"/>
      <w:szCs w:val="20"/>
      <w:lang w:eastAsia="ar-SA"/>
    </w:rPr>
  </w:style>
  <w:style w:type="character" w:customStyle="1" w:styleId="affb">
    <w:name w:val="Основной текст Знак"/>
    <w:basedOn w:val="a2"/>
    <w:link w:val="affa"/>
    <w:rsid w:val="00BC057F"/>
    <w:rPr>
      <w:rFonts w:ascii="Times New Roman" w:eastAsia="Times New Roman" w:hAnsi="Times New Roman" w:cs="Calibri"/>
      <w:szCs w:val="20"/>
      <w:lang w:eastAsia="ar-SA"/>
    </w:rPr>
  </w:style>
  <w:style w:type="paragraph" w:customStyle="1" w:styleId="SL0CommentSimplawyer">
    <w:name w:val="SL 0 Comment — Simplawyer"/>
    <w:basedOn w:val="a0"/>
    <w:uiPriority w:val="21"/>
    <w:rsid w:val="00BC057F"/>
    <w:pPr>
      <w:keepNext/>
      <w:tabs>
        <w:tab w:val="left" w:pos="851"/>
        <w:tab w:val="left" w:pos="1418"/>
        <w:tab w:val="left" w:pos="3119"/>
      </w:tabs>
      <w:suppressAutoHyphens/>
      <w:spacing w:before="60" w:after="60" w:line="240" w:lineRule="auto"/>
    </w:pPr>
    <w:rPr>
      <w:rFonts w:ascii="Tahoma" w:eastAsia="Tahoma" w:hAnsi="Tahoma" w:cs="Tahoma"/>
      <w:sz w:val="12"/>
      <w:szCs w:val="12"/>
      <w:lang w:eastAsia="en-US"/>
    </w:rPr>
  </w:style>
  <w:style w:type="paragraph" w:customStyle="1" w:styleId="affc">
    <w:name w:val="Сноска"/>
    <w:basedOn w:val="a5"/>
    <w:link w:val="affd"/>
    <w:rsid w:val="00BC057F"/>
    <w:pPr>
      <w:suppressAutoHyphens/>
      <w:spacing w:before="120" w:after="120"/>
      <w:jc w:val="both"/>
    </w:pPr>
    <w:rPr>
      <w:rFonts w:ascii="Tahoma" w:eastAsia="Times New Roman" w:hAnsi="Tahoma" w:cs="Tahoma"/>
      <w:sz w:val="16"/>
      <w:szCs w:val="16"/>
      <w:lang w:eastAsia="ar-SA"/>
    </w:rPr>
  </w:style>
  <w:style w:type="character" w:customStyle="1" w:styleId="affd">
    <w:name w:val="Сноска Знак"/>
    <w:basedOn w:val="a2"/>
    <w:link w:val="affc"/>
    <w:rsid w:val="00BC057F"/>
    <w:rPr>
      <w:rFonts w:ascii="Tahoma" w:eastAsia="Times New Roman" w:hAnsi="Tahoma" w:cs="Tahoma"/>
      <w:sz w:val="16"/>
      <w:szCs w:val="16"/>
      <w:lang w:eastAsia="ar-SA"/>
    </w:rPr>
  </w:style>
  <w:style w:type="paragraph" w:customStyle="1" w:styleId="SL0Text8Simplawyer">
    <w:name w:val="SL 0 Text 8 — Simplawyer"/>
    <w:basedOn w:val="a0"/>
    <w:uiPriority w:val="19"/>
    <w:rsid w:val="00BC057F"/>
    <w:pPr>
      <w:tabs>
        <w:tab w:val="left" w:pos="851"/>
        <w:tab w:val="left" w:pos="1418"/>
        <w:tab w:val="left" w:pos="3119"/>
      </w:tabs>
      <w:suppressAutoHyphens/>
      <w:spacing w:before="120" w:after="120" w:line="240" w:lineRule="auto"/>
    </w:pPr>
    <w:rPr>
      <w:rFonts w:ascii="Tahoma" w:eastAsia="Tahoma" w:hAnsi="Tahoma" w:cs="Tahoma"/>
      <w:sz w:val="16"/>
      <w:szCs w:val="16"/>
      <w:lang w:eastAsia="en-US"/>
    </w:rPr>
  </w:style>
  <w:style w:type="paragraph" w:customStyle="1" w:styleId="affe">
    <w:name w:val="Раздел"/>
    <w:basedOn w:val="1"/>
    <w:link w:val="afff"/>
    <w:qFormat/>
    <w:rsid w:val="00BC057F"/>
    <w:pPr>
      <w:keepNext/>
      <w:numPr>
        <w:numId w:val="0"/>
      </w:numPr>
      <w:tabs>
        <w:tab w:val="clear" w:pos="426"/>
        <w:tab w:val="left" w:pos="851"/>
        <w:tab w:val="left" w:pos="1418"/>
        <w:tab w:val="left" w:pos="1701"/>
        <w:tab w:val="left" w:pos="2552"/>
        <w:tab w:val="left" w:pos="3402"/>
      </w:tabs>
      <w:suppressAutoHyphens/>
      <w:spacing w:before="360" w:after="240"/>
      <w:ind w:left="851" w:hanging="851"/>
      <w:jc w:val="left"/>
    </w:pPr>
    <w:rPr>
      <w:rFonts w:ascii="Tahoma" w:eastAsia="Tahoma" w:hAnsi="Tahoma" w:cs="Tahoma"/>
      <w:bCs/>
    </w:rPr>
  </w:style>
  <w:style w:type="character" w:customStyle="1" w:styleId="afff">
    <w:name w:val="Раздел Знак"/>
    <w:basedOn w:val="a2"/>
    <w:link w:val="affe"/>
    <w:rsid w:val="00BC057F"/>
    <w:rPr>
      <w:rFonts w:ascii="Tahoma" w:eastAsia="Tahoma" w:hAnsi="Tahoma" w:cs="Tahoma"/>
      <w:b/>
      <w:bCs/>
      <w:sz w:val="24"/>
      <w:szCs w:val="24"/>
      <w:lang w:eastAsia="en-US"/>
    </w:rPr>
  </w:style>
  <w:style w:type="paragraph" w:customStyle="1" w:styleId="afff0">
    <w:name w:val="Пункт с номером"/>
    <w:basedOn w:val="3"/>
    <w:link w:val="afff1"/>
    <w:qFormat/>
    <w:rsid w:val="00BC057F"/>
    <w:pPr>
      <w:keepNext w:val="0"/>
      <w:tabs>
        <w:tab w:val="clear" w:pos="720"/>
        <w:tab w:val="left" w:pos="851"/>
        <w:tab w:val="left" w:pos="1418"/>
        <w:tab w:val="left" w:pos="3119"/>
      </w:tabs>
      <w:suppressAutoHyphens/>
      <w:spacing w:before="120" w:after="240"/>
      <w:ind w:left="851" w:hanging="851"/>
    </w:pPr>
    <w:rPr>
      <w:rFonts w:ascii="Tahoma" w:eastAsia="Tahoma" w:hAnsi="Tahoma" w:cs="Tahoma"/>
      <w:bCs w:val="0"/>
      <w:sz w:val="20"/>
      <w:szCs w:val="20"/>
      <w:lang w:eastAsia="en-US"/>
    </w:rPr>
  </w:style>
  <w:style w:type="character" w:customStyle="1" w:styleId="afff1">
    <w:name w:val="Пункт с номером Знак"/>
    <w:basedOn w:val="30"/>
    <w:link w:val="afff0"/>
    <w:rsid w:val="00BC057F"/>
    <w:rPr>
      <w:rFonts w:ascii="Tahoma" w:eastAsia="Tahoma" w:hAnsi="Tahoma" w:cs="Tahoma"/>
      <w:bCs w:val="0"/>
      <w:sz w:val="20"/>
      <w:szCs w:val="20"/>
      <w:lang w:eastAsia="en-US"/>
    </w:rPr>
  </w:style>
  <w:style w:type="paragraph" w:customStyle="1" w:styleId="SL0TextSimplawyer">
    <w:name w:val="SL 0 Text — Simplawyer"/>
    <w:basedOn w:val="affa"/>
    <w:uiPriority w:val="19"/>
    <w:rsid w:val="00AC34D0"/>
    <w:pPr>
      <w:tabs>
        <w:tab w:val="left" w:pos="851"/>
        <w:tab w:val="left" w:pos="1418"/>
        <w:tab w:val="left" w:pos="3119"/>
      </w:tabs>
      <w:spacing w:before="120"/>
      <w:ind w:firstLine="0"/>
      <w:jc w:val="left"/>
    </w:pPr>
    <w:rPr>
      <w:rFonts w:ascii="Tahoma" w:eastAsia="Tahoma" w:hAnsi="Tahoma" w:cs="Tahoma"/>
      <w:sz w:val="20"/>
      <w:lang w:eastAsia="en-US"/>
    </w:rPr>
  </w:style>
  <w:style w:type="paragraph" w:customStyle="1" w:styleId="10">
    <w:name w:val="Стиль1"/>
    <w:basedOn w:val="a9"/>
    <w:qFormat/>
    <w:rsid w:val="001154B4"/>
    <w:pPr>
      <w:widowControl w:val="0"/>
      <w:numPr>
        <w:ilvl w:val="1"/>
        <w:numId w:val="59"/>
      </w:numPr>
      <w:autoSpaceDE w:val="0"/>
      <w:autoSpaceDN w:val="0"/>
      <w:adjustRightInd w:val="0"/>
      <w:spacing w:after="0" w:line="240" w:lineRule="auto"/>
      <w:ind w:left="2345"/>
      <w:contextualSpacing w:val="0"/>
      <w:jc w:val="both"/>
    </w:pPr>
    <w:rPr>
      <w:rFonts w:ascii="Times New Roman" w:eastAsia="Calibri" w:hAnsi="Times New Roman" w:cs="Times New Roman"/>
      <w:b/>
      <w:sz w:val="24"/>
      <w:szCs w:val="24"/>
    </w:rPr>
  </w:style>
  <w:style w:type="paragraph" w:customStyle="1" w:styleId="afff2">
    <w:name w:val="Сноска текст"/>
    <w:basedOn w:val="a5"/>
    <w:link w:val="afff3"/>
    <w:qFormat/>
    <w:rsid w:val="00FF03E7"/>
    <w:pPr>
      <w:suppressAutoHyphens/>
    </w:pPr>
    <w:rPr>
      <w:rFonts w:ascii="Tahoma" w:eastAsia="Times New Roman" w:hAnsi="Tahoma" w:cs="Tahoma"/>
      <w:sz w:val="16"/>
      <w:szCs w:val="16"/>
      <w:lang w:eastAsia="ar-SA"/>
    </w:rPr>
  </w:style>
  <w:style w:type="character" w:customStyle="1" w:styleId="afff3">
    <w:name w:val="Сноска текст Знак"/>
    <w:basedOn w:val="a2"/>
    <w:link w:val="afff2"/>
    <w:rsid w:val="00FF03E7"/>
    <w:rPr>
      <w:rFonts w:ascii="Tahoma" w:eastAsia="Times New Roman" w:hAnsi="Tahoma" w:cs="Tahoma"/>
      <w:sz w:val="16"/>
      <w:szCs w:val="16"/>
      <w:lang w:eastAsia="ar-SA"/>
    </w:rPr>
  </w:style>
  <w:style w:type="table" w:customStyle="1" w:styleId="25">
    <w:name w:val="Сетка таблицы2"/>
    <w:basedOn w:val="a3"/>
    <w:next w:val="aff1"/>
    <w:uiPriority w:val="39"/>
    <w:rsid w:val="00FF03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шрифт абзаца2"/>
    <w:rsid w:val="009003C9"/>
  </w:style>
  <w:style w:type="character" w:customStyle="1" w:styleId="14">
    <w:name w:val="Неразрешенное упоминание1"/>
    <w:basedOn w:val="a2"/>
    <w:uiPriority w:val="99"/>
    <w:semiHidden/>
    <w:unhideWhenUsed/>
    <w:rsid w:val="006973E2"/>
    <w:rPr>
      <w:color w:val="605E5C"/>
      <w:shd w:val="clear" w:color="auto" w:fill="E1DFDD"/>
    </w:rPr>
  </w:style>
  <w:style w:type="paragraph" w:styleId="a">
    <w:name w:val="List Bullet"/>
    <w:basedOn w:val="a0"/>
    <w:uiPriority w:val="99"/>
    <w:unhideWhenUsed/>
    <w:rsid w:val="007F296F"/>
    <w:pPr>
      <w:numPr>
        <w:numId w:val="61"/>
      </w:numPr>
      <w:contextualSpacing/>
    </w:pPr>
  </w:style>
  <w:style w:type="character" w:customStyle="1" w:styleId="afff4">
    <w:name w:val="Название Знак"/>
    <w:rsid w:val="008B3518"/>
    <w:rPr>
      <w:rFonts w:ascii="Times New Roman" w:eastAsia="Times New Roman" w:hAnsi="Times New Roman" w:cs="Times New Roman"/>
      <w:b/>
      <w:szCs w:val="20"/>
    </w:rPr>
  </w:style>
  <w:style w:type="table" w:customStyle="1" w:styleId="51">
    <w:name w:val="Сетка таблицы51"/>
    <w:basedOn w:val="a3"/>
    <w:next w:val="aff1"/>
    <w:uiPriority w:val="39"/>
    <w:rsid w:val="007227B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Неразрешенное упоминание2"/>
    <w:basedOn w:val="a2"/>
    <w:uiPriority w:val="99"/>
    <w:semiHidden/>
    <w:unhideWhenUsed/>
    <w:rsid w:val="003D4991"/>
    <w:rPr>
      <w:color w:val="605E5C"/>
      <w:shd w:val="clear" w:color="auto" w:fill="E1DFDD"/>
    </w:rPr>
  </w:style>
  <w:style w:type="character" w:customStyle="1" w:styleId="33">
    <w:name w:val="Неразрешенное упоминание3"/>
    <w:basedOn w:val="a2"/>
    <w:uiPriority w:val="99"/>
    <w:semiHidden/>
    <w:unhideWhenUsed/>
    <w:rsid w:val="005E7757"/>
    <w:rPr>
      <w:color w:val="605E5C"/>
      <w:shd w:val="clear" w:color="auto" w:fill="E1DFDD"/>
    </w:rPr>
  </w:style>
  <w:style w:type="character" w:customStyle="1" w:styleId="UnresolvedMention">
    <w:name w:val="Unresolved Mention"/>
    <w:basedOn w:val="a2"/>
    <w:uiPriority w:val="99"/>
    <w:semiHidden/>
    <w:unhideWhenUsed/>
    <w:rsid w:val="00143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914314956">
      <w:bodyDiv w:val="1"/>
      <w:marLeft w:val="0"/>
      <w:marRight w:val="0"/>
      <w:marTop w:val="0"/>
      <w:marBottom w:val="0"/>
      <w:divBdr>
        <w:top w:val="none" w:sz="0" w:space="0" w:color="auto"/>
        <w:left w:val="none" w:sz="0" w:space="0" w:color="auto"/>
        <w:bottom w:val="none" w:sz="0" w:space="0" w:color="auto"/>
        <w:right w:val="none" w:sz="0" w:space="0" w:color="auto"/>
      </w:divBdr>
    </w:div>
    <w:div w:id="994142356">
      <w:bodyDiv w:val="1"/>
      <w:marLeft w:val="0"/>
      <w:marRight w:val="0"/>
      <w:marTop w:val="0"/>
      <w:marBottom w:val="0"/>
      <w:divBdr>
        <w:top w:val="none" w:sz="0" w:space="0" w:color="auto"/>
        <w:left w:val="none" w:sz="0" w:space="0" w:color="auto"/>
        <w:bottom w:val="none" w:sz="0" w:space="0" w:color="auto"/>
        <w:right w:val="none" w:sz="0" w:space="0" w:color="auto"/>
      </w:divBdr>
    </w:div>
    <w:div w:id="1048644803">
      <w:bodyDiv w:val="1"/>
      <w:marLeft w:val="0"/>
      <w:marRight w:val="0"/>
      <w:marTop w:val="0"/>
      <w:marBottom w:val="0"/>
      <w:divBdr>
        <w:top w:val="none" w:sz="0" w:space="0" w:color="auto"/>
        <w:left w:val="none" w:sz="0" w:space="0" w:color="auto"/>
        <w:bottom w:val="none" w:sz="0" w:space="0" w:color="auto"/>
        <w:right w:val="none" w:sz="0" w:space="0" w:color="auto"/>
      </w:divBdr>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736841">
      <w:bodyDiv w:val="1"/>
      <w:marLeft w:val="0"/>
      <w:marRight w:val="0"/>
      <w:marTop w:val="0"/>
      <w:marBottom w:val="0"/>
      <w:divBdr>
        <w:top w:val="none" w:sz="0" w:space="0" w:color="auto"/>
        <w:left w:val="none" w:sz="0" w:space="0" w:color="auto"/>
        <w:bottom w:val="none" w:sz="0" w:space="0" w:color="auto"/>
        <w:right w:val="none" w:sz="0" w:space="0" w:color="auto"/>
      </w:divBdr>
    </w:div>
    <w:div w:id="1693527589">
      <w:bodyDiv w:val="1"/>
      <w:marLeft w:val="0"/>
      <w:marRight w:val="0"/>
      <w:marTop w:val="0"/>
      <w:marBottom w:val="0"/>
      <w:divBdr>
        <w:top w:val="none" w:sz="0" w:space="0" w:color="auto"/>
        <w:left w:val="none" w:sz="0" w:space="0" w:color="auto"/>
        <w:bottom w:val="none" w:sz="0" w:space="0" w:color="auto"/>
        <w:right w:val="none" w:sz="0" w:space="0" w:color="auto"/>
      </w:divBdr>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 w:id="201051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rnik.ru/nornik-ssc/DocumentLibrary/Forms/AllItems.aspx" TargetMode="External"/><Relationship Id="rId13" Type="http://schemas.openxmlformats.org/officeDocument/2006/relationships/header" Target="header1.xml"/><Relationship Id="rId18" Type="http://schemas.openxmlformats.org/officeDocument/2006/relationships/footer" Target="footer3.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microsoft.com/office/2018/08/relationships/commentsExtensible" Target="commentsExtensible.xml"/><Relationship Id="rId10" Type="http://schemas.openxmlformats.org/officeDocument/2006/relationships/hyperlink" Target="https://www.nornicke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footer" Target="footer1.xml"/><Relationship Id="rId22" Type="http://schemas.openxmlformats.org/officeDocument/2006/relationships/hyperlink" Target="https://in.nornik.ru/nornik-ssc/DocumentLibrary/Forms/AllItems.aspx"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nornickel.ru/sustainability/social-responsibility/health-and-safety/" TargetMode="External"/><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EF60F3-A290-45B8-9810-2B64D3881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13951</Words>
  <Characters>79527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93292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Шимановская Юлия Владимировна</cp:lastModifiedBy>
  <cp:revision>5</cp:revision>
  <cp:lastPrinted>2024-09-30T16:44:00Z</cp:lastPrinted>
  <dcterms:created xsi:type="dcterms:W3CDTF">2025-11-20T15:47:00Z</dcterms:created>
  <dcterms:modified xsi:type="dcterms:W3CDTF">2025-11-21T06:24:00Z</dcterms:modified>
</cp:coreProperties>
</file>